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8F9" w:rsidRPr="00495458" w:rsidRDefault="00D448F9" w:rsidP="00D448F9">
      <w:pPr>
        <w:jc w:val="left"/>
        <w:rPr>
          <w:b/>
          <w:caps/>
          <w:kern w:val="0"/>
          <w:sz w:val="28"/>
          <w:szCs w:val="28"/>
          <w:lang w:val="en-US" w:eastAsia="en-GB"/>
        </w:rPr>
      </w:pPr>
      <w:r>
        <w:rPr>
          <w:b/>
          <w:kern w:val="0"/>
          <w:sz w:val="28"/>
          <w:szCs w:val="28"/>
          <w:lang w:val="en-US" w:eastAsia="en-GB"/>
        </w:rPr>
        <w:t>INVESTMENT SERVICES RULES FOR PROFESSIONAL INVESTOR FUNDS</w:t>
      </w:r>
    </w:p>
    <w:p w:rsidR="00D448F9" w:rsidRDefault="00D448F9" w:rsidP="00D448F9">
      <w:pPr>
        <w:jc w:val="left"/>
        <w:rPr>
          <w:b/>
          <w:kern w:val="0"/>
          <w:sz w:val="28"/>
          <w:szCs w:val="28"/>
          <w:lang w:val="en-US" w:eastAsia="en-GB"/>
        </w:rPr>
      </w:pPr>
    </w:p>
    <w:p w:rsidR="00D448F9" w:rsidRPr="00495458" w:rsidRDefault="00D448F9" w:rsidP="00D448F9">
      <w:pPr>
        <w:rPr>
          <w:b/>
          <w:caps/>
          <w:sz w:val="28"/>
          <w:szCs w:val="28"/>
          <w:lang w:val="en-US"/>
        </w:rPr>
      </w:pPr>
      <w:r>
        <w:rPr>
          <w:b/>
          <w:caps/>
          <w:sz w:val="28"/>
          <w:szCs w:val="28"/>
          <w:lang w:val="en-US"/>
        </w:rPr>
        <w:t>PART B</w:t>
      </w:r>
      <w:r w:rsidRPr="00495458">
        <w:rPr>
          <w:b/>
          <w:caps/>
          <w:sz w:val="28"/>
          <w:szCs w:val="28"/>
          <w:lang w:val="en-US"/>
        </w:rPr>
        <w:t xml:space="preserve">: </w:t>
      </w:r>
      <w:r>
        <w:rPr>
          <w:b/>
          <w:caps/>
          <w:sz w:val="28"/>
          <w:szCs w:val="28"/>
          <w:lang w:val="en-US"/>
        </w:rPr>
        <w:t>STANDARD LICENCE CONDITIONS</w:t>
      </w:r>
    </w:p>
    <w:p w:rsidR="00D448F9" w:rsidRPr="000072D7" w:rsidRDefault="00D448F9" w:rsidP="00D448F9">
      <w:pPr>
        <w:pBdr>
          <w:bottom w:val="single" w:sz="12" w:space="1" w:color="auto"/>
        </w:pBdr>
        <w:rPr>
          <w:b/>
          <w:sz w:val="26"/>
          <w:lang w:val="mt-MT"/>
        </w:rPr>
      </w:pPr>
      <w:r w:rsidRPr="00720C08">
        <w:rPr>
          <w:b/>
          <w:sz w:val="26"/>
        </w:rPr>
        <w:t xml:space="preserve">Part BI: Professional Investor Funds targeting Experienced Investors </w:t>
      </w:r>
    </w:p>
    <w:tbl>
      <w:tblPr>
        <w:tblpPr w:leftFromText="180" w:rightFromText="180" w:vertAnchor="page" w:horzAnchor="margin" w:tblpY="3691"/>
        <w:tblW w:w="8870" w:type="dxa"/>
        <w:tblLook w:val="01E0" w:firstRow="1" w:lastRow="1" w:firstColumn="1" w:lastColumn="1" w:noHBand="0" w:noVBand="0"/>
      </w:tblPr>
      <w:tblGrid>
        <w:gridCol w:w="8726"/>
        <w:gridCol w:w="222"/>
      </w:tblGrid>
      <w:tr w:rsidR="000C3E25" w:rsidRPr="00495458" w:rsidTr="001D0E1B">
        <w:tc>
          <w:tcPr>
            <w:tcW w:w="8634" w:type="dxa"/>
          </w:tcPr>
          <w:p w:rsidR="000455BE" w:rsidRDefault="000455BE" w:rsidP="000455BE">
            <w:pPr>
              <w:ind w:left="709"/>
              <w:rPr>
                <w:szCs w:val="24"/>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0455BE" w:rsidRPr="00147CDB" w:rsidTr="00607F24">
              <w:tc>
                <w:tcPr>
                  <w:tcW w:w="8500" w:type="dxa"/>
                  <w:shd w:val="clear" w:color="auto" w:fill="auto"/>
                </w:tcPr>
                <w:p w:rsidR="000455BE" w:rsidRPr="000455BE" w:rsidRDefault="000455BE" w:rsidP="00851485">
                  <w:pPr>
                    <w:framePr w:hSpace="180" w:wrap="around" w:vAnchor="page" w:hAnchor="margin" w:y="3691"/>
                    <w:spacing w:after="200" w:line="276" w:lineRule="auto"/>
                    <w:rPr>
                      <w:b/>
                      <w:smallCaps/>
                      <w:kern w:val="0"/>
                      <w:szCs w:val="24"/>
                      <w:lang w:eastAsia="en-GB"/>
                    </w:rPr>
                  </w:pPr>
                  <w:r w:rsidRPr="000455BE">
                    <w:rPr>
                      <w:b/>
                      <w:smallCaps/>
                      <w:kern w:val="0"/>
                      <w:szCs w:val="24"/>
                      <w:lang w:eastAsia="en-GB"/>
                    </w:rPr>
                    <w:t xml:space="preserve">Applicability of Regulation (EU) No 345/2013 of the </w:t>
                  </w:r>
                  <w:r w:rsidR="00AB6CB2" w:rsidRPr="000455BE">
                    <w:rPr>
                      <w:b/>
                      <w:smallCaps/>
                      <w:kern w:val="0"/>
                      <w:szCs w:val="24"/>
                      <w:lang w:eastAsia="en-GB"/>
                    </w:rPr>
                    <w:t>E</w:t>
                  </w:r>
                  <w:r w:rsidR="003C56D4">
                    <w:rPr>
                      <w:b/>
                      <w:smallCaps/>
                      <w:kern w:val="0"/>
                      <w:szCs w:val="24"/>
                      <w:lang w:eastAsia="en-GB"/>
                    </w:rPr>
                    <w:t>uropean P</w:t>
                  </w:r>
                  <w:r w:rsidRPr="000455BE">
                    <w:rPr>
                      <w:b/>
                      <w:smallCaps/>
                      <w:kern w:val="0"/>
                      <w:szCs w:val="24"/>
                      <w:lang w:eastAsia="en-GB"/>
                    </w:rPr>
                    <w:t xml:space="preserve">arliament and of the </w:t>
                  </w:r>
                  <w:r w:rsidR="003C56D4">
                    <w:rPr>
                      <w:b/>
                      <w:smallCaps/>
                      <w:kern w:val="0"/>
                      <w:szCs w:val="24"/>
                      <w:lang w:eastAsia="en-GB"/>
                    </w:rPr>
                    <w:t>C</w:t>
                  </w:r>
                  <w:r w:rsidRPr="000455BE">
                    <w:rPr>
                      <w:b/>
                      <w:smallCaps/>
                      <w:kern w:val="0"/>
                      <w:szCs w:val="24"/>
                      <w:lang w:eastAsia="en-GB"/>
                    </w:rPr>
                    <w:t xml:space="preserve">ouncil of 17 </w:t>
                  </w:r>
                  <w:r w:rsidR="003C56D4">
                    <w:rPr>
                      <w:b/>
                      <w:smallCaps/>
                      <w:kern w:val="0"/>
                      <w:szCs w:val="24"/>
                      <w:lang w:eastAsia="en-GB"/>
                    </w:rPr>
                    <w:t xml:space="preserve">April </w:t>
                  </w:r>
                  <w:r w:rsidRPr="000455BE">
                    <w:rPr>
                      <w:b/>
                      <w:smallCaps/>
                      <w:kern w:val="0"/>
                      <w:szCs w:val="24"/>
                      <w:lang w:eastAsia="en-GB"/>
                    </w:rPr>
                    <w:t xml:space="preserve">2013 on European Venture Capital Funds and of Regulation (EU) No 346/2013 of the </w:t>
                  </w:r>
                  <w:r w:rsidR="00AB6CB2" w:rsidRPr="000455BE">
                    <w:rPr>
                      <w:b/>
                      <w:smallCaps/>
                      <w:kern w:val="0"/>
                      <w:szCs w:val="24"/>
                      <w:lang w:eastAsia="en-GB"/>
                    </w:rPr>
                    <w:t>E</w:t>
                  </w:r>
                  <w:r w:rsidR="003C56D4">
                    <w:rPr>
                      <w:b/>
                      <w:smallCaps/>
                      <w:kern w:val="0"/>
                      <w:szCs w:val="24"/>
                      <w:lang w:eastAsia="en-GB"/>
                    </w:rPr>
                    <w:t>uropean P</w:t>
                  </w:r>
                  <w:r w:rsidRPr="000455BE">
                    <w:rPr>
                      <w:b/>
                      <w:smallCaps/>
                      <w:kern w:val="0"/>
                      <w:szCs w:val="24"/>
                      <w:lang w:eastAsia="en-GB"/>
                    </w:rPr>
                    <w:t xml:space="preserve">arliament and of the </w:t>
                  </w:r>
                  <w:r w:rsidR="003C56D4">
                    <w:rPr>
                      <w:b/>
                      <w:smallCaps/>
                      <w:kern w:val="0"/>
                      <w:szCs w:val="24"/>
                      <w:lang w:eastAsia="en-GB"/>
                    </w:rPr>
                    <w:t>C</w:t>
                  </w:r>
                  <w:r w:rsidRPr="000455BE">
                    <w:rPr>
                      <w:b/>
                      <w:smallCaps/>
                      <w:kern w:val="0"/>
                      <w:szCs w:val="24"/>
                      <w:lang w:eastAsia="en-GB"/>
                    </w:rPr>
                    <w:t>ouncil of 17 April on European Social Entrepreneurship Funds</w:t>
                  </w:r>
                </w:p>
                <w:p w:rsidR="000455BE" w:rsidRPr="000455BE" w:rsidRDefault="00F0332A" w:rsidP="00851485">
                  <w:pPr>
                    <w:framePr w:hSpace="180" w:wrap="around" w:vAnchor="page" w:hAnchor="margin" w:y="3691"/>
                    <w:spacing w:after="200" w:line="276" w:lineRule="auto"/>
                    <w:rPr>
                      <w:kern w:val="0"/>
                      <w:szCs w:val="24"/>
                      <w:lang w:eastAsia="en-GB"/>
                    </w:rPr>
                  </w:pPr>
                  <w:r>
                    <w:rPr>
                      <w:kern w:val="0"/>
                      <w:szCs w:val="24"/>
                      <w:lang w:eastAsia="en-GB"/>
                    </w:rPr>
                    <w:t>Where the Scheme is established as</w:t>
                  </w:r>
                  <w:r w:rsidR="000455BE" w:rsidRPr="000455BE">
                    <w:rPr>
                      <w:kern w:val="0"/>
                      <w:szCs w:val="24"/>
                      <w:lang w:eastAsia="en-GB"/>
                    </w:rPr>
                    <w:t>:</w:t>
                  </w:r>
                </w:p>
                <w:p w:rsidR="000455BE" w:rsidRPr="000455BE" w:rsidRDefault="000455BE" w:rsidP="00851485">
                  <w:pPr>
                    <w:framePr w:hSpace="180" w:wrap="around" w:vAnchor="page" w:hAnchor="margin" w:y="3691"/>
                    <w:numPr>
                      <w:ilvl w:val="0"/>
                      <w:numId w:val="33"/>
                    </w:numPr>
                    <w:spacing w:after="200" w:line="276" w:lineRule="auto"/>
                    <w:rPr>
                      <w:smallCaps/>
                      <w:kern w:val="0"/>
                      <w:szCs w:val="24"/>
                      <w:lang w:eastAsia="en-GB"/>
                    </w:rPr>
                  </w:pPr>
                  <w:r w:rsidRPr="000455BE">
                    <w:rPr>
                      <w:kern w:val="0"/>
                      <w:szCs w:val="24"/>
                      <w:lang w:eastAsia="en-GB"/>
                    </w:rPr>
                    <w:t>a European Venture Capital Fund in terms of Regulation (EU) No 345/2013 of the European Parliament and of the Council of 17 April 2013 on European Venture Capital Funds; or</w:t>
                  </w:r>
                </w:p>
                <w:p w:rsidR="000455BE" w:rsidRPr="000455BE" w:rsidRDefault="000455BE" w:rsidP="00851485">
                  <w:pPr>
                    <w:framePr w:hSpace="180" w:wrap="around" w:vAnchor="page" w:hAnchor="margin" w:y="3691"/>
                    <w:numPr>
                      <w:ilvl w:val="0"/>
                      <w:numId w:val="33"/>
                    </w:numPr>
                    <w:spacing w:after="200" w:line="276" w:lineRule="auto"/>
                    <w:rPr>
                      <w:smallCaps/>
                      <w:kern w:val="0"/>
                      <w:szCs w:val="24"/>
                      <w:lang w:eastAsia="en-GB"/>
                    </w:rPr>
                  </w:pPr>
                  <w:r w:rsidRPr="000455BE">
                    <w:rPr>
                      <w:kern w:val="0"/>
                      <w:szCs w:val="24"/>
                      <w:lang w:eastAsia="en-GB"/>
                    </w:rPr>
                    <w:t xml:space="preserve"> a European Social Entrepreneurship Fund in terms of Regulation (EU) No 346/2013 of the European Parliament and of the Council of 17 April 2013 on European Social Entrepreneurship Funds</w:t>
                  </w:r>
                  <w:r w:rsidR="00F0332A">
                    <w:rPr>
                      <w:kern w:val="0"/>
                      <w:szCs w:val="24"/>
                      <w:lang w:eastAsia="en-GB"/>
                    </w:rPr>
                    <w:t>;</w:t>
                  </w:r>
                </w:p>
                <w:p w:rsidR="00F0332A" w:rsidRDefault="00F0332A" w:rsidP="00851485">
                  <w:pPr>
                    <w:framePr w:hSpace="180" w:wrap="around" w:vAnchor="page" w:hAnchor="margin" w:y="3691"/>
                    <w:rPr>
                      <w:kern w:val="0"/>
                      <w:szCs w:val="24"/>
                      <w:lang w:eastAsia="en-GB"/>
                    </w:rPr>
                  </w:pPr>
                  <w:proofErr w:type="gramStart"/>
                  <w:r>
                    <w:rPr>
                      <w:kern w:val="0"/>
                      <w:szCs w:val="24"/>
                      <w:lang w:eastAsia="en-GB"/>
                    </w:rPr>
                    <w:t>it</w:t>
                  </w:r>
                  <w:proofErr w:type="gramEnd"/>
                  <w:r>
                    <w:rPr>
                      <w:kern w:val="0"/>
                      <w:szCs w:val="24"/>
                      <w:lang w:eastAsia="en-GB"/>
                    </w:rPr>
                    <w:t xml:space="preserve"> </w:t>
                  </w:r>
                  <w:r w:rsidR="000455BE" w:rsidRPr="00147CDB">
                    <w:rPr>
                      <w:kern w:val="0"/>
                      <w:szCs w:val="24"/>
                      <w:lang w:eastAsia="en-GB"/>
                    </w:rPr>
                    <w:t xml:space="preserve">shall refer to and comply with the applicable provisions of </w:t>
                  </w:r>
                  <w:r>
                    <w:rPr>
                      <w:kern w:val="0"/>
                      <w:szCs w:val="24"/>
                      <w:lang w:eastAsia="en-GB"/>
                    </w:rPr>
                    <w:t xml:space="preserve">the aforementioned Regulations as well as the SLCs prescribed in this Rulebook. </w:t>
                  </w:r>
                </w:p>
                <w:p w:rsidR="00F0332A" w:rsidRDefault="00F0332A" w:rsidP="00851485">
                  <w:pPr>
                    <w:framePr w:hSpace="180" w:wrap="around" w:vAnchor="page" w:hAnchor="margin" w:y="3691"/>
                    <w:rPr>
                      <w:kern w:val="0"/>
                      <w:szCs w:val="24"/>
                      <w:lang w:eastAsia="en-GB"/>
                    </w:rPr>
                  </w:pPr>
                </w:p>
                <w:p w:rsidR="000455BE" w:rsidRPr="00147CDB" w:rsidRDefault="00F0332A" w:rsidP="00851485">
                  <w:pPr>
                    <w:framePr w:hSpace="180" w:wrap="around" w:vAnchor="page" w:hAnchor="margin" w:y="3691"/>
                    <w:rPr>
                      <w:kern w:val="0"/>
                      <w:szCs w:val="24"/>
                      <w:lang w:eastAsia="en-GB"/>
                    </w:rPr>
                  </w:pPr>
                  <w:r w:rsidRPr="00F0332A">
                    <w:rPr>
                      <w:kern w:val="0"/>
                      <w:szCs w:val="24"/>
                      <w:lang w:eastAsia="en-GB"/>
                    </w:rPr>
                    <w:t xml:space="preserve">In the case of conflict between these Rules and the </w:t>
                  </w:r>
                  <w:r>
                    <w:rPr>
                      <w:kern w:val="0"/>
                      <w:szCs w:val="24"/>
                      <w:lang w:eastAsia="en-GB"/>
                    </w:rPr>
                    <w:t>provisions prescribed in the aforementioned EU Regulations, the provisions of the latter shall prevail.</w:t>
                  </w:r>
                </w:p>
                <w:p w:rsidR="000455BE" w:rsidRPr="00147CDB" w:rsidRDefault="000455BE" w:rsidP="00851485">
                  <w:pPr>
                    <w:framePr w:hSpace="180" w:wrap="around" w:vAnchor="page" w:hAnchor="margin" w:y="3691"/>
                    <w:rPr>
                      <w:szCs w:val="24"/>
                    </w:rPr>
                  </w:pPr>
                </w:p>
              </w:tc>
            </w:tr>
          </w:tbl>
          <w:p w:rsidR="000455BE" w:rsidRDefault="000455BE" w:rsidP="000455BE">
            <w:pPr>
              <w:ind w:left="709"/>
              <w:rPr>
                <w:szCs w:val="24"/>
              </w:rPr>
            </w:pPr>
          </w:p>
          <w:p w:rsidR="000C3E25" w:rsidRPr="000C3E25" w:rsidRDefault="000C3E25" w:rsidP="00851485">
            <w:pPr>
              <w:numPr>
                <w:ilvl w:val="1"/>
                <w:numId w:val="21"/>
              </w:numPr>
              <w:ind w:left="709" w:hanging="709"/>
              <w:rPr>
                <w:szCs w:val="24"/>
              </w:rPr>
            </w:pPr>
            <w:r w:rsidRPr="000C3E25">
              <w:rPr>
                <w:szCs w:val="24"/>
              </w:rPr>
              <w:t xml:space="preserve">Apart from the conditions listed in this section, where the Scheme is established in the form of a limited partnership or an investment company, it shall also be subject to the supplementary </w:t>
            </w:r>
            <w:r w:rsidR="005D6E5F">
              <w:rPr>
                <w:szCs w:val="24"/>
              </w:rPr>
              <w:t xml:space="preserve">conditions </w:t>
            </w:r>
            <w:r w:rsidR="00EB20D8">
              <w:rPr>
                <w:szCs w:val="24"/>
              </w:rPr>
              <w:t xml:space="preserve">applicable to </w:t>
            </w:r>
            <w:r w:rsidRPr="000C3E25">
              <w:rPr>
                <w:szCs w:val="24"/>
              </w:rPr>
              <w:t xml:space="preserve">Schemes established as limited partnerships or as investment companies </w:t>
            </w:r>
            <w:r w:rsidR="00EB20D8">
              <w:rPr>
                <w:szCs w:val="24"/>
              </w:rPr>
              <w:t xml:space="preserve">as the case may be </w:t>
            </w:r>
            <w:r w:rsidRPr="000C3E25">
              <w:rPr>
                <w:szCs w:val="24"/>
              </w:rPr>
              <w:t xml:space="preserve">set out in Appendix I. In the case of umbrella Schemes, reference to “the Scheme” shall be construed, where applicable, as reference to the </w:t>
            </w:r>
            <w:r w:rsidR="00EB20D8">
              <w:rPr>
                <w:szCs w:val="24"/>
              </w:rPr>
              <w:t>s</w:t>
            </w:r>
            <w:r w:rsidRPr="000C3E25">
              <w:rPr>
                <w:szCs w:val="24"/>
              </w:rPr>
              <w:t>ub-</w:t>
            </w:r>
            <w:r w:rsidR="00EB20D8">
              <w:rPr>
                <w:szCs w:val="24"/>
              </w:rPr>
              <w:t>f</w:t>
            </w:r>
            <w:r w:rsidRPr="000C3E25">
              <w:rPr>
                <w:szCs w:val="24"/>
              </w:rPr>
              <w:t>unds of the Scheme.</w:t>
            </w:r>
          </w:p>
        </w:tc>
        <w:tc>
          <w:tcPr>
            <w:tcW w:w="236" w:type="dxa"/>
          </w:tcPr>
          <w:p w:rsidR="000C3E25" w:rsidRPr="000C3E25" w:rsidRDefault="000C3E25" w:rsidP="000C3E25">
            <w:pPr>
              <w:rPr>
                <w:szCs w:val="24"/>
              </w:rPr>
            </w:pPr>
          </w:p>
        </w:tc>
      </w:tr>
      <w:tr w:rsidR="000C3E25" w:rsidRPr="00495458" w:rsidTr="001D0E1B">
        <w:tc>
          <w:tcPr>
            <w:tcW w:w="8634" w:type="dxa"/>
          </w:tcPr>
          <w:p w:rsidR="000C3E25" w:rsidRPr="000C3E25" w:rsidRDefault="000C3E25" w:rsidP="00252882">
            <w:pPr>
              <w:ind w:left="709" w:hanging="709"/>
              <w:rPr>
                <w:szCs w:val="24"/>
              </w:rPr>
            </w:pPr>
          </w:p>
        </w:tc>
        <w:tc>
          <w:tcPr>
            <w:tcW w:w="236" w:type="dxa"/>
          </w:tcPr>
          <w:p w:rsidR="000C3E25" w:rsidRPr="000C3E25" w:rsidRDefault="000C3E25" w:rsidP="000C3E25">
            <w:pPr>
              <w:rPr>
                <w:szCs w:val="24"/>
              </w:rPr>
            </w:pPr>
          </w:p>
        </w:tc>
      </w:tr>
      <w:tr w:rsidR="000C3E25" w:rsidRPr="00495458" w:rsidTr="001D0E1B">
        <w:tc>
          <w:tcPr>
            <w:tcW w:w="8634" w:type="dxa"/>
          </w:tcPr>
          <w:p w:rsidR="000C3E25" w:rsidRDefault="000C3E25" w:rsidP="00252882">
            <w:pPr>
              <w:numPr>
                <w:ilvl w:val="1"/>
                <w:numId w:val="20"/>
              </w:numPr>
              <w:ind w:left="709" w:hanging="709"/>
              <w:rPr>
                <w:szCs w:val="24"/>
              </w:rPr>
            </w:pPr>
            <w:r w:rsidRPr="000C3E25">
              <w:rPr>
                <w:szCs w:val="24"/>
              </w:rPr>
              <w:t>The MFSA shall be entitled to be satisfied, on a continuing basis, of the fitness and properness of any party appointed by the Scheme.</w:t>
            </w:r>
            <w:r w:rsidR="00722AB9">
              <w:rPr>
                <w:szCs w:val="24"/>
              </w:rPr>
              <w:t xml:space="preserve"> </w:t>
            </w:r>
          </w:p>
          <w:p w:rsidR="005D6E5F" w:rsidRPr="000C3E25" w:rsidRDefault="005D6E5F" w:rsidP="00851485">
            <w:pPr>
              <w:ind w:left="709"/>
              <w:rPr>
                <w:szCs w:val="24"/>
              </w:rPr>
            </w:pPr>
          </w:p>
        </w:tc>
        <w:tc>
          <w:tcPr>
            <w:tcW w:w="236" w:type="dxa"/>
          </w:tcPr>
          <w:p w:rsidR="000C3E25" w:rsidRPr="000C3E25" w:rsidRDefault="000C3E25" w:rsidP="000C3E25">
            <w:pPr>
              <w:rPr>
                <w:szCs w:val="24"/>
              </w:rPr>
            </w:pPr>
          </w:p>
        </w:tc>
      </w:tr>
      <w:tr w:rsidR="008404DA" w:rsidRPr="00495458" w:rsidTr="001D0E1B">
        <w:tc>
          <w:tcPr>
            <w:tcW w:w="8634" w:type="dxa"/>
          </w:tcPr>
          <w:p w:rsidR="008404DA" w:rsidRPr="000C3E25" w:rsidRDefault="008404DA" w:rsidP="00EB20D8">
            <w:pPr>
              <w:numPr>
                <w:ilvl w:val="1"/>
                <w:numId w:val="20"/>
              </w:numPr>
              <w:ind w:left="709" w:hanging="709"/>
              <w:rPr>
                <w:szCs w:val="24"/>
              </w:rPr>
            </w:pPr>
            <w:r w:rsidRPr="000C3E25">
              <w:rPr>
                <w:szCs w:val="24"/>
              </w:rPr>
              <w:t xml:space="preserve">Apart from being constituted as a </w:t>
            </w:r>
            <w:r>
              <w:rPr>
                <w:szCs w:val="24"/>
              </w:rPr>
              <w:t>PIF</w:t>
            </w:r>
            <w:r w:rsidRPr="000C3E25">
              <w:rPr>
                <w:szCs w:val="24"/>
              </w:rPr>
              <w:t xml:space="preserve">, the Scheme shall not carry out any activity for which a </w:t>
            </w:r>
            <w:r w:rsidR="00EB20D8">
              <w:rPr>
                <w:szCs w:val="24"/>
              </w:rPr>
              <w:t>l</w:t>
            </w:r>
            <w:r w:rsidRPr="000C3E25">
              <w:rPr>
                <w:szCs w:val="24"/>
              </w:rPr>
              <w:t xml:space="preserve">icence is required, unless prior approval is obtained from the MFSA. The MFSA may in such circumstances, request such additional </w:t>
            </w:r>
            <w:r w:rsidRPr="000C3E25">
              <w:rPr>
                <w:szCs w:val="24"/>
              </w:rPr>
              <w:lastRenderedPageBreak/>
              <w:t>information and impose such additional conditions it deems appropriate.</w:t>
            </w:r>
          </w:p>
        </w:tc>
        <w:tc>
          <w:tcPr>
            <w:tcW w:w="236" w:type="dxa"/>
          </w:tcPr>
          <w:p w:rsidR="008404DA" w:rsidRPr="000C3E25" w:rsidRDefault="008404DA" w:rsidP="000C3E25">
            <w:pPr>
              <w:rPr>
                <w:szCs w:val="24"/>
              </w:rPr>
            </w:pPr>
          </w:p>
        </w:tc>
      </w:tr>
      <w:tr w:rsidR="000C3E25" w:rsidRPr="00495458" w:rsidTr="001D0E1B">
        <w:tc>
          <w:tcPr>
            <w:tcW w:w="8634" w:type="dxa"/>
          </w:tcPr>
          <w:p w:rsidR="000C3E25" w:rsidRPr="000C3E25" w:rsidRDefault="000C3E25" w:rsidP="00252882">
            <w:pPr>
              <w:ind w:left="709" w:hanging="709"/>
              <w:rPr>
                <w:szCs w:val="24"/>
              </w:rPr>
            </w:pPr>
          </w:p>
        </w:tc>
        <w:tc>
          <w:tcPr>
            <w:tcW w:w="236" w:type="dxa"/>
          </w:tcPr>
          <w:p w:rsidR="000C3E25" w:rsidRPr="000C3E25" w:rsidRDefault="000C3E25" w:rsidP="000C3E25">
            <w:pPr>
              <w:rPr>
                <w:szCs w:val="24"/>
              </w:rPr>
            </w:pPr>
          </w:p>
        </w:tc>
      </w:tr>
      <w:tr w:rsidR="000C3E25" w:rsidRPr="00495458" w:rsidTr="001D0E1B">
        <w:tc>
          <w:tcPr>
            <w:tcW w:w="8634" w:type="dxa"/>
          </w:tcPr>
          <w:p w:rsidR="000C3E25" w:rsidRPr="000C3E25" w:rsidRDefault="000C3E25" w:rsidP="00851485">
            <w:pPr>
              <w:numPr>
                <w:ilvl w:val="1"/>
                <w:numId w:val="20"/>
              </w:numPr>
              <w:ind w:left="709" w:hanging="709"/>
              <w:rPr>
                <w:szCs w:val="24"/>
              </w:rPr>
            </w:pPr>
            <w:r w:rsidRPr="000C3E25">
              <w:rPr>
                <w:szCs w:val="24"/>
              </w:rPr>
              <w:t xml:space="preserve">The MFSA has the right, from time to time, and following advance notification to the Scheme, to vary or revoke any </w:t>
            </w:r>
            <w:r w:rsidR="00EB20D8">
              <w:rPr>
                <w:szCs w:val="24"/>
              </w:rPr>
              <w:t>l</w:t>
            </w:r>
            <w:r w:rsidRPr="000C3E25">
              <w:rPr>
                <w:szCs w:val="24"/>
              </w:rPr>
              <w:t xml:space="preserve">icence </w:t>
            </w:r>
            <w:r w:rsidR="00EB20D8">
              <w:rPr>
                <w:szCs w:val="24"/>
              </w:rPr>
              <w:t>c</w:t>
            </w:r>
            <w:r w:rsidRPr="000C3E25">
              <w:rPr>
                <w:szCs w:val="24"/>
              </w:rPr>
              <w:t>ondition or to impose any new conditions.</w:t>
            </w:r>
            <w:r w:rsidR="00722AB9">
              <w:rPr>
                <w:szCs w:val="24"/>
              </w:rPr>
              <w:t xml:space="preserve"> </w:t>
            </w:r>
          </w:p>
        </w:tc>
        <w:tc>
          <w:tcPr>
            <w:tcW w:w="236" w:type="dxa"/>
          </w:tcPr>
          <w:p w:rsidR="000C3E25" w:rsidRPr="000C3E25" w:rsidRDefault="000C3E25" w:rsidP="000C3E25">
            <w:pPr>
              <w:rPr>
                <w:szCs w:val="24"/>
              </w:rPr>
            </w:pPr>
          </w:p>
        </w:tc>
      </w:tr>
      <w:tr w:rsidR="000C3E25" w:rsidRPr="00495458" w:rsidTr="001D0E1B">
        <w:tc>
          <w:tcPr>
            <w:tcW w:w="8634" w:type="dxa"/>
          </w:tcPr>
          <w:p w:rsidR="000C3E25" w:rsidRPr="000C3E25" w:rsidRDefault="000C3E25" w:rsidP="000C3E25">
            <w:pPr>
              <w:tabs>
                <w:tab w:val="left" w:pos="1134"/>
              </w:tabs>
              <w:ind w:left="692" w:hanging="709"/>
              <w:rPr>
                <w:szCs w:val="24"/>
              </w:rPr>
            </w:pPr>
          </w:p>
        </w:tc>
        <w:tc>
          <w:tcPr>
            <w:tcW w:w="236" w:type="dxa"/>
          </w:tcPr>
          <w:p w:rsidR="000C3E25" w:rsidRPr="000C3E25" w:rsidRDefault="000C3E25" w:rsidP="000C3E25">
            <w:pPr>
              <w:tabs>
                <w:tab w:val="left" w:pos="1134"/>
              </w:tabs>
              <w:rPr>
                <w:szCs w:val="24"/>
              </w:rPr>
            </w:pPr>
          </w:p>
        </w:tc>
      </w:tr>
      <w:tr w:rsidR="000C3E25" w:rsidRPr="000C3E25" w:rsidTr="001D0E1B">
        <w:tc>
          <w:tcPr>
            <w:tcW w:w="8634" w:type="dxa"/>
          </w:tcPr>
          <w:p w:rsidR="000C3E25" w:rsidRPr="000C3E25" w:rsidRDefault="000C3E25" w:rsidP="000C3E25">
            <w:pPr>
              <w:ind w:left="-17"/>
              <w:rPr>
                <w:b/>
                <w:szCs w:val="24"/>
              </w:rPr>
            </w:pPr>
            <w:r w:rsidRPr="000C3E25">
              <w:rPr>
                <w:b/>
                <w:szCs w:val="24"/>
              </w:rPr>
              <w:t xml:space="preserve">Manager </w:t>
            </w: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0C3E25">
            <w:pPr>
              <w:tabs>
                <w:tab w:val="left" w:pos="1134"/>
              </w:tabs>
              <w:ind w:left="692" w:hanging="709"/>
              <w:rPr>
                <w:i/>
                <w:szCs w:val="24"/>
              </w:rPr>
            </w:pPr>
          </w:p>
        </w:tc>
        <w:tc>
          <w:tcPr>
            <w:tcW w:w="236" w:type="dxa"/>
          </w:tcPr>
          <w:p w:rsidR="000C3E25" w:rsidRPr="000C3E25" w:rsidRDefault="000C3E25" w:rsidP="000C3E25">
            <w:pPr>
              <w:tabs>
                <w:tab w:val="left" w:pos="1134"/>
              </w:tabs>
              <w:rPr>
                <w:i/>
                <w:szCs w:val="24"/>
              </w:rPr>
            </w:pPr>
          </w:p>
        </w:tc>
      </w:tr>
      <w:tr w:rsidR="000C3E25" w:rsidRPr="00495458" w:rsidTr="001D0E1B">
        <w:tc>
          <w:tcPr>
            <w:tcW w:w="8634" w:type="dxa"/>
          </w:tcPr>
          <w:p w:rsidR="00DE5CE1" w:rsidRDefault="000C3E25" w:rsidP="00DE5CE1">
            <w:pPr>
              <w:numPr>
                <w:ilvl w:val="1"/>
                <w:numId w:val="20"/>
              </w:numPr>
              <w:ind w:left="692" w:hanging="709"/>
              <w:rPr>
                <w:szCs w:val="24"/>
              </w:rPr>
            </w:pPr>
            <w:r w:rsidRPr="000C3E25">
              <w:rPr>
                <w:szCs w:val="24"/>
              </w:rPr>
              <w:t xml:space="preserve">The Scheme </w:t>
            </w:r>
            <w:r w:rsidR="00DE5CE1">
              <w:rPr>
                <w:szCs w:val="24"/>
              </w:rPr>
              <w:t xml:space="preserve">shall </w:t>
            </w:r>
            <w:r w:rsidRPr="000C3E25">
              <w:rPr>
                <w:szCs w:val="24"/>
              </w:rPr>
              <w:t>appoint a third</w:t>
            </w:r>
            <w:r w:rsidR="00BF7708">
              <w:rPr>
                <w:szCs w:val="24"/>
              </w:rPr>
              <w:t>-</w:t>
            </w:r>
            <w:r w:rsidRPr="000C3E25">
              <w:rPr>
                <w:szCs w:val="24"/>
              </w:rPr>
              <w:t xml:space="preserve">party </w:t>
            </w:r>
            <w:r w:rsidR="00EB20D8">
              <w:rPr>
                <w:szCs w:val="24"/>
              </w:rPr>
              <w:t>m</w:t>
            </w:r>
            <w:r w:rsidRPr="000C3E25">
              <w:rPr>
                <w:szCs w:val="24"/>
              </w:rPr>
              <w:t>anager approved by the MFSA with responsibility for the discretionary investment management of the assets of the Scheme</w:t>
            </w:r>
            <w:r w:rsidR="00DE5CE1">
              <w:rPr>
                <w:szCs w:val="24"/>
              </w:rPr>
              <w:t>:</w:t>
            </w:r>
          </w:p>
          <w:p w:rsidR="00DE5CE1" w:rsidRDefault="00DE5CE1" w:rsidP="00DE5CE1">
            <w:pPr>
              <w:ind w:left="692"/>
              <w:rPr>
                <w:szCs w:val="24"/>
              </w:rPr>
            </w:pPr>
          </w:p>
          <w:p w:rsidR="000C3E25" w:rsidRPr="00817E7A" w:rsidRDefault="00DE5CE1" w:rsidP="00EB20D8">
            <w:pPr>
              <w:ind w:left="692"/>
              <w:rPr>
                <w:szCs w:val="24"/>
              </w:rPr>
            </w:pPr>
            <w:r>
              <w:rPr>
                <w:szCs w:val="24"/>
              </w:rPr>
              <w:t>Provided that, w</w:t>
            </w:r>
            <w:r w:rsidR="000C3E25" w:rsidRPr="000C3E25">
              <w:rPr>
                <w:szCs w:val="24"/>
              </w:rPr>
              <w:t>here a third party Manager is not appointed, the supplementary conditions applicable to Self</w:t>
            </w:r>
            <w:r w:rsidR="00411829">
              <w:rPr>
                <w:szCs w:val="24"/>
              </w:rPr>
              <w:t>-</w:t>
            </w:r>
            <w:r w:rsidR="000C3E25" w:rsidRPr="000C3E25">
              <w:rPr>
                <w:szCs w:val="24"/>
              </w:rPr>
              <w:t>Managed Schemes set out in</w:t>
            </w:r>
            <w:r w:rsidR="00310FD9">
              <w:rPr>
                <w:szCs w:val="24"/>
              </w:rPr>
              <w:t xml:space="preserve"> SLCs</w:t>
            </w:r>
            <w:r w:rsidR="007B7D07">
              <w:rPr>
                <w:szCs w:val="24"/>
              </w:rPr>
              <w:t xml:space="preserve"> 4.2</w:t>
            </w:r>
            <w:r w:rsidR="00310FD9">
              <w:rPr>
                <w:szCs w:val="24"/>
              </w:rPr>
              <w:t xml:space="preserve"> to </w:t>
            </w:r>
            <w:r w:rsidR="007B7D07">
              <w:rPr>
                <w:szCs w:val="24"/>
              </w:rPr>
              <w:t xml:space="preserve">4.15 </w:t>
            </w:r>
            <w:r w:rsidR="00310FD9">
              <w:rPr>
                <w:szCs w:val="24"/>
              </w:rPr>
              <w:t xml:space="preserve">of </w:t>
            </w:r>
            <w:r w:rsidR="000C3E25" w:rsidRPr="000C3E25">
              <w:rPr>
                <w:szCs w:val="24"/>
              </w:rPr>
              <w:t xml:space="preserve">Appendix I shall apply in lieu of the </w:t>
            </w:r>
            <w:r w:rsidR="00817E7A">
              <w:rPr>
                <w:szCs w:val="24"/>
              </w:rPr>
              <w:t>SLCs</w:t>
            </w:r>
            <w:r w:rsidR="00817E7A" w:rsidRPr="000C3E25">
              <w:rPr>
                <w:szCs w:val="24"/>
              </w:rPr>
              <w:t xml:space="preserve"> </w:t>
            </w:r>
            <w:r w:rsidR="000C3E25" w:rsidRPr="000C3E25">
              <w:rPr>
                <w:szCs w:val="24"/>
              </w:rPr>
              <w:t>1.6 and 1.7 below</w:t>
            </w:r>
            <w:r>
              <w:rPr>
                <w:szCs w:val="24"/>
              </w:rPr>
              <w:t>;</w:t>
            </w:r>
          </w:p>
        </w:tc>
        <w:tc>
          <w:tcPr>
            <w:tcW w:w="236" w:type="dxa"/>
          </w:tcPr>
          <w:p w:rsidR="000C3E25" w:rsidRPr="000C3E25" w:rsidRDefault="000C3E25" w:rsidP="000C3E25">
            <w:pPr>
              <w:rPr>
                <w:szCs w:val="24"/>
              </w:rPr>
            </w:pPr>
          </w:p>
        </w:tc>
      </w:tr>
      <w:tr w:rsidR="00DB75E1" w:rsidRPr="00495458" w:rsidTr="001D0E1B">
        <w:tc>
          <w:tcPr>
            <w:tcW w:w="8634" w:type="dxa"/>
          </w:tcPr>
          <w:p w:rsidR="00DB75E1" w:rsidRPr="000C3E25" w:rsidRDefault="00DB75E1" w:rsidP="00310FD9">
            <w:pPr>
              <w:ind w:left="692"/>
              <w:rPr>
                <w:szCs w:val="24"/>
              </w:rPr>
            </w:pPr>
          </w:p>
        </w:tc>
        <w:tc>
          <w:tcPr>
            <w:tcW w:w="236" w:type="dxa"/>
          </w:tcPr>
          <w:p w:rsidR="00DB75E1" w:rsidRPr="000C3E25" w:rsidRDefault="00DB75E1" w:rsidP="000C3E25">
            <w:pPr>
              <w:rPr>
                <w:szCs w:val="24"/>
              </w:rPr>
            </w:pPr>
          </w:p>
        </w:tc>
      </w:tr>
      <w:tr w:rsidR="00DB75E1" w:rsidRPr="00495458" w:rsidTr="001D0E1B">
        <w:tc>
          <w:tcPr>
            <w:tcW w:w="8634" w:type="dxa"/>
          </w:tcPr>
          <w:p w:rsidR="00DB75E1" w:rsidRPr="00310FD9" w:rsidRDefault="00DB75E1" w:rsidP="00EB20D8">
            <w:pPr>
              <w:ind w:left="692"/>
              <w:rPr>
                <w:i/>
                <w:szCs w:val="24"/>
              </w:rPr>
            </w:pPr>
            <w:r>
              <w:rPr>
                <w:szCs w:val="24"/>
              </w:rPr>
              <w:t xml:space="preserve">Provided </w:t>
            </w:r>
            <w:r w:rsidR="00DE5CE1">
              <w:rPr>
                <w:szCs w:val="24"/>
              </w:rPr>
              <w:t xml:space="preserve">further </w:t>
            </w:r>
            <w:r>
              <w:rPr>
                <w:szCs w:val="24"/>
              </w:rPr>
              <w:t>that PIFs which are self-</w:t>
            </w:r>
            <w:r w:rsidR="0025094F">
              <w:rPr>
                <w:szCs w:val="24"/>
              </w:rPr>
              <w:t xml:space="preserve">managed and which qualify for the </w:t>
            </w:r>
            <w:r w:rsidR="0025094F">
              <w:rPr>
                <w:i/>
                <w:szCs w:val="24"/>
              </w:rPr>
              <w:t>de minimis</w:t>
            </w:r>
            <w:r w:rsidR="0025094F">
              <w:rPr>
                <w:szCs w:val="24"/>
              </w:rPr>
              <w:t xml:space="preserve"> exemption</w:t>
            </w:r>
            <w:r w:rsidR="007B7D07">
              <w:rPr>
                <w:szCs w:val="24"/>
              </w:rPr>
              <w:t xml:space="preserve"> prescribed therein shall also be subject to SLC 4.1</w:t>
            </w:r>
            <w:r w:rsidR="00E4602F">
              <w:rPr>
                <w:szCs w:val="24"/>
              </w:rPr>
              <w:t xml:space="preserve"> of Appendix 1</w:t>
            </w:r>
            <w:r w:rsidR="00310FD9">
              <w:rPr>
                <w:szCs w:val="24"/>
              </w:rPr>
              <w:t>.</w:t>
            </w:r>
          </w:p>
        </w:tc>
        <w:tc>
          <w:tcPr>
            <w:tcW w:w="236" w:type="dxa"/>
          </w:tcPr>
          <w:p w:rsidR="00DB75E1" w:rsidRPr="000C3E25" w:rsidRDefault="00DB75E1" w:rsidP="000C3E25">
            <w:pPr>
              <w:rPr>
                <w:szCs w:val="24"/>
              </w:rPr>
            </w:pPr>
          </w:p>
        </w:tc>
      </w:tr>
      <w:tr w:rsidR="000C3E25" w:rsidRPr="00495458" w:rsidTr="001D0E1B">
        <w:tc>
          <w:tcPr>
            <w:tcW w:w="8634" w:type="dxa"/>
          </w:tcPr>
          <w:p w:rsidR="000C3E25" w:rsidRPr="000C3E25" w:rsidRDefault="000C3E25" w:rsidP="00644954">
            <w:pPr>
              <w:rPr>
                <w:szCs w:val="24"/>
              </w:rPr>
            </w:pPr>
          </w:p>
        </w:tc>
        <w:tc>
          <w:tcPr>
            <w:tcW w:w="236" w:type="dxa"/>
          </w:tcPr>
          <w:p w:rsidR="000C3E25" w:rsidRPr="000C3E25" w:rsidRDefault="000C3E25" w:rsidP="000C3E25">
            <w:pPr>
              <w:rPr>
                <w:szCs w:val="24"/>
              </w:rPr>
            </w:pPr>
          </w:p>
        </w:tc>
      </w:tr>
      <w:tr w:rsidR="000C3E25" w:rsidRPr="00495458" w:rsidTr="001D0E1B">
        <w:tc>
          <w:tcPr>
            <w:tcW w:w="8634" w:type="dxa"/>
          </w:tcPr>
          <w:p w:rsidR="000C3E25" w:rsidRPr="000C3E25" w:rsidRDefault="000C3E25" w:rsidP="00851485">
            <w:pPr>
              <w:numPr>
                <w:ilvl w:val="1"/>
                <w:numId w:val="20"/>
              </w:numPr>
              <w:ind w:left="692" w:hanging="709"/>
              <w:rPr>
                <w:szCs w:val="24"/>
              </w:rPr>
            </w:pPr>
            <w:r w:rsidRPr="000C3E25">
              <w:rPr>
                <w:szCs w:val="24"/>
              </w:rPr>
              <w:t xml:space="preserve">The </w:t>
            </w:r>
            <w:r w:rsidR="00EB20D8">
              <w:rPr>
                <w:szCs w:val="24"/>
              </w:rPr>
              <w:t>m</w:t>
            </w:r>
            <w:r w:rsidRPr="000C3E25">
              <w:rPr>
                <w:szCs w:val="24"/>
              </w:rPr>
              <w:t xml:space="preserve">anager shall have the business organisation, systems, experience and expertise deemed necessary by the MFSA for it to act as </w:t>
            </w:r>
            <w:r w:rsidR="00EB20D8">
              <w:rPr>
                <w:szCs w:val="24"/>
              </w:rPr>
              <w:t>m</w:t>
            </w:r>
            <w:r w:rsidRPr="000C3E25">
              <w:rPr>
                <w:szCs w:val="24"/>
              </w:rPr>
              <w:t xml:space="preserve">anager. The Scheme shall be required to satisfy the MFSA that the proposed </w:t>
            </w:r>
            <w:r w:rsidR="00EB20D8">
              <w:rPr>
                <w:szCs w:val="24"/>
              </w:rPr>
              <w:t>m</w:t>
            </w:r>
            <w:r w:rsidRPr="000C3E25">
              <w:rPr>
                <w:szCs w:val="24"/>
              </w:rPr>
              <w:t>anager meets the above requirements.</w:t>
            </w:r>
          </w:p>
        </w:tc>
        <w:tc>
          <w:tcPr>
            <w:tcW w:w="236" w:type="dxa"/>
          </w:tcPr>
          <w:p w:rsidR="000C3E25" w:rsidRPr="000C3E25" w:rsidRDefault="000C3E25" w:rsidP="000C3E25">
            <w:pPr>
              <w:rPr>
                <w:szCs w:val="24"/>
              </w:rPr>
            </w:pPr>
          </w:p>
        </w:tc>
      </w:tr>
      <w:tr w:rsidR="000C3E25" w:rsidRPr="00495458" w:rsidTr="001D0E1B">
        <w:tc>
          <w:tcPr>
            <w:tcW w:w="8634" w:type="dxa"/>
          </w:tcPr>
          <w:p w:rsidR="000C3E25" w:rsidRPr="000C3E25" w:rsidRDefault="000C3E25" w:rsidP="000C3E25">
            <w:pPr>
              <w:ind w:left="-17"/>
              <w:rPr>
                <w:szCs w:val="24"/>
              </w:rPr>
            </w:pPr>
          </w:p>
        </w:tc>
        <w:tc>
          <w:tcPr>
            <w:tcW w:w="236" w:type="dxa"/>
          </w:tcPr>
          <w:p w:rsidR="000C3E25" w:rsidRPr="000C3E25" w:rsidRDefault="000C3E25" w:rsidP="000C3E25">
            <w:pPr>
              <w:rPr>
                <w:szCs w:val="24"/>
              </w:rPr>
            </w:pPr>
          </w:p>
        </w:tc>
      </w:tr>
      <w:tr w:rsidR="000C3E25" w:rsidRPr="00495458" w:rsidTr="001D0E1B">
        <w:tc>
          <w:tcPr>
            <w:tcW w:w="8634" w:type="dxa"/>
          </w:tcPr>
          <w:p w:rsidR="000C3E25" w:rsidRPr="000C3E25" w:rsidRDefault="000C3E25" w:rsidP="00EB20D8">
            <w:pPr>
              <w:numPr>
                <w:ilvl w:val="1"/>
                <w:numId w:val="20"/>
              </w:numPr>
              <w:ind w:left="692" w:hanging="709"/>
              <w:rPr>
                <w:szCs w:val="24"/>
              </w:rPr>
            </w:pPr>
            <w:r w:rsidRPr="000C3E25">
              <w:rPr>
                <w:szCs w:val="24"/>
              </w:rPr>
              <w:t xml:space="preserve">The Scheme shall obtain the written consent of the MFSA before the appointment or replacement of any party to act in the capacity of </w:t>
            </w:r>
            <w:r w:rsidR="00EB20D8">
              <w:rPr>
                <w:szCs w:val="24"/>
              </w:rPr>
              <w:t>m</w:t>
            </w:r>
            <w:r w:rsidRPr="000C3E25">
              <w:rPr>
                <w:szCs w:val="24"/>
              </w:rPr>
              <w:t>anager to the Scheme. The MFSA reserves the right to object to the proposed replacement or appointment and to require such additional information it considers appropriate.</w:t>
            </w:r>
          </w:p>
        </w:tc>
        <w:tc>
          <w:tcPr>
            <w:tcW w:w="236" w:type="dxa"/>
          </w:tcPr>
          <w:p w:rsidR="000C3E25" w:rsidRPr="000C3E25" w:rsidRDefault="000C3E25" w:rsidP="000C3E25">
            <w:pPr>
              <w:rPr>
                <w:szCs w:val="24"/>
              </w:rPr>
            </w:pPr>
          </w:p>
        </w:tc>
      </w:tr>
      <w:tr w:rsidR="000C3E25" w:rsidRPr="00495458" w:rsidTr="001D0E1B">
        <w:tc>
          <w:tcPr>
            <w:tcW w:w="8634" w:type="dxa"/>
          </w:tcPr>
          <w:p w:rsidR="000C3E25" w:rsidRPr="000C3E25" w:rsidRDefault="000C3E25" w:rsidP="000C3E25">
            <w:pPr>
              <w:ind w:left="-17"/>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ind w:left="-17"/>
              <w:rPr>
                <w:b/>
                <w:szCs w:val="24"/>
              </w:rPr>
            </w:pPr>
            <w:r w:rsidRPr="000C3E25">
              <w:rPr>
                <w:b/>
                <w:szCs w:val="24"/>
              </w:rPr>
              <w:t xml:space="preserve">Administrator </w:t>
            </w: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0C3E25">
            <w:pPr>
              <w:pStyle w:val="BlockText"/>
              <w:tabs>
                <w:tab w:val="left" w:pos="993"/>
              </w:tabs>
              <w:ind w:left="692" w:right="0"/>
              <w:rPr>
                <w:rFonts w:ascii="Times New Roman" w:hAnsi="Times New Roman"/>
                <w:b/>
                <w:i/>
                <w:szCs w:val="24"/>
              </w:rPr>
            </w:pPr>
          </w:p>
        </w:tc>
        <w:tc>
          <w:tcPr>
            <w:tcW w:w="236" w:type="dxa"/>
          </w:tcPr>
          <w:p w:rsidR="000C3E25" w:rsidRPr="000C3E25" w:rsidRDefault="000C3E25" w:rsidP="000C3E25">
            <w:pPr>
              <w:pStyle w:val="BlockText"/>
              <w:tabs>
                <w:tab w:val="left" w:pos="993"/>
              </w:tabs>
              <w:ind w:left="0" w:right="0" w:firstLine="0"/>
              <w:rPr>
                <w:rFonts w:ascii="Times New Roman" w:hAnsi="Times New Roman"/>
                <w:b/>
                <w:i/>
                <w:szCs w:val="24"/>
              </w:rPr>
            </w:pPr>
          </w:p>
        </w:tc>
      </w:tr>
      <w:tr w:rsidR="000C3E25" w:rsidRPr="00495458" w:rsidTr="001D0E1B">
        <w:tc>
          <w:tcPr>
            <w:tcW w:w="8634" w:type="dxa"/>
          </w:tcPr>
          <w:p w:rsidR="000C3E25" w:rsidRPr="000C3E25" w:rsidRDefault="000C3E25" w:rsidP="00851485">
            <w:pPr>
              <w:numPr>
                <w:ilvl w:val="1"/>
                <w:numId w:val="20"/>
              </w:numPr>
              <w:ind w:left="692" w:hanging="709"/>
              <w:rPr>
                <w:szCs w:val="24"/>
              </w:rPr>
            </w:pPr>
            <w:r w:rsidRPr="000C3E25">
              <w:rPr>
                <w:szCs w:val="24"/>
              </w:rPr>
              <w:t xml:space="preserve">The Scheme may appoint an </w:t>
            </w:r>
            <w:r w:rsidR="00EB20D8">
              <w:rPr>
                <w:szCs w:val="24"/>
              </w:rPr>
              <w:t>a</w:t>
            </w:r>
            <w:r w:rsidRPr="000C3E25">
              <w:rPr>
                <w:szCs w:val="24"/>
              </w:rPr>
              <w:t xml:space="preserve">dministrator. Where an </w:t>
            </w:r>
            <w:r w:rsidR="00EB20D8">
              <w:rPr>
                <w:szCs w:val="24"/>
              </w:rPr>
              <w:t>a</w:t>
            </w:r>
            <w:r w:rsidRPr="000C3E25">
              <w:rPr>
                <w:szCs w:val="24"/>
              </w:rPr>
              <w:t xml:space="preserve">dministrator is not appointed, the </w:t>
            </w:r>
            <w:r w:rsidR="00EB20D8">
              <w:rPr>
                <w:szCs w:val="24"/>
              </w:rPr>
              <w:t>m</w:t>
            </w:r>
            <w:r w:rsidRPr="000C3E25">
              <w:rPr>
                <w:szCs w:val="24"/>
              </w:rPr>
              <w:t xml:space="preserve">anager shall be responsible for the </w:t>
            </w:r>
            <w:r w:rsidR="00EB20D8">
              <w:rPr>
                <w:szCs w:val="24"/>
              </w:rPr>
              <w:t>a</w:t>
            </w:r>
            <w:r w:rsidRPr="000C3E25">
              <w:rPr>
                <w:szCs w:val="24"/>
              </w:rPr>
              <w:t>dministration function.</w:t>
            </w:r>
          </w:p>
        </w:tc>
        <w:tc>
          <w:tcPr>
            <w:tcW w:w="236" w:type="dxa"/>
          </w:tcPr>
          <w:p w:rsidR="000C3E25" w:rsidRPr="000C3E25" w:rsidRDefault="000C3E25" w:rsidP="000C3E25">
            <w:pPr>
              <w:rPr>
                <w:szCs w:val="24"/>
              </w:rPr>
            </w:pPr>
          </w:p>
        </w:tc>
      </w:tr>
      <w:tr w:rsidR="000C3E25" w:rsidRPr="00495458" w:rsidTr="001D0E1B">
        <w:tc>
          <w:tcPr>
            <w:tcW w:w="8634" w:type="dxa"/>
          </w:tcPr>
          <w:p w:rsidR="000C3E25" w:rsidRPr="000C3E25" w:rsidRDefault="000C3E25" w:rsidP="000C3E25">
            <w:pPr>
              <w:ind w:left="692" w:hanging="709"/>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EB20D8">
            <w:pPr>
              <w:pStyle w:val="BodyTextIndent2"/>
              <w:numPr>
                <w:ilvl w:val="1"/>
                <w:numId w:val="20"/>
              </w:numPr>
              <w:tabs>
                <w:tab w:val="clear" w:pos="426"/>
                <w:tab w:val="clear" w:pos="1134"/>
              </w:tabs>
              <w:ind w:left="692" w:hanging="709"/>
              <w:rPr>
                <w:rFonts w:ascii="Times New Roman" w:hAnsi="Times New Roman"/>
                <w:sz w:val="24"/>
                <w:szCs w:val="24"/>
              </w:rPr>
            </w:pPr>
            <w:bookmarkStart w:id="0" w:name="OLE_LINK1"/>
            <w:r w:rsidRPr="000C3E25">
              <w:rPr>
                <w:rFonts w:ascii="Times New Roman" w:hAnsi="Times New Roman"/>
                <w:sz w:val="24"/>
                <w:szCs w:val="24"/>
              </w:rPr>
              <w:t xml:space="preserve">The </w:t>
            </w:r>
            <w:r w:rsidR="00EB20D8">
              <w:rPr>
                <w:rFonts w:ascii="Times New Roman" w:hAnsi="Times New Roman"/>
                <w:sz w:val="24"/>
                <w:szCs w:val="24"/>
              </w:rPr>
              <w:t>a</w:t>
            </w:r>
            <w:r w:rsidRPr="000C3E25">
              <w:rPr>
                <w:rFonts w:ascii="Times New Roman" w:hAnsi="Times New Roman"/>
                <w:sz w:val="24"/>
                <w:szCs w:val="24"/>
              </w:rPr>
              <w:t xml:space="preserve">dministrator shall have the business organisation, systems, experience and expertise deemed necessary by the MFSA for it to act as </w:t>
            </w:r>
            <w:r w:rsidR="00EB20D8">
              <w:rPr>
                <w:rFonts w:ascii="Times New Roman" w:hAnsi="Times New Roman"/>
                <w:sz w:val="24"/>
                <w:szCs w:val="24"/>
              </w:rPr>
              <w:t>a</w:t>
            </w:r>
            <w:r w:rsidRPr="000C3E25">
              <w:rPr>
                <w:rFonts w:ascii="Times New Roman" w:hAnsi="Times New Roman"/>
                <w:sz w:val="24"/>
                <w:szCs w:val="24"/>
              </w:rPr>
              <w:t xml:space="preserve">dministrator. The Scheme shall satisfy the MFSA that the proposed </w:t>
            </w:r>
            <w:r w:rsidR="00EB20D8">
              <w:rPr>
                <w:rFonts w:ascii="Times New Roman" w:hAnsi="Times New Roman"/>
                <w:sz w:val="24"/>
                <w:szCs w:val="24"/>
              </w:rPr>
              <w:t>a</w:t>
            </w:r>
            <w:r w:rsidRPr="000C3E25">
              <w:rPr>
                <w:rFonts w:ascii="Times New Roman" w:hAnsi="Times New Roman"/>
                <w:sz w:val="24"/>
                <w:szCs w:val="24"/>
              </w:rPr>
              <w:t xml:space="preserve">dministrator meets the above requirements. </w:t>
            </w:r>
            <w:bookmarkEnd w:id="0"/>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495458" w:rsidTr="001D0E1B">
        <w:tc>
          <w:tcPr>
            <w:tcW w:w="8634" w:type="dxa"/>
          </w:tcPr>
          <w:p w:rsidR="000C3E25" w:rsidRPr="000C3E25" w:rsidRDefault="000C3E25" w:rsidP="000C3E25">
            <w:pPr>
              <w:ind w:left="692" w:hanging="709"/>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EB20D8">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The</w:t>
            </w:r>
            <w:r w:rsidRPr="000C3E25">
              <w:rPr>
                <w:rFonts w:ascii="Times New Roman" w:hAnsi="Times New Roman"/>
                <w:kern w:val="0"/>
                <w:sz w:val="24"/>
                <w:szCs w:val="24"/>
              </w:rPr>
              <w:t xml:space="preserve"> Scheme shall obtain the written consent of the MFSA before the appointment </w:t>
            </w:r>
            <w:r w:rsidRPr="000C3E25">
              <w:rPr>
                <w:rFonts w:ascii="Times New Roman" w:hAnsi="Times New Roman"/>
                <w:sz w:val="24"/>
                <w:szCs w:val="24"/>
              </w:rPr>
              <w:t xml:space="preserve">or replacement of any party to act in the capacity of </w:t>
            </w:r>
            <w:r w:rsidR="00EB20D8">
              <w:rPr>
                <w:rFonts w:ascii="Times New Roman" w:hAnsi="Times New Roman"/>
                <w:sz w:val="24"/>
                <w:szCs w:val="24"/>
              </w:rPr>
              <w:t>a</w:t>
            </w:r>
            <w:r w:rsidRPr="000C3E25">
              <w:rPr>
                <w:rFonts w:ascii="Times New Roman" w:hAnsi="Times New Roman"/>
                <w:sz w:val="24"/>
                <w:szCs w:val="24"/>
              </w:rPr>
              <w:t xml:space="preserve">dministrator to the Scheme. The MFSA reserves the right to object to the proposed replacement or appointment and to require such additional information it considers </w:t>
            </w:r>
            <w:r w:rsidRPr="000C3E25">
              <w:rPr>
                <w:rFonts w:ascii="Times New Roman" w:hAnsi="Times New Roman"/>
                <w:sz w:val="24"/>
                <w:szCs w:val="24"/>
              </w:rPr>
              <w:lastRenderedPageBreak/>
              <w:t>appropriate.</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495458" w:rsidTr="001D0E1B">
        <w:tc>
          <w:tcPr>
            <w:tcW w:w="8634" w:type="dxa"/>
          </w:tcPr>
          <w:p w:rsidR="007A7AF5" w:rsidRPr="000C3E25" w:rsidRDefault="007A7AF5" w:rsidP="00172FAB">
            <w:pPr>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EB20D8">
            <w:pPr>
              <w:ind w:left="-17"/>
              <w:rPr>
                <w:b/>
                <w:szCs w:val="24"/>
              </w:rPr>
            </w:pPr>
            <w:r w:rsidRPr="000C3E25">
              <w:rPr>
                <w:b/>
                <w:szCs w:val="24"/>
              </w:rPr>
              <w:t xml:space="preserve">Investment </w:t>
            </w:r>
            <w:r w:rsidR="00EB20D8">
              <w:rPr>
                <w:b/>
                <w:szCs w:val="24"/>
              </w:rPr>
              <w:t>a</w:t>
            </w:r>
            <w:r w:rsidRPr="000C3E25">
              <w:rPr>
                <w:b/>
                <w:szCs w:val="24"/>
              </w:rPr>
              <w:t xml:space="preserve">dviser </w:t>
            </w: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0C3E25">
            <w:pPr>
              <w:pStyle w:val="BlockText"/>
              <w:tabs>
                <w:tab w:val="left" w:pos="993"/>
              </w:tabs>
              <w:ind w:left="692" w:right="0"/>
              <w:rPr>
                <w:rFonts w:ascii="Times New Roman" w:hAnsi="Times New Roman"/>
                <w:b/>
                <w:i/>
                <w:szCs w:val="24"/>
              </w:rPr>
            </w:pPr>
          </w:p>
        </w:tc>
        <w:tc>
          <w:tcPr>
            <w:tcW w:w="236" w:type="dxa"/>
          </w:tcPr>
          <w:p w:rsidR="000C3E25" w:rsidRPr="000C3E25" w:rsidRDefault="000C3E25" w:rsidP="000C3E25">
            <w:pPr>
              <w:pStyle w:val="BlockText"/>
              <w:tabs>
                <w:tab w:val="left" w:pos="993"/>
              </w:tabs>
              <w:ind w:left="0" w:right="0" w:firstLine="0"/>
              <w:rPr>
                <w:rFonts w:ascii="Times New Roman" w:hAnsi="Times New Roman"/>
                <w:b/>
                <w:i/>
                <w:szCs w:val="24"/>
              </w:rPr>
            </w:pPr>
          </w:p>
        </w:tc>
      </w:tr>
      <w:tr w:rsidR="000C3E25" w:rsidRPr="000C3E25" w:rsidTr="001D0E1B">
        <w:tc>
          <w:tcPr>
            <w:tcW w:w="8634" w:type="dxa"/>
          </w:tcPr>
          <w:p w:rsidR="000C3E25" w:rsidRPr="000C3E25" w:rsidRDefault="000C3E25" w:rsidP="00851485">
            <w:pPr>
              <w:pStyle w:val="BodyTextIndent2"/>
              <w:numPr>
                <w:ilvl w:val="1"/>
                <w:numId w:val="20"/>
              </w:numPr>
              <w:tabs>
                <w:tab w:val="clear" w:pos="426"/>
                <w:tab w:val="clear" w:pos="1134"/>
              </w:tabs>
              <w:ind w:left="692" w:hanging="709"/>
              <w:rPr>
                <w:rFonts w:ascii="Times New Roman" w:hAnsi="Times New Roman"/>
                <w:kern w:val="0"/>
                <w:sz w:val="24"/>
                <w:szCs w:val="24"/>
              </w:rPr>
            </w:pPr>
            <w:r w:rsidRPr="000C3E25">
              <w:rPr>
                <w:rFonts w:ascii="Times New Roman" w:hAnsi="Times New Roman"/>
                <w:kern w:val="0"/>
                <w:sz w:val="24"/>
                <w:szCs w:val="24"/>
              </w:rPr>
              <w:t xml:space="preserve">The Scheme may appoint an </w:t>
            </w:r>
            <w:r w:rsidR="00EB20D8">
              <w:rPr>
                <w:rFonts w:ascii="Times New Roman" w:hAnsi="Times New Roman"/>
                <w:kern w:val="0"/>
                <w:sz w:val="24"/>
                <w:szCs w:val="24"/>
              </w:rPr>
              <w:t>i</w:t>
            </w:r>
            <w:r w:rsidRPr="000C3E25">
              <w:rPr>
                <w:rFonts w:ascii="Times New Roman" w:hAnsi="Times New Roman"/>
                <w:kern w:val="0"/>
                <w:sz w:val="24"/>
                <w:szCs w:val="24"/>
              </w:rPr>
              <w:t xml:space="preserve">nvestment </w:t>
            </w:r>
            <w:r w:rsidR="00EB20D8">
              <w:rPr>
                <w:rFonts w:ascii="Times New Roman" w:hAnsi="Times New Roman"/>
                <w:kern w:val="0"/>
                <w:sz w:val="24"/>
                <w:szCs w:val="24"/>
              </w:rPr>
              <w:t>a</w:t>
            </w:r>
            <w:r w:rsidRPr="000C3E25">
              <w:rPr>
                <w:rFonts w:ascii="Times New Roman" w:hAnsi="Times New Roman"/>
                <w:kern w:val="0"/>
                <w:sz w:val="24"/>
                <w:szCs w:val="24"/>
              </w:rPr>
              <w:t xml:space="preserve">dviser. The </w:t>
            </w:r>
            <w:r w:rsidR="00EB20D8">
              <w:rPr>
                <w:rFonts w:ascii="Times New Roman" w:hAnsi="Times New Roman"/>
                <w:kern w:val="0"/>
                <w:sz w:val="24"/>
                <w:szCs w:val="24"/>
              </w:rPr>
              <w:t>i</w:t>
            </w:r>
            <w:r w:rsidRPr="000C3E25">
              <w:rPr>
                <w:rFonts w:ascii="Times New Roman" w:hAnsi="Times New Roman"/>
                <w:kern w:val="0"/>
                <w:sz w:val="24"/>
                <w:szCs w:val="24"/>
              </w:rPr>
              <w:t xml:space="preserve">nvestment </w:t>
            </w:r>
            <w:r w:rsidR="00EB20D8">
              <w:rPr>
                <w:rFonts w:ascii="Times New Roman" w:hAnsi="Times New Roman"/>
                <w:kern w:val="0"/>
                <w:sz w:val="24"/>
                <w:szCs w:val="24"/>
              </w:rPr>
              <w:t>a</w:t>
            </w:r>
            <w:r w:rsidRPr="000C3E25">
              <w:rPr>
                <w:rFonts w:ascii="Times New Roman" w:hAnsi="Times New Roman"/>
                <w:kern w:val="0"/>
                <w:sz w:val="24"/>
                <w:szCs w:val="24"/>
              </w:rPr>
              <w:t xml:space="preserve">dviser shall have the business organisation, systems, experience and expertise deemed necessary by the MFSA for it to act as </w:t>
            </w:r>
            <w:r w:rsidR="00D2437E">
              <w:rPr>
                <w:rFonts w:ascii="Times New Roman" w:hAnsi="Times New Roman"/>
                <w:kern w:val="0"/>
                <w:sz w:val="24"/>
                <w:szCs w:val="24"/>
              </w:rPr>
              <w:t>i</w:t>
            </w:r>
            <w:r w:rsidRPr="000C3E25">
              <w:rPr>
                <w:rFonts w:ascii="Times New Roman" w:hAnsi="Times New Roman"/>
                <w:kern w:val="0"/>
                <w:sz w:val="24"/>
                <w:szCs w:val="24"/>
              </w:rPr>
              <w:t xml:space="preserve">nvestment </w:t>
            </w:r>
            <w:r w:rsidR="00D2437E">
              <w:rPr>
                <w:rFonts w:ascii="Times New Roman" w:hAnsi="Times New Roman"/>
                <w:kern w:val="0"/>
                <w:sz w:val="24"/>
                <w:szCs w:val="24"/>
              </w:rPr>
              <w:t>a</w:t>
            </w:r>
            <w:r w:rsidRPr="000C3E25">
              <w:rPr>
                <w:rFonts w:ascii="Times New Roman" w:hAnsi="Times New Roman"/>
                <w:kern w:val="0"/>
                <w:sz w:val="24"/>
                <w:szCs w:val="24"/>
              </w:rPr>
              <w:t xml:space="preserve">dviser. The Scheme shall satisfy the MFSA that the proposed </w:t>
            </w:r>
            <w:r w:rsidR="00D2437E">
              <w:rPr>
                <w:rFonts w:ascii="Times New Roman" w:hAnsi="Times New Roman"/>
                <w:kern w:val="0"/>
                <w:sz w:val="24"/>
                <w:szCs w:val="24"/>
              </w:rPr>
              <w:t>a</w:t>
            </w:r>
            <w:r w:rsidRPr="000C3E25">
              <w:rPr>
                <w:rFonts w:ascii="Times New Roman" w:hAnsi="Times New Roman"/>
                <w:kern w:val="0"/>
                <w:sz w:val="24"/>
                <w:szCs w:val="24"/>
              </w:rPr>
              <w:t>dviser meets the above requirements.</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kern w:val="0"/>
                <w:sz w:val="24"/>
                <w:szCs w:val="24"/>
              </w:rPr>
            </w:pPr>
          </w:p>
        </w:tc>
      </w:tr>
      <w:tr w:rsidR="000C3E25" w:rsidRPr="000C3E25" w:rsidTr="001D0E1B">
        <w:tc>
          <w:tcPr>
            <w:tcW w:w="8634" w:type="dxa"/>
          </w:tcPr>
          <w:p w:rsidR="000C3E25" w:rsidRPr="000C3E25" w:rsidRDefault="000C3E25" w:rsidP="000C3E25">
            <w:pPr>
              <w:pStyle w:val="BodyTextIndent2"/>
              <w:ind w:left="-17" w:firstLine="0"/>
              <w:rPr>
                <w:rFonts w:ascii="Times New Roman" w:hAnsi="Times New Roman"/>
                <w:sz w:val="24"/>
                <w:szCs w:val="24"/>
              </w:rPr>
            </w:pPr>
          </w:p>
        </w:tc>
        <w:tc>
          <w:tcPr>
            <w:tcW w:w="236" w:type="dxa"/>
          </w:tcPr>
          <w:p w:rsidR="000C3E25" w:rsidRPr="000C3E25" w:rsidRDefault="000C3E25" w:rsidP="000C3E25">
            <w:pPr>
              <w:pStyle w:val="BodyTextIndent2"/>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D2437E">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The</w:t>
            </w:r>
            <w:r w:rsidRPr="000C3E25">
              <w:rPr>
                <w:rFonts w:ascii="Times New Roman" w:hAnsi="Times New Roman"/>
                <w:kern w:val="0"/>
                <w:sz w:val="24"/>
                <w:szCs w:val="24"/>
              </w:rPr>
              <w:t xml:space="preserve"> Scheme shall obtain the written consent of the MFSA before the appointment </w:t>
            </w:r>
            <w:r w:rsidRPr="000C3E25">
              <w:rPr>
                <w:rFonts w:ascii="Times New Roman" w:hAnsi="Times New Roman"/>
                <w:sz w:val="24"/>
                <w:szCs w:val="24"/>
              </w:rPr>
              <w:t xml:space="preserve">or replacement of any party to act in the capacity of </w:t>
            </w:r>
            <w:r w:rsidR="00D2437E">
              <w:rPr>
                <w:rFonts w:ascii="Times New Roman" w:hAnsi="Times New Roman"/>
                <w:kern w:val="0"/>
                <w:sz w:val="24"/>
                <w:szCs w:val="24"/>
              </w:rPr>
              <w:t>i</w:t>
            </w:r>
            <w:r w:rsidRPr="000C3E25">
              <w:rPr>
                <w:rFonts w:ascii="Times New Roman" w:hAnsi="Times New Roman"/>
                <w:kern w:val="0"/>
                <w:sz w:val="24"/>
                <w:szCs w:val="24"/>
              </w:rPr>
              <w:t xml:space="preserve">nvestment </w:t>
            </w:r>
            <w:r w:rsidR="00D2437E">
              <w:rPr>
                <w:rFonts w:ascii="Times New Roman" w:hAnsi="Times New Roman"/>
                <w:sz w:val="24"/>
                <w:szCs w:val="24"/>
              </w:rPr>
              <w:t>a</w:t>
            </w:r>
            <w:r w:rsidRPr="000C3E25">
              <w:rPr>
                <w:rFonts w:ascii="Times New Roman" w:hAnsi="Times New Roman"/>
                <w:sz w:val="24"/>
                <w:szCs w:val="24"/>
              </w:rPr>
              <w:t>dviser to the Scheme. The MFSA reserves the right to object to the proposed replacement or appointment and to require such additional information it considers appropriate.</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495458" w:rsidTr="001D0E1B">
        <w:tc>
          <w:tcPr>
            <w:tcW w:w="8634" w:type="dxa"/>
          </w:tcPr>
          <w:p w:rsidR="000C3E25" w:rsidRPr="000C3E25" w:rsidRDefault="000C3E25" w:rsidP="000C3E25">
            <w:pPr>
              <w:ind w:left="-17"/>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ind w:left="-17"/>
              <w:rPr>
                <w:b/>
                <w:szCs w:val="24"/>
              </w:rPr>
            </w:pPr>
            <w:r w:rsidRPr="000C3E25">
              <w:rPr>
                <w:b/>
                <w:szCs w:val="24"/>
              </w:rPr>
              <w:t>Custodian</w:t>
            </w:r>
          </w:p>
        </w:tc>
        <w:tc>
          <w:tcPr>
            <w:tcW w:w="236" w:type="dxa"/>
          </w:tcPr>
          <w:p w:rsidR="000C3E25" w:rsidRPr="000C3E25" w:rsidRDefault="000C3E25" w:rsidP="000C3E25">
            <w:pPr>
              <w:rPr>
                <w:b/>
                <w:szCs w:val="24"/>
              </w:rPr>
            </w:pPr>
          </w:p>
        </w:tc>
      </w:tr>
      <w:tr w:rsidR="000C3E25" w:rsidRPr="00495458" w:rsidTr="001D0E1B">
        <w:tc>
          <w:tcPr>
            <w:tcW w:w="8634" w:type="dxa"/>
          </w:tcPr>
          <w:p w:rsidR="000C3E25" w:rsidRPr="000C3E25" w:rsidRDefault="000C3E25" w:rsidP="000C3E25">
            <w:pPr>
              <w:ind w:left="692" w:hanging="709"/>
              <w:rPr>
                <w:szCs w:val="24"/>
              </w:rPr>
            </w:pPr>
          </w:p>
        </w:tc>
        <w:tc>
          <w:tcPr>
            <w:tcW w:w="236" w:type="dxa"/>
          </w:tcPr>
          <w:p w:rsidR="000C3E25" w:rsidRPr="000C3E25" w:rsidRDefault="000C3E25" w:rsidP="000C3E25">
            <w:pPr>
              <w:rPr>
                <w:szCs w:val="24"/>
              </w:rPr>
            </w:pPr>
          </w:p>
        </w:tc>
      </w:tr>
      <w:tr w:rsidR="000C3E25" w:rsidRPr="00495458" w:rsidTr="001D0E1B">
        <w:tc>
          <w:tcPr>
            <w:tcW w:w="8634" w:type="dxa"/>
          </w:tcPr>
          <w:p w:rsidR="000C3E25" w:rsidRPr="000C3E25" w:rsidRDefault="000C3E25" w:rsidP="00851485">
            <w:pPr>
              <w:numPr>
                <w:ilvl w:val="1"/>
                <w:numId w:val="20"/>
              </w:numPr>
              <w:ind w:left="692" w:hanging="709"/>
              <w:rPr>
                <w:szCs w:val="24"/>
              </w:rPr>
            </w:pPr>
            <w:r w:rsidRPr="000C3E25">
              <w:rPr>
                <w:szCs w:val="24"/>
              </w:rPr>
              <w:t xml:space="preserve">The assets of the Scheme shall be entrusted to a </w:t>
            </w:r>
            <w:r w:rsidR="00D2437E">
              <w:rPr>
                <w:szCs w:val="24"/>
              </w:rPr>
              <w:t>c</w:t>
            </w:r>
            <w:r w:rsidRPr="000C3E25">
              <w:rPr>
                <w:szCs w:val="24"/>
              </w:rPr>
              <w:t xml:space="preserve">ustodian for safekeeping. The </w:t>
            </w:r>
            <w:r w:rsidR="00D2437E">
              <w:rPr>
                <w:szCs w:val="24"/>
              </w:rPr>
              <w:t>c</w:t>
            </w:r>
            <w:r w:rsidRPr="000C3E25">
              <w:rPr>
                <w:szCs w:val="24"/>
              </w:rPr>
              <w:t xml:space="preserve">ustodian shall also be responsible for monitoring the extent to which the </w:t>
            </w:r>
            <w:r w:rsidR="00D2437E">
              <w:rPr>
                <w:szCs w:val="24"/>
              </w:rPr>
              <w:t>m</w:t>
            </w:r>
            <w:r w:rsidRPr="000C3E25">
              <w:rPr>
                <w:szCs w:val="24"/>
              </w:rPr>
              <w:t xml:space="preserve">anager is abiding by the investment and borrowing powers laid out in the </w:t>
            </w:r>
            <w:r w:rsidR="00D2437E">
              <w:rPr>
                <w:szCs w:val="24"/>
              </w:rPr>
              <w:t>o</w:t>
            </w:r>
            <w:r w:rsidRPr="000C3E25">
              <w:rPr>
                <w:szCs w:val="24"/>
              </w:rPr>
              <w:t xml:space="preserve">ffering </w:t>
            </w:r>
            <w:r w:rsidR="00D2437E">
              <w:rPr>
                <w:szCs w:val="24"/>
              </w:rPr>
              <w:t>d</w:t>
            </w:r>
            <w:r w:rsidRPr="000C3E25">
              <w:rPr>
                <w:szCs w:val="24"/>
              </w:rPr>
              <w:t xml:space="preserve">ocument and otherwise in accordance with the provisions of the </w:t>
            </w:r>
            <w:r w:rsidR="00D2437E">
              <w:rPr>
                <w:szCs w:val="24"/>
              </w:rPr>
              <w:t>instruments of incorporation</w:t>
            </w:r>
            <w:r w:rsidRPr="000C3E25">
              <w:rPr>
                <w:szCs w:val="24"/>
              </w:rPr>
              <w:t xml:space="preserve"> of the Scheme and these </w:t>
            </w:r>
            <w:r w:rsidR="00D2437E">
              <w:rPr>
                <w:szCs w:val="24"/>
              </w:rPr>
              <w:t>Rules</w:t>
            </w:r>
            <w:r w:rsidRPr="000C3E25">
              <w:rPr>
                <w:szCs w:val="24"/>
              </w:rPr>
              <w:t>.</w:t>
            </w:r>
            <w:r w:rsidR="00722AB9">
              <w:rPr>
                <w:szCs w:val="24"/>
              </w:rPr>
              <w:t xml:space="preserve"> </w:t>
            </w:r>
          </w:p>
        </w:tc>
        <w:tc>
          <w:tcPr>
            <w:tcW w:w="236" w:type="dxa"/>
          </w:tcPr>
          <w:p w:rsidR="000C3E25" w:rsidRPr="000C3E25" w:rsidRDefault="000C3E25" w:rsidP="000C3E25">
            <w:pPr>
              <w:rPr>
                <w:szCs w:val="24"/>
              </w:rPr>
            </w:pPr>
          </w:p>
        </w:tc>
      </w:tr>
      <w:tr w:rsidR="000C3E25" w:rsidRPr="00495458" w:rsidTr="001D0E1B">
        <w:tc>
          <w:tcPr>
            <w:tcW w:w="8634" w:type="dxa"/>
          </w:tcPr>
          <w:p w:rsidR="000C3E25" w:rsidRPr="000C3E25" w:rsidRDefault="000C3E25" w:rsidP="000C3E25">
            <w:pPr>
              <w:tabs>
                <w:tab w:val="num" w:pos="1440"/>
              </w:tabs>
              <w:ind w:left="692" w:hanging="709"/>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252882">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The Custodian shall be</w:t>
            </w:r>
            <w:ins w:id="1" w:author="Isabelle Agius" w:date="2016-07-13T13:14:00Z">
              <w:r w:rsidR="00D2437E">
                <w:rPr>
                  <w:rFonts w:ascii="Times New Roman" w:hAnsi="Times New Roman"/>
                  <w:sz w:val="24"/>
                  <w:szCs w:val="24"/>
                </w:rPr>
                <w:t xml:space="preserve"> regulated by the provisions of the Investment Services Act (Custodians of Collective Investment Schemes) Regulations. </w:t>
              </w:r>
            </w:ins>
            <w:r w:rsidRPr="000C3E25">
              <w:rPr>
                <w:rFonts w:ascii="Times New Roman" w:hAnsi="Times New Roman"/>
                <w:sz w:val="24"/>
                <w:szCs w:val="24"/>
              </w:rPr>
              <w:t>:</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495458" w:rsidDel="00D2437E" w:rsidTr="001D0E1B">
        <w:trPr>
          <w:del w:id="2" w:author="Isabelle Agius" w:date="2016-07-13T13:15:00Z"/>
        </w:trPr>
        <w:tc>
          <w:tcPr>
            <w:tcW w:w="8634" w:type="dxa"/>
          </w:tcPr>
          <w:p w:rsidR="000C3E25" w:rsidRPr="000C3E25" w:rsidDel="00D2437E" w:rsidRDefault="000C3E25" w:rsidP="000C3E25">
            <w:pPr>
              <w:rPr>
                <w:del w:id="3" w:author="Isabelle Agius" w:date="2016-07-13T13:15:00Z"/>
                <w:szCs w:val="24"/>
              </w:rPr>
            </w:pPr>
          </w:p>
        </w:tc>
        <w:tc>
          <w:tcPr>
            <w:tcW w:w="236" w:type="dxa"/>
          </w:tcPr>
          <w:p w:rsidR="000C3E25" w:rsidRPr="000C3E25" w:rsidDel="00D2437E" w:rsidRDefault="000C3E25" w:rsidP="000C3E25">
            <w:pPr>
              <w:rPr>
                <w:del w:id="4" w:author="Isabelle Agius" w:date="2016-07-13T13:15:00Z"/>
                <w:szCs w:val="24"/>
              </w:rPr>
            </w:pPr>
          </w:p>
        </w:tc>
      </w:tr>
      <w:tr w:rsidR="000C3E25" w:rsidRPr="00495458" w:rsidDel="00D2437E" w:rsidTr="001D0E1B">
        <w:trPr>
          <w:del w:id="5" w:author="Isabelle Agius" w:date="2016-07-13T13:15:00Z"/>
        </w:trPr>
        <w:tc>
          <w:tcPr>
            <w:tcW w:w="8634" w:type="dxa"/>
          </w:tcPr>
          <w:p w:rsidR="000C3E25" w:rsidRPr="000C3E25" w:rsidDel="00D2437E" w:rsidRDefault="000C3E25" w:rsidP="000C3E25">
            <w:pPr>
              <w:numPr>
                <w:ilvl w:val="0"/>
                <w:numId w:val="5"/>
              </w:numPr>
              <w:tabs>
                <w:tab w:val="clear" w:pos="1403"/>
              </w:tabs>
              <w:ind w:left="1253" w:hanging="539"/>
              <w:rPr>
                <w:del w:id="6" w:author="Isabelle Agius" w:date="2016-07-13T13:15:00Z"/>
                <w:szCs w:val="24"/>
              </w:rPr>
            </w:pPr>
            <w:del w:id="7" w:author="Isabelle Agius" w:date="2016-07-13T13:15:00Z">
              <w:r w:rsidRPr="000C3E25" w:rsidDel="00D2437E">
                <w:rPr>
                  <w:szCs w:val="24"/>
                </w:rPr>
                <w:delText>an entity providing the services of Custodian in terms of a Category 4</w:delText>
              </w:r>
              <w:r w:rsidR="00A33150" w:rsidDel="00D2437E">
                <w:rPr>
                  <w:szCs w:val="24"/>
                </w:rPr>
                <w:delText>a</w:delText>
              </w:r>
              <w:r w:rsidRPr="000C3E25" w:rsidDel="00D2437E">
                <w:rPr>
                  <w:szCs w:val="24"/>
                </w:rPr>
                <w:delText xml:space="preserve"> Investment Services Licence issued under the Investment Services Act, 1994;</w:delText>
              </w:r>
            </w:del>
          </w:p>
        </w:tc>
        <w:tc>
          <w:tcPr>
            <w:tcW w:w="236" w:type="dxa"/>
          </w:tcPr>
          <w:p w:rsidR="000C3E25" w:rsidRPr="000C3E25" w:rsidDel="00D2437E" w:rsidRDefault="000C3E25" w:rsidP="000C3E25">
            <w:pPr>
              <w:rPr>
                <w:del w:id="8" w:author="Isabelle Agius" w:date="2016-07-13T13:15:00Z"/>
                <w:szCs w:val="24"/>
              </w:rPr>
            </w:pPr>
          </w:p>
        </w:tc>
      </w:tr>
      <w:tr w:rsidR="000C3E25" w:rsidRPr="00495458" w:rsidDel="00D2437E" w:rsidTr="001D0E1B">
        <w:trPr>
          <w:del w:id="9" w:author="Isabelle Agius" w:date="2016-07-13T13:15:00Z"/>
        </w:trPr>
        <w:tc>
          <w:tcPr>
            <w:tcW w:w="8634" w:type="dxa"/>
          </w:tcPr>
          <w:p w:rsidR="000C3E25" w:rsidRPr="000C3E25" w:rsidDel="00D2437E" w:rsidRDefault="000C3E25" w:rsidP="000C3E25">
            <w:pPr>
              <w:rPr>
                <w:del w:id="10" w:author="Isabelle Agius" w:date="2016-07-13T13:15:00Z"/>
                <w:color w:val="292526"/>
                <w:szCs w:val="24"/>
              </w:rPr>
            </w:pPr>
          </w:p>
        </w:tc>
        <w:tc>
          <w:tcPr>
            <w:tcW w:w="236" w:type="dxa"/>
          </w:tcPr>
          <w:p w:rsidR="000C3E25" w:rsidRPr="000C3E25" w:rsidDel="00D2437E" w:rsidRDefault="000C3E25" w:rsidP="000C3E25">
            <w:pPr>
              <w:rPr>
                <w:del w:id="11" w:author="Isabelle Agius" w:date="2016-07-13T13:15:00Z"/>
                <w:color w:val="292526"/>
                <w:szCs w:val="24"/>
              </w:rPr>
            </w:pPr>
          </w:p>
        </w:tc>
      </w:tr>
      <w:tr w:rsidR="000C3E25" w:rsidRPr="00495458" w:rsidDel="00D2437E" w:rsidTr="001D0E1B">
        <w:trPr>
          <w:del w:id="12" w:author="Isabelle Agius" w:date="2016-07-13T13:15:00Z"/>
        </w:trPr>
        <w:tc>
          <w:tcPr>
            <w:tcW w:w="8634" w:type="dxa"/>
          </w:tcPr>
          <w:p w:rsidR="000C3E25" w:rsidRPr="000C3E25" w:rsidDel="00D2437E" w:rsidRDefault="000C3E25" w:rsidP="000C3E25">
            <w:pPr>
              <w:numPr>
                <w:ilvl w:val="0"/>
                <w:numId w:val="5"/>
              </w:numPr>
              <w:tabs>
                <w:tab w:val="clear" w:pos="1403"/>
              </w:tabs>
              <w:ind w:left="1253" w:hanging="539"/>
              <w:rPr>
                <w:del w:id="13" w:author="Isabelle Agius" w:date="2016-07-13T13:15:00Z"/>
                <w:color w:val="292526"/>
                <w:szCs w:val="24"/>
              </w:rPr>
            </w:pPr>
            <w:del w:id="14" w:author="Isabelle Agius" w:date="2016-07-13T13:15:00Z">
              <w:r w:rsidRPr="000C3E25" w:rsidDel="00D2437E">
                <w:rPr>
                  <w:color w:val="292526"/>
                  <w:szCs w:val="24"/>
                </w:rPr>
                <w:delText xml:space="preserve">an </w:delText>
              </w:r>
              <w:r w:rsidRPr="000C3E25" w:rsidDel="00D2437E">
                <w:rPr>
                  <w:szCs w:val="24"/>
                </w:rPr>
                <w:delText>entity</w:delText>
              </w:r>
              <w:r w:rsidRPr="000C3E25" w:rsidDel="00D2437E">
                <w:rPr>
                  <w:color w:val="292526"/>
                  <w:szCs w:val="24"/>
                </w:rPr>
                <w:delText xml:space="preserve"> constituted in a Member State or EEA State and operating from a </w:delText>
              </w:r>
              <w:r w:rsidRPr="000C3E25" w:rsidDel="00D2437E">
                <w:rPr>
                  <w:szCs w:val="24"/>
                </w:rPr>
                <w:delText>Member</w:delText>
              </w:r>
              <w:r w:rsidRPr="000C3E25" w:rsidDel="00D2437E">
                <w:rPr>
                  <w:color w:val="292526"/>
                  <w:szCs w:val="24"/>
                </w:rPr>
                <w:delText xml:space="preserve"> State or EEA State other than Malta, providing the services of Custodian to collective investment schemes; or</w:delText>
              </w:r>
            </w:del>
          </w:p>
        </w:tc>
        <w:tc>
          <w:tcPr>
            <w:tcW w:w="236" w:type="dxa"/>
          </w:tcPr>
          <w:p w:rsidR="000C3E25" w:rsidRPr="000C3E25" w:rsidDel="00D2437E" w:rsidRDefault="000C3E25" w:rsidP="000C3E25">
            <w:pPr>
              <w:rPr>
                <w:del w:id="15" w:author="Isabelle Agius" w:date="2016-07-13T13:15:00Z"/>
                <w:color w:val="292526"/>
                <w:szCs w:val="24"/>
              </w:rPr>
            </w:pPr>
          </w:p>
        </w:tc>
      </w:tr>
      <w:tr w:rsidR="000C3E25" w:rsidRPr="00495458" w:rsidDel="00D2437E" w:rsidTr="001D0E1B">
        <w:trPr>
          <w:del w:id="16" w:author="Isabelle Agius" w:date="2016-07-13T13:15:00Z"/>
        </w:trPr>
        <w:tc>
          <w:tcPr>
            <w:tcW w:w="8634" w:type="dxa"/>
          </w:tcPr>
          <w:p w:rsidR="000C3E25" w:rsidRPr="000C3E25" w:rsidDel="00D2437E" w:rsidRDefault="000C3E25" w:rsidP="000C3E25">
            <w:pPr>
              <w:rPr>
                <w:del w:id="17" w:author="Isabelle Agius" w:date="2016-07-13T13:15:00Z"/>
                <w:color w:val="292526"/>
                <w:szCs w:val="24"/>
              </w:rPr>
            </w:pPr>
          </w:p>
        </w:tc>
        <w:tc>
          <w:tcPr>
            <w:tcW w:w="236" w:type="dxa"/>
          </w:tcPr>
          <w:p w:rsidR="000C3E25" w:rsidRPr="000C3E25" w:rsidDel="00D2437E" w:rsidRDefault="000C3E25" w:rsidP="000C3E25">
            <w:pPr>
              <w:rPr>
                <w:del w:id="18" w:author="Isabelle Agius" w:date="2016-07-13T13:15:00Z"/>
                <w:color w:val="292526"/>
                <w:szCs w:val="24"/>
              </w:rPr>
            </w:pPr>
          </w:p>
        </w:tc>
      </w:tr>
      <w:tr w:rsidR="000C3E25" w:rsidRPr="00495458" w:rsidDel="00D2437E" w:rsidTr="001D0E1B">
        <w:trPr>
          <w:del w:id="19" w:author="Isabelle Agius" w:date="2016-07-13T13:15:00Z"/>
        </w:trPr>
        <w:tc>
          <w:tcPr>
            <w:tcW w:w="8634" w:type="dxa"/>
          </w:tcPr>
          <w:p w:rsidR="000C3E25" w:rsidRPr="000C3E25" w:rsidDel="00D2437E" w:rsidRDefault="000C3E25" w:rsidP="000C3E25">
            <w:pPr>
              <w:numPr>
                <w:ilvl w:val="0"/>
                <w:numId w:val="5"/>
              </w:numPr>
              <w:tabs>
                <w:tab w:val="clear" w:pos="1403"/>
              </w:tabs>
              <w:ind w:left="1253" w:hanging="539"/>
              <w:rPr>
                <w:del w:id="20" w:author="Isabelle Agius" w:date="2016-07-13T13:15:00Z"/>
                <w:color w:val="000000"/>
                <w:szCs w:val="24"/>
              </w:rPr>
            </w:pPr>
            <w:del w:id="21" w:author="Isabelle Agius" w:date="2016-07-13T13:15:00Z">
              <w:r w:rsidRPr="000C3E25" w:rsidDel="00D2437E">
                <w:rPr>
                  <w:color w:val="292526"/>
                  <w:szCs w:val="24"/>
                </w:rPr>
                <w:delText xml:space="preserve">an entity constituted outside Malta and operating from outside Malta providing the services of a Custodian to collective investment schemes where the MFSA is </w:delText>
              </w:r>
              <w:r w:rsidRPr="000C3E25" w:rsidDel="00D2437E">
                <w:rPr>
                  <w:szCs w:val="24"/>
                </w:rPr>
                <w:delText>satisfied</w:delText>
              </w:r>
              <w:r w:rsidRPr="000C3E25" w:rsidDel="00D2437E">
                <w:rPr>
                  <w:color w:val="292526"/>
                  <w:szCs w:val="24"/>
                </w:rPr>
                <w:delText xml:space="preserve"> that such entity is of sufficient standing and repute and having the business organization, systems, experience and expertise deemed necessary for it to act as Custodian.</w:delText>
              </w:r>
            </w:del>
          </w:p>
        </w:tc>
        <w:tc>
          <w:tcPr>
            <w:tcW w:w="236" w:type="dxa"/>
          </w:tcPr>
          <w:p w:rsidR="000C3E25" w:rsidRPr="000C3E25" w:rsidDel="00D2437E" w:rsidRDefault="000C3E25" w:rsidP="000C3E25">
            <w:pPr>
              <w:rPr>
                <w:del w:id="22" w:author="Isabelle Agius" w:date="2016-07-13T13:15:00Z"/>
                <w:color w:val="292526"/>
                <w:szCs w:val="24"/>
              </w:rPr>
            </w:pPr>
          </w:p>
        </w:tc>
      </w:tr>
      <w:tr w:rsidR="000C3E25" w:rsidRPr="00495458" w:rsidDel="00D2437E" w:rsidTr="001D0E1B">
        <w:trPr>
          <w:del w:id="23" w:author="Isabelle Agius" w:date="2016-07-13T13:15:00Z"/>
        </w:trPr>
        <w:tc>
          <w:tcPr>
            <w:tcW w:w="8634" w:type="dxa"/>
          </w:tcPr>
          <w:p w:rsidR="000C3E25" w:rsidRPr="000C3E25" w:rsidDel="00D2437E" w:rsidRDefault="000C3E25" w:rsidP="000C3E25">
            <w:pPr>
              <w:ind w:left="-17"/>
              <w:rPr>
                <w:del w:id="24" w:author="Isabelle Agius" w:date="2016-07-13T13:15:00Z"/>
                <w:szCs w:val="24"/>
              </w:rPr>
            </w:pPr>
          </w:p>
        </w:tc>
        <w:tc>
          <w:tcPr>
            <w:tcW w:w="236" w:type="dxa"/>
          </w:tcPr>
          <w:p w:rsidR="000C3E25" w:rsidRPr="000C3E25" w:rsidDel="00D2437E" w:rsidRDefault="000C3E25" w:rsidP="000C3E25">
            <w:pPr>
              <w:rPr>
                <w:del w:id="25" w:author="Isabelle Agius" w:date="2016-07-13T13:15:00Z"/>
                <w:szCs w:val="24"/>
              </w:rPr>
            </w:pPr>
          </w:p>
        </w:tc>
      </w:tr>
      <w:tr w:rsidR="000C3E25" w:rsidRPr="00495458" w:rsidDel="00D2437E" w:rsidTr="001D0E1B">
        <w:trPr>
          <w:del w:id="26" w:author="Isabelle Agius" w:date="2016-07-13T13:15:00Z"/>
        </w:trPr>
        <w:tc>
          <w:tcPr>
            <w:tcW w:w="8634" w:type="dxa"/>
          </w:tcPr>
          <w:p w:rsidR="000C3E25" w:rsidRPr="000C3E25" w:rsidDel="00D2437E" w:rsidRDefault="000C3E25" w:rsidP="00252882">
            <w:pPr>
              <w:numPr>
                <w:ilvl w:val="1"/>
                <w:numId w:val="20"/>
              </w:numPr>
              <w:ind w:left="692" w:hanging="709"/>
              <w:rPr>
                <w:del w:id="27" w:author="Isabelle Agius" w:date="2016-07-13T13:15:00Z"/>
                <w:szCs w:val="24"/>
              </w:rPr>
            </w:pPr>
            <w:del w:id="28" w:author="Isabelle Agius" w:date="2016-07-13T13:15:00Z">
              <w:r w:rsidRPr="000C3E25" w:rsidDel="00D2437E">
                <w:rPr>
                  <w:szCs w:val="24"/>
                </w:rPr>
                <w:delText>The Scheme shall obtain the written consent of the MFSA before the appointment or replacement any party to act in the capacity of Custodian to the Scheme. The MFSA reserves the right to object to the proposed replacement or appointment and to require such additional information it considers appropriate.</w:delText>
              </w:r>
            </w:del>
          </w:p>
        </w:tc>
        <w:tc>
          <w:tcPr>
            <w:tcW w:w="236" w:type="dxa"/>
          </w:tcPr>
          <w:p w:rsidR="000C3E25" w:rsidRPr="000C3E25" w:rsidDel="00D2437E" w:rsidRDefault="000C3E25" w:rsidP="000C3E25">
            <w:pPr>
              <w:rPr>
                <w:del w:id="29" w:author="Isabelle Agius" w:date="2016-07-13T13:15:00Z"/>
                <w:szCs w:val="24"/>
              </w:rPr>
            </w:pPr>
          </w:p>
        </w:tc>
      </w:tr>
      <w:tr w:rsidR="00A33150" w:rsidRPr="00495458" w:rsidDel="00D2437E" w:rsidTr="001D0E1B">
        <w:trPr>
          <w:del w:id="30" w:author="Isabelle Agius" w:date="2016-07-13T13:15:00Z"/>
        </w:trPr>
        <w:tc>
          <w:tcPr>
            <w:tcW w:w="8634" w:type="dxa"/>
          </w:tcPr>
          <w:p w:rsidR="00A33150" w:rsidRPr="000C3E25" w:rsidDel="00D2437E" w:rsidRDefault="00A33150" w:rsidP="00A33150">
            <w:pPr>
              <w:ind w:left="692"/>
              <w:rPr>
                <w:del w:id="31" w:author="Isabelle Agius" w:date="2016-07-13T13:15:00Z"/>
                <w:szCs w:val="24"/>
              </w:rPr>
            </w:pPr>
          </w:p>
        </w:tc>
        <w:tc>
          <w:tcPr>
            <w:tcW w:w="236" w:type="dxa"/>
          </w:tcPr>
          <w:p w:rsidR="00A33150" w:rsidRPr="000C3E25" w:rsidDel="00D2437E" w:rsidRDefault="00A33150" w:rsidP="000C3E25">
            <w:pPr>
              <w:rPr>
                <w:del w:id="32" w:author="Isabelle Agius" w:date="2016-07-13T13:15:00Z"/>
                <w:szCs w:val="24"/>
              </w:rPr>
            </w:pPr>
          </w:p>
        </w:tc>
      </w:tr>
      <w:tr w:rsidR="00A33150" w:rsidRPr="00495458" w:rsidDel="00D2437E" w:rsidTr="001D0E1B">
        <w:trPr>
          <w:del w:id="33" w:author="Isabelle Agius" w:date="2016-07-13T13:15:00Z"/>
        </w:trPr>
        <w:tc>
          <w:tcPr>
            <w:tcW w:w="8634" w:type="dxa"/>
          </w:tcPr>
          <w:p w:rsidR="00A33150" w:rsidRPr="000C3E25" w:rsidDel="00D2437E" w:rsidRDefault="00A33150" w:rsidP="0093557B">
            <w:pPr>
              <w:numPr>
                <w:ilvl w:val="1"/>
                <w:numId w:val="20"/>
              </w:numPr>
              <w:ind w:left="692" w:hanging="709"/>
              <w:rPr>
                <w:del w:id="34" w:author="Isabelle Agius" w:date="2016-07-13T13:15:00Z"/>
                <w:szCs w:val="24"/>
              </w:rPr>
            </w:pPr>
            <w:del w:id="35" w:author="Isabelle Agius" w:date="2016-07-13T13:15:00Z">
              <w:r w:rsidDel="00D2437E">
                <w:rPr>
                  <w:szCs w:val="24"/>
                </w:rPr>
                <w:delText>The custodian shall ensure compliance with the provisions prescribed in the Investment Services Act (</w:delText>
              </w:r>
              <w:r w:rsidR="00FB54A7" w:rsidDel="00D2437E">
                <w:rPr>
                  <w:szCs w:val="24"/>
                </w:rPr>
                <w:delText>Custodians of Collective Investment Schemes</w:delText>
              </w:r>
              <w:r w:rsidDel="00D2437E">
                <w:rPr>
                  <w:szCs w:val="24"/>
                </w:rPr>
                <w:delText xml:space="preserve">) Regulations, 2016 applicable to custodians of Professional Investor Funds targeting </w:delText>
              </w:r>
              <w:r w:rsidR="00FB54A7" w:rsidDel="00D2437E">
                <w:rPr>
                  <w:szCs w:val="24"/>
                </w:rPr>
                <w:delText xml:space="preserve">Experienced Investors. </w:delText>
              </w:r>
            </w:del>
          </w:p>
        </w:tc>
        <w:tc>
          <w:tcPr>
            <w:tcW w:w="236" w:type="dxa"/>
          </w:tcPr>
          <w:p w:rsidR="00A33150" w:rsidRPr="000C3E25" w:rsidDel="00D2437E" w:rsidRDefault="00A33150" w:rsidP="000C3E25">
            <w:pPr>
              <w:rPr>
                <w:del w:id="36" w:author="Isabelle Agius" w:date="2016-07-13T13:15:00Z"/>
                <w:szCs w:val="24"/>
              </w:rPr>
            </w:pPr>
          </w:p>
        </w:tc>
      </w:tr>
      <w:tr w:rsidR="000C3E25" w:rsidRPr="00495458" w:rsidDel="00D2437E" w:rsidTr="001D0E1B">
        <w:trPr>
          <w:del w:id="37" w:author="Isabelle Agius" w:date="2016-07-13T13:15:00Z"/>
        </w:trPr>
        <w:tc>
          <w:tcPr>
            <w:tcW w:w="8634" w:type="dxa"/>
          </w:tcPr>
          <w:p w:rsidR="000C3E25" w:rsidRPr="000C3E25" w:rsidDel="00D2437E" w:rsidRDefault="000C3E25" w:rsidP="000C3E25">
            <w:pPr>
              <w:ind w:left="692" w:hanging="709"/>
              <w:rPr>
                <w:del w:id="38" w:author="Isabelle Agius" w:date="2016-07-13T13:15:00Z"/>
                <w:szCs w:val="24"/>
              </w:rPr>
            </w:pPr>
          </w:p>
        </w:tc>
        <w:tc>
          <w:tcPr>
            <w:tcW w:w="236" w:type="dxa"/>
          </w:tcPr>
          <w:p w:rsidR="000C3E25" w:rsidRPr="000C3E25" w:rsidDel="00D2437E" w:rsidRDefault="000C3E25" w:rsidP="000C3E25">
            <w:pPr>
              <w:rPr>
                <w:del w:id="39" w:author="Isabelle Agius" w:date="2016-07-13T13:15:00Z"/>
                <w:szCs w:val="24"/>
              </w:rPr>
            </w:pPr>
          </w:p>
        </w:tc>
      </w:tr>
      <w:tr w:rsidR="000C3E25" w:rsidRPr="000C3E25" w:rsidDel="00D2437E" w:rsidTr="001D0E1B">
        <w:trPr>
          <w:del w:id="40" w:author="Isabelle Agius" w:date="2016-07-13T13:15:00Z"/>
        </w:trPr>
        <w:tc>
          <w:tcPr>
            <w:tcW w:w="8634" w:type="dxa"/>
          </w:tcPr>
          <w:p w:rsidR="000C3E25" w:rsidRPr="000C3E25" w:rsidDel="00D2437E" w:rsidRDefault="000C3E25" w:rsidP="00252882">
            <w:pPr>
              <w:pStyle w:val="BodyTextIndent2"/>
              <w:numPr>
                <w:ilvl w:val="1"/>
                <w:numId w:val="20"/>
              </w:numPr>
              <w:tabs>
                <w:tab w:val="clear" w:pos="426"/>
                <w:tab w:val="clear" w:pos="1134"/>
              </w:tabs>
              <w:ind w:left="692" w:hanging="709"/>
              <w:rPr>
                <w:del w:id="41" w:author="Isabelle Agius" w:date="2016-07-13T13:15:00Z"/>
                <w:rFonts w:ascii="Times New Roman" w:hAnsi="Times New Roman"/>
                <w:sz w:val="24"/>
                <w:szCs w:val="24"/>
              </w:rPr>
            </w:pPr>
            <w:del w:id="42" w:author="Isabelle Agius" w:date="2016-07-13T13:15:00Z">
              <w:r w:rsidRPr="000C3E25" w:rsidDel="00D2437E">
                <w:rPr>
                  <w:rFonts w:ascii="Times New Roman" w:hAnsi="Times New Roman"/>
                  <w:sz w:val="24"/>
                  <w:szCs w:val="24"/>
                </w:rPr>
                <w:delText>The Custodian shall be separate and independent from the Manager and shall act independently and solely in the interests of the unit holders.</w:delText>
              </w:r>
              <w:r w:rsidR="00722AB9" w:rsidDel="00D2437E">
                <w:rPr>
                  <w:rFonts w:ascii="Times New Roman" w:hAnsi="Times New Roman"/>
                  <w:sz w:val="24"/>
                  <w:szCs w:val="24"/>
                </w:rPr>
                <w:delText xml:space="preserve"> </w:delText>
              </w:r>
              <w:r w:rsidRPr="000C3E25" w:rsidDel="00D2437E">
                <w:rPr>
                  <w:rFonts w:ascii="Times New Roman" w:hAnsi="Times New Roman"/>
                  <w:sz w:val="24"/>
                  <w:szCs w:val="24"/>
                </w:rPr>
                <w:delText>Any facts, relationships, arrangements, or circumstances which may at any stage bring that independence into question shall be declared to the MFSA as soon as the Scheme becomes aware of any such matter.</w:delText>
              </w:r>
            </w:del>
          </w:p>
        </w:tc>
        <w:tc>
          <w:tcPr>
            <w:tcW w:w="236" w:type="dxa"/>
          </w:tcPr>
          <w:p w:rsidR="000C3E25" w:rsidRPr="000C3E25" w:rsidDel="00D2437E" w:rsidRDefault="000C3E25" w:rsidP="000C3E25">
            <w:pPr>
              <w:pStyle w:val="BodyTextIndent2"/>
              <w:tabs>
                <w:tab w:val="clear" w:pos="426"/>
                <w:tab w:val="clear" w:pos="1134"/>
              </w:tabs>
              <w:ind w:left="0" w:firstLine="0"/>
              <w:rPr>
                <w:del w:id="43" w:author="Isabelle Agius" w:date="2016-07-13T13:15:00Z"/>
                <w:rFonts w:ascii="Times New Roman" w:hAnsi="Times New Roman"/>
                <w:sz w:val="24"/>
                <w:szCs w:val="24"/>
              </w:rPr>
            </w:pPr>
          </w:p>
        </w:tc>
      </w:tr>
      <w:tr w:rsidR="000C3E25" w:rsidRPr="00495458" w:rsidTr="001D0E1B">
        <w:tc>
          <w:tcPr>
            <w:tcW w:w="8634" w:type="dxa"/>
          </w:tcPr>
          <w:p w:rsidR="000C3E25" w:rsidRPr="000C3E25" w:rsidRDefault="000C3E25" w:rsidP="000C3E25">
            <w:pPr>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D2437E">
            <w:pPr>
              <w:ind w:left="-17"/>
              <w:rPr>
                <w:b/>
                <w:szCs w:val="24"/>
              </w:rPr>
            </w:pPr>
            <w:r w:rsidRPr="000C3E25">
              <w:rPr>
                <w:b/>
                <w:szCs w:val="24"/>
              </w:rPr>
              <w:t xml:space="preserve">Local </w:t>
            </w:r>
            <w:r w:rsidR="00D2437E">
              <w:rPr>
                <w:b/>
                <w:szCs w:val="24"/>
              </w:rPr>
              <w:t>r</w:t>
            </w:r>
            <w:r w:rsidRPr="000C3E25">
              <w:rPr>
                <w:b/>
                <w:szCs w:val="24"/>
              </w:rPr>
              <w:t xml:space="preserve">epresentative </w:t>
            </w: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0C3E25">
            <w:pPr>
              <w:tabs>
                <w:tab w:val="left" w:pos="1134"/>
              </w:tabs>
              <w:ind w:left="692" w:hanging="709"/>
              <w:rPr>
                <w:b/>
                <w:szCs w:val="24"/>
              </w:rPr>
            </w:pPr>
          </w:p>
        </w:tc>
        <w:tc>
          <w:tcPr>
            <w:tcW w:w="236" w:type="dxa"/>
          </w:tcPr>
          <w:p w:rsidR="000C3E25" w:rsidRPr="000C3E25" w:rsidRDefault="000C3E25" w:rsidP="000C3E25">
            <w:pPr>
              <w:tabs>
                <w:tab w:val="left" w:pos="1134"/>
              </w:tabs>
              <w:rPr>
                <w:b/>
                <w:szCs w:val="24"/>
              </w:rPr>
            </w:pPr>
          </w:p>
        </w:tc>
      </w:tr>
      <w:tr w:rsidR="000C3E25" w:rsidRPr="00495458" w:rsidTr="001D0E1B">
        <w:tc>
          <w:tcPr>
            <w:tcW w:w="8634" w:type="dxa"/>
          </w:tcPr>
          <w:p w:rsidR="000C3E25" w:rsidRPr="000C3E25" w:rsidRDefault="000C3E25" w:rsidP="00D2437E">
            <w:pPr>
              <w:numPr>
                <w:ilvl w:val="1"/>
                <w:numId w:val="20"/>
              </w:numPr>
              <w:ind w:left="692" w:hanging="709"/>
              <w:rPr>
                <w:szCs w:val="24"/>
              </w:rPr>
            </w:pPr>
            <w:r w:rsidRPr="000C3E25">
              <w:rPr>
                <w:szCs w:val="24"/>
              </w:rPr>
              <w:t>Where the Scheme’s service providers are all based outside Malta and where the Scheme has not appointed</w:t>
            </w:r>
            <w:r w:rsidR="00697DA8" w:rsidRPr="000C3E25">
              <w:rPr>
                <w:szCs w:val="24"/>
              </w:rPr>
              <w:t xml:space="preserve"> a local resident Director (in the case of a Scheme set up as an investment company)</w:t>
            </w:r>
            <w:r w:rsidR="00697DA8">
              <w:rPr>
                <w:szCs w:val="24"/>
              </w:rPr>
              <w:t xml:space="preserve">, or </w:t>
            </w:r>
            <w:r w:rsidR="00697DA8" w:rsidRPr="000C3E25">
              <w:rPr>
                <w:szCs w:val="24"/>
              </w:rPr>
              <w:t>a local General Partner (in the case of a Scheme set up as a limited partnership); or a local Trustee (in the case of a Scheme set up as a unit trust or a common contractual fund)</w:t>
            </w:r>
            <w:r w:rsidR="00697DA8">
              <w:rPr>
                <w:szCs w:val="24"/>
              </w:rPr>
              <w:t xml:space="preserve">, the Scheme </w:t>
            </w:r>
            <w:r w:rsidR="00697DA8" w:rsidRPr="000C3E25">
              <w:rPr>
                <w:szCs w:val="24"/>
              </w:rPr>
              <w:t xml:space="preserve"> is required to appoint a </w:t>
            </w:r>
            <w:r w:rsidR="00D2437E">
              <w:rPr>
                <w:szCs w:val="24"/>
              </w:rPr>
              <w:t>l</w:t>
            </w:r>
            <w:r w:rsidR="00697DA8" w:rsidRPr="000C3E25">
              <w:rPr>
                <w:szCs w:val="24"/>
              </w:rPr>
              <w:t xml:space="preserve">ocal </w:t>
            </w:r>
            <w:r w:rsidR="00D2437E">
              <w:rPr>
                <w:szCs w:val="24"/>
              </w:rPr>
              <w:t>r</w:t>
            </w:r>
            <w:r w:rsidR="00697DA8" w:rsidRPr="000C3E25">
              <w:rPr>
                <w:szCs w:val="24"/>
              </w:rPr>
              <w:t>epresentative</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tabs>
                <w:tab w:val="left" w:pos="1134"/>
              </w:tabs>
              <w:ind w:left="692" w:hanging="709"/>
              <w:rPr>
                <w:b/>
                <w:szCs w:val="24"/>
              </w:rPr>
            </w:pPr>
          </w:p>
        </w:tc>
        <w:tc>
          <w:tcPr>
            <w:tcW w:w="236" w:type="dxa"/>
          </w:tcPr>
          <w:p w:rsidR="000C3E25" w:rsidRPr="000C3E25" w:rsidRDefault="000C3E25" w:rsidP="000C3E25">
            <w:pPr>
              <w:tabs>
                <w:tab w:val="left" w:pos="1134"/>
              </w:tabs>
              <w:rPr>
                <w:b/>
                <w:szCs w:val="24"/>
              </w:rPr>
            </w:pPr>
          </w:p>
        </w:tc>
      </w:tr>
      <w:tr w:rsidR="000C3E25" w:rsidRPr="000C3E25" w:rsidTr="001D0E1B">
        <w:tc>
          <w:tcPr>
            <w:tcW w:w="8634" w:type="dxa"/>
          </w:tcPr>
          <w:p w:rsidR="000C3E25" w:rsidRPr="000C3E25" w:rsidRDefault="000C3E25" w:rsidP="001D0E1B">
            <w:pPr>
              <w:numPr>
                <w:ilvl w:val="1"/>
                <w:numId w:val="20"/>
              </w:numPr>
              <w:ind w:left="692" w:hanging="709"/>
              <w:rPr>
                <w:szCs w:val="24"/>
              </w:rPr>
            </w:pPr>
            <w:r w:rsidRPr="000C3E25">
              <w:rPr>
                <w:szCs w:val="24"/>
              </w:rPr>
              <w:t xml:space="preserve">The </w:t>
            </w:r>
            <w:r w:rsidR="00D2437E">
              <w:rPr>
                <w:szCs w:val="24"/>
              </w:rPr>
              <w:t>l</w:t>
            </w:r>
            <w:r w:rsidRPr="000C3E25">
              <w:rPr>
                <w:szCs w:val="24"/>
              </w:rPr>
              <w:t xml:space="preserve">ocal </w:t>
            </w:r>
            <w:r w:rsidR="00D2437E">
              <w:rPr>
                <w:szCs w:val="24"/>
              </w:rPr>
              <w:t>r</w:t>
            </w:r>
            <w:r w:rsidRPr="000C3E25">
              <w:rPr>
                <w:szCs w:val="24"/>
              </w:rPr>
              <w:t xml:space="preserve">epresentative shall be based in Malta and shall carry out the following functions: </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numPr>
                <w:ilvl w:val="0"/>
                <w:numId w:val="2"/>
              </w:numPr>
              <w:tabs>
                <w:tab w:val="clear" w:pos="563"/>
              </w:tabs>
              <w:ind w:left="1253" w:hanging="539"/>
              <w:rPr>
                <w:szCs w:val="24"/>
              </w:rPr>
            </w:pPr>
            <w:r w:rsidRPr="000C3E25">
              <w:rPr>
                <w:szCs w:val="24"/>
              </w:rPr>
              <w:t xml:space="preserve">act as point of liaison between the MFSA and the Scheme; </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numPr>
                <w:ilvl w:val="0"/>
                <w:numId w:val="2"/>
              </w:numPr>
              <w:tabs>
                <w:tab w:val="clear" w:pos="563"/>
              </w:tabs>
              <w:ind w:left="1252" w:hanging="540"/>
              <w:rPr>
                <w:szCs w:val="24"/>
              </w:rPr>
            </w:pPr>
            <w:r w:rsidRPr="000C3E25">
              <w:rPr>
                <w:szCs w:val="24"/>
              </w:rPr>
              <w:t>receive any instructions from the MFSA;</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numPr>
                <w:ilvl w:val="0"/>
                <w:numId w:val="2"/>
              </w:numPr>
              <w:tabs>
                <w:tab w:val="clear" w:pos="563"/>
              </w:tabs>
              <w:ind w:left="1252" w:hanging="540"/>
              <w:rPr>
                <w:b/>
                <w:szCs w:val="24"/>
              </w:rPr>
            </w:pPr>
            <w:r w:rsidRPr="000C3E25">
              <w:rPr>
                <w:szCs w:val="24"/>
              </w:rPr>
              <w:t>provide any information to the MFSA as may be requested by the MFSA from time to time; and</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1D0E1B">
            <w:pPr>
              <w:numPr>
                <w:ilvl w:val="0"/>
                <w:numId w:val="2"/>
              </w:numPr>
              <w:tabs>
                <w:tab w:val="clear" w:pos="563"/>
              </w:tabs>
              <w:ind w:left="1252" w:hanging="540"/>
              <w:rPr>
                <w:b/>
                <w:szCs w:val="24"/>
              </w:rPr>
            </w:pPr>
            <w:proofErr w:type="gramStart"/>
            <w:r w:rsidRPr="000C3E25">
              <w:rPr>
                <w:szCs w:val="24"/>
              </w:rPr>
              <w:t>act</w:t>
            </w:r>
            <w:proofErr w:type="gramEnd"/>
            <w:r w:rsidRPr="000C3E25">
              <w:rPr>
                <w:szCs w:val="24"/>
              </w:rPr>
              <w:t xml:space="preserve"> as the Scheme’s </w:t>
            </w:r>
            <w:r w:rsidR="00D2437E">
              <w:rPr>
                <w:szCs w:val="24"/>
              </w:rPr>
              <w:t>m</w:t>
            </w:r>
            <w:r w:rsidRPr="000C3E25">
              <w:rPr>
                <w:szCs w:val="24"/>
              </w:rPr>
              <w:t xml:space="preserve">oney </w:t>
            </w:r>
            <w:r w:rsidR="00D2437E">
              <w:rPr>
                <w:szCs w:val="24"/>
              </w:rPr>
              <w:t>l</w:t>
            </w:r>
            <w:r w:rsidRPr="000C3E25">
              <w:rPr>
                <w:szCs w:val="24"/>
              </w:rPr>
              <w:t xml:space="preserve">aundering </w:t>
            </w:r>
            <w:r w:rsidR="00D2437E">
              <w:rPr>
                <w:szCs w:val="24"/>
              </w:rPr>
              <w:t>r</w:t>
            </w:r>
            <w:r w:rsidRPr="000C3E25">
              <w:rPr>
                <w:szCs w:val="24"/>
              </w:rPr>
              <w:t xml:space="preserve">eporting </w:t>
            </w:r>
            <w:r w:rsidR="00D2437E">
              <w:rPr>
                <w:szCs w:val="24"/>
              </w:rPr>
              <w:t>o</w:t>
            </w:r>
            <w:r w:rsidRPr="000C3E25">
              <w:rPr>
                <w:szCs w:val="24"/>
              </w:rPr>
              <w:t>fficer.</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D2437E">
            <w:pPr>
              <w:ind w:left="692"/>
              <w:rPr>
                <w:b/>
                <w:szCs w:val="24"/>
              </w:rPr>
            </w:pPr>
            <w:r w:rsidRPr="000C3E25">
              <w:rPr>
                <w:szCs w:val="24"/>
              </w:rPr>
              <w:t xml:space="preserve">The </w:t>
            </w:r>
            <w:r w:rsidR="00D2437E">
              <w:rPr>
                <w:szCs w:val="24"/>
              </w:rPr>
              <w:t>l</w:t>
            </w:r>
            <w:r w:rsidRPr="000C3E25">
              <w:rPr>
                <w:szCs w:val="24"/>
              </w:rPr>
              <w:t xml:space="preserve">ocal </w:t>
            </w:r>
            <w:r w:rsidR="00D2437E">
              <w:rPr>
                <w:szCs w:val="24"/>
              </w:rPr>
              <w:t>r</w:t>
            </w:r>
            <w:r w:rsidRPr="000C3E25">
              <w:rPr>
                <w:szCs w:val="24"/>
              </w:rPr>
              <w:t xml:space="preserve">epresentative may also act as the Scheme’s </w:t>
            </w:r>
            <w:r w:rsidR="00D2437E">
              <w:rPr>
                <w:szCs w:val="24"/>
              </w:rPr>
              <w:t>c</w:t>
            </w:r>
            <w:r w:rsidRPr="000C3E25">
              <w:rPr>
                <w:szCs w:val="24"/>
              </w:rPr>
              <w:t xml:space="preserve">ompliance </w:t>
            </w:r>
            <w:r w:rsidR="00D2437E">
              <w:rPr>
                <w:szCs w:val="24"/>
              </w:rPr>
              <w:t>o</w:t>
            </w:r>
            <w:r w:rsidRPr="000C3E25">
              <w:rPr>
                <w:szCs w:val="24"/>
              </w:rPr>
              <w:t>fficer.</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ind w:left="-17"/>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D2437E">
            <w:pPr>
              <w:numPr>
                <w:ilvl w:val="1"/>
                <w:numId w:val="20"/>
              </w:numPr>
              <w:ind w:left="692" w:hanging="692"/>
              <w:rPr>
                <w:szCs w:val="24"/>
              </w:rPr>
            </w:pPr>
            <w:r w:rsidRPr="000C3E25">
              <w:rPr>
                <w:szCs w:val="24"/>
              </w:rPr>
              <w:t xml:space="preserve">The </w:t>
            </w:r>
            <w:ins w:id="44" w:author="Isabelle Agius" w:date="2016-07-13T13:17:00Z">
              <w:r w:rsidR="00D2437E">
                <w:rPr>
                  <w:szCs w:val="24"/>
                </w:rPr>
                <w:t>l</w:t>
              </w:r>
            </w:ins>
            <w:del w:id="45" w:author="Isabelle Agius" w:date="2016-07-13T13:17:00Z">
              <w:r w:rsidRPr="000C3E25" w:rsidDel="00D2437E">
                <w:rPr>
                  <w:szCs w:val="24"/>
                </w:rPr>
                <w:delText>L</w:delText>
              </w:r>
            </w:del>
            <w:r w:rsidRPr="000C3E25">
              <w:rPr>
                <w:szCs w:val="24"/>
              </w:rPr>
              <w:t xml:space="preserve">ocal </w:t>
            </w:r>
            <w:del w:id="46" w:author="Isabelle Agius" w:date="2016-07-13T13:17:00Z">
              <w:r w:rsidRPr="000C3E25" w:rsidDel="00D2437E">
                <w:rPr>
                  <w:szCs w:val="24"/>
                </w:rPr>
                <w:delText>R</w:delText>
              </w:r>
            </w:del>
            <w:ins w:id="47" w:author="Isabelle Agius" w:date="2016-07-13T13:17:00Z">
              <w:r w:rsidR="00D2437E">
                <w:rPr>
                  <w:szCs w:val="24"/>
                </w:rPr>
                <w:t>r</w:t>
              </w:r>
            </w:ins>
            <w:r w:rsidRPr="000C3E25">
              <w:rPr>
                <w:szCs w:val="24"/>
              </w:rPr>
              <w:t>epresentative should have access to all records regarding the Scheme in order to be in a position to provide any documents or respond to any queries that the MFSA may have, as the need arises.</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FC6A38">
            <w:pPr>
              <w:ind w:left="-17" w:hanging="692"/>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851485">
            <w:pPr>
              <w:numPr>
                <w:ilvl w:val="1"/>
                <w:numId w:val="20"/>
              </w:numPr>
              <w:ind w:left="692" w:hanging="692"/>
              <w:rPr>
                <w:szCs w:val="24"/>
              </w:rPr>
            </w:pPr>
            <w:r w:rsidRPr="000C3E25">
              <w:rPr>
                <w:szCs w:val="24"/>
              </w:rPr>
              <w:t xml:space="preserve">The Scheme shall obtain the written consent of the MFSA before the appointment or replacement of any party to act in the capacity of </w:t>
            </w:r>
            <w:del w:id="48" w:author="Isabelle Agius" w:date="2016-07-13T13:17:00Z">
              <w:r w:rsidRPr="000C3E25" w:rsidDel="00D2437E">
                <w:rPr>
                  <w:szCs w:val="24"/>
                </w:rPr>
                <w:delText>L</w:delText>
              </w:r>
            </w:del>
            <w:ins w:id="49" w:author="Isabelle Agius" w:date="2016-07-13T13:17:00Z">
              <w:r w:rsidR="00D2437E">
                <w:rPr>
                  <w:szCs w:val="24"/>
                </w:rPr>
                <w:t>l</w:t>
              </w:r>
            </w:ins>
            <w:r w:rsidRPr="000C3E25">
              <w:rPr>
                <w:szCs w:val="24"/>
              </w:rPr>
              <w:t xml:space="preserve">ocal </w:t>
            </w:r>
            <w:del w:id="50" w:author="Isabelle Agius" w:date="2016-07-13T13:18:00Z">
              <w:r w:rsidRPr="000C3E25" w:rsidDel="00D2437E">
                <w:rPr>
                  <w:szCs w:val="24"/>
                </w:rPr>
                <w:delText>R</w:delText>
              </w:r>
            </w:del>
            <w:ins w:id="51" w:author="Isabelle Agius" w:date="2016-07-13T13:18:00Z">
              <w:r w:rsidR="00D2437E">
                <w:rPr>
                  <w:szCs w:val="24"/>
                </w:rPr>
                <w:t>r</w:t>
              </w:r>
            </w:ins>
            <w:r w:rsidRPr="000C3E25">
              <w:rPr>
                <w:szCs w:val="24"/>
              </w:rPr>
              <w:t>epresentative to the Scheme. The MFSA reserves the right to object to the proposed replacement or appointment and to require such additional information it considers appropriate.</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D2437E">
            <w:pPr>
              <w:ind w:left="-17"/>
              <w:rPr>
                <w:b/>
                <w:szCs w:val="24"/>
              </w:rPr>
            </w:pPr>
            <w:r w:rsidRPr="000C3E25">
              <w:rPr>
                <w:b/>
                <w:szCs w:val="24"/>
              </w:rPr>
              <w:t xml:space="preserve">Compliance </w:t>
            </w:r>
            <w:del w:id="52" w:author="Isabelle Agius" w:date="2016-07-13T13:18:00Z">
              <w:r w:rsidRPr="000C3E25" w:rsidDel="00D2437E">
                <w:rPr>
                  <w:b/>
                  <w:szCs w:val="24"/>
                </w:rPr>
                <w:delText>O</w:delText>
              </w:r>
            </w:del>
            <w:ins w:id="53" w:author="Isabelle Agius" w:date="2016-07-13T13:18:00Z">
              <w:r w:rsidR="00D2437E">
                <w:rPr>
                  <w:b/>
                  <w:szCs w:val="24"/>
                </w:rPr>
                <w:t>o</w:t>
              </w:r>
            </w:ins>
            <w:r w:rsidRPr="000C3E25">
              <w:rPr>
                <w:b/>
                <w:szCs w:val="24"/>
              </w:rPr>
              <w:t>fficer</w:t>
            </w: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0C3E25">
            <w:pPr>
              <w:pStyle w:val="BodyTextIndent2"/>
              <w:rPr>
                <w:rFonts w:ascii="Times New Roman" w:hAnsi="Times New Roman"/>
                <w:kern w:val="0"/>
                <w:sz w:val="24"/>
                <w:szCs w:val="24"/>
              </w:rPr>
            </w:pPr>
          </w:p>
        </w:tc>
        <w:tc>
          <w:tcPr>
            <w:tcW w:w="236" w:type="dxa"/>
          </w:tcPr>
          <w:p w:rsidR="000C3E25" w:rsidRPr="000C3E25" w:rsidRDefault="000C3E25" w:rsidP="000C3E25">
            <w:pPr>
              <w:pStyle w:val="BodyTextIndent2"/>
              <w:ind w:left="0" w:firstLine="0"/>
              <w:rPr>
                <w:rFonts w:ascii="Times New Roman" w:hAnsi="Times New Roman"/>
                <w:kern w:val="0"/>
                <w:sz w:val="24"/>
                <w:szCs w:val="24"/>
              </w:rPr>
            </w:pPr>
          </w:p>
        </w:tc>
      </w:tr>
      <w:tr w:rsidR="000C3E25" w:rsidRPr="000C3E25" w:rsidTr="001D0E1B">
        <w:tc>
          <w:tcPr>
            <w:tcW w:w="8634" w:type="dxa"/>
          </w:tcPr>
          <w:p w:rsidR="000C3E25" w:rsidRPr="000C3E25" w:rsidRDefault="000C3E25" w:rsidP="00851485">
            <w:pPr>
              <w:pStyle w:val="BodyTextIndent2"/>
              <w:numPr>
                <w:ilvl w:val="1"/>
                <w:numId w:val="20"/>
              </w:numPr>
              <w:tabs>
                <w:tab w:val="clear" w:pos="426"/>
                <w:tab w:val="clear" w:pos="1134"/>
              </w:tabs>
              <w:ind w:left="692" w:hanging="709"/>
              <w:rPr>
                <w:rFonts w:ascii="Times New Roman" w:hAnsi="Times New Roman"/>
                <w:kern w:val="0"/>
                <w:sz w:val="24"/>
                <w:szCs w:val="24"/>
              </w:rPr>
            </w:pPr>
            <w:r w:rsidRPr="000C3E25">
              <w:rPr>
                <w:rFonts w:ascii="Times New Roman" w:hAnsi="Times New Roman"/>
                <w:kern w:val="0"/>
                <w:sz w:val="24"/>
                <w:szCs w:val="24"/>
              </w:rPr>
              <w:t xml:space="preserve">Responsibility for the Scheme’s compliance with its licence conditions rests with the </w:t>
            </w:r>
            <w:del w:id="54" w:author="Isabelle Agius" w:date="2016-07-13T13:18:00Z">
              <w:r w:rsidRPr="000C3E25" w:rsidDel="00D2437E">
                <w:rPr>
                  <w:rFonts w:ascii="Times New Roman" w:hAnsi="Times New Roman"/>
                  <w:kern w:val="0"/>
                  <w:sz w:val="24"/>
                  <w:szCs w:val="24"/>
                </w:rPr>
                <w:delText>Board of Directors in the case of a Scheme set up as an investment company; with the General Partner(s) in the case of a Scheme set up as a limited partnership; or with the Manager in the case of a Scheme set up as a unit trust or a common contractual fund</w:delText>
              </w:r>
            </w:del>
            <w:ins w:id="55" w:author="Isabelle Agius" w:date="2016-07-13T13:18:00Z">
              <w:r w:rsidR="00D2437E">
                <w:rPr>
                  <w:rFonts w:ascii="Times New Roman" w:hAnsi="Times New Roman"/>
                  <w:kern w:val="0"/>
                  <w:sz w:val="24"/>
                  <w:szCs w:val="24"/>
                </w:rPr>
                <w:t xml:space="preserve">governing body of the Scheme. </w:t>
              </w:r>
            </w:ins>
            <w:r w:rsidR="00722AB9">
              <w:rPr>
                <w:rFonts w:ascii="Times New Roman" w:hAnsi="Times New Roman"/>
                <w:kern w:val="0"/>
                <w:sz w:val="24"/>
                <w:szCs w:val="24"/>
              </w:rPr>
              <w:t xml:space="preserve"> </w:t>
            </w:r>
            <w:r w:rsidR="00722AB9">
              <w:rPr>
                <w:rFonts w:ascii="Times New Roman" w:hAnsi="Times New Roman"/>
                <w:sz w:val="24"/>
                <w:szCs w:val="24"/>
              </w:rPr>
              <w:t xml:space="preserve"> </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kern w:val="0"/>
                <w:sz w:val="24"/>
                <w:szCs w:val="24"/>
              </w:rPr>
            </w:pPr>
          </w:p>
        </w:tc>
      </w:tr>
      <w:tr w:rsidR="000C3E25" w:rsidRPr="000C3E25" w:rsidTr="001D0E1B">
        <w:tc>
          <w:tcPr>
            <w:tcW w:w="8634" w:type="dxa"/>
          </w:tcPr>
          <w:p w:rsidR="000C3E25" w:rsidRPr="000C3E25" w:rsidRDefault="000C3E25" w:rsidP="000C3E25">
            <w:pPr>
              <w:pStyle w:val="BodyTextIndent2"/>
              <w:ind w:left="-17" w:firstLine="0"/>
              <w:rPr>
                <w:rFonts w:ascii="Times New Roman" w:hAnsi="Times New Roman"/>
                <w:kern w:val="0"/>
                <w:sz w:val="24"/>
                <w:szCs w:val="24"/>
              </w:rPr>
            </w:pPr>
          </w:p>
        </w:tc>
        <w:tc>
          <w:tcPr>
            <w:tcW w:w="236" w:type="dxa"/>
          </w:tcPr>
          <w:p w:rsidR="000C3E25" w:rsidRPr="000C3E25" w:rsidRDefault="000C3E25" w:rsidP="000C3E25">
            <w:pPr>
              <w:pStyle w:val="BodyTextIndent2"/>
              <w:ind w:left="0" w:firstLine="0"/>
              <w:rPr>
                <w:rFonts w:ascii="Times New Roman" w:hAnsi="Times New Roman"/>
                <w:kern w:val="0"/>
                <w:sz w:val="24"/>
                <w:szCs w:val="24"/>
              </w:rPr>
            </w:pPr>
          </w:p>
        </w:tc>
      </w:tr>
      <w:tr w:rsidR="000C3E25" w:rsidRPr="000C3E25" w:rsidTr="001D0E1B">
        <w:tc>
          <w:tcPr>
            <w:tcW w:w="8634" w:type="dxa"/>
          </w:tcPr>
          <w:p w:rsidR="000C3E25" w:rsidRPr="000C3E25" w:rsidRDefault="000C3E25" w:rsidP="00D2437E">
            <w:pPr>
              <w:pStyle w:val="BodyTextIndent2"/>
              <w:numPr>
                <w:ilvl w:val="1"/>
                <w:numId w:val="20"/>
              </w:numPr>
              <w:tabs>
                <w:tab w:val="clear" w:pos="426"/>
                <w:tab w:val="clear" w:pos="1134"/>
              </w:tabs>
              <w:ind w:left="692" w:hanging="709"/>
              <w:rPr>
                <w:rFonts w:ascii="Times New Roman" w:hAnsi="Times New Roman"/>
                <w:kern w:val="0"/>
                <w:sz w:val="24"/>
                <w:szCs w:val="24"/>
              </w:rPr>
            </w:pPr>
            <w:r w:rsidRPr="000C3E25">
              <w:rPr>
                <w:rFonts w:ascii="Times New Roman" w:hAnsi="Times New Roman"/>
                <w:kern w:val="0"/>
                <w:sz w:val="24"/>
                <w:szCs w:val="24"/>
              </w:rPr>
              <w:t xml:space="preserve">The Scheme shall at all times have a </w:t>
            </w:r>
            <w:ins w:id="56" w:author="Isabelle Agius" w:date="2016-07-13T13:18:00Z">
              <w:r w:rsidR="00D2437E">
                <w:rPr>
                  <w:rFonts w:ascii="Times New Roman" w:hAnsi="Times New Roman"/>
                  <w:kern w:val="0"/>
                  <w:sz w:val="24"/>
                  <w:szCs w:val="24"/>
                </w:rPr>
                <w:t>c</w:t>
              </w:r>
            </w:ins>
            <w:del w:id="57" w:author="Isabelle Agius" w:date="2016-07-13T13:18:00Z">
              <w:r w:rsidRPr="000C3E25" w:rsidDel="00D2437E">
                <w:rPr>
                  <w:rFonts w:ascii="Times New Roman" w:hAnsi="Times New Roman"/>
                  <w:kern w:val="0"/>
                  <w:sz w:val="24"/>
                  <w:szCs w:val="24"/>
                </w:rPr>
                <w:delText>C</w:delText>
              </w:r>
            </w:del>
            <w:r w:rsidRPr="000C3E25">
              <w:rPr>
                <w:rFonts w:ascii="Times New Roman" w:hAnsi="Times New Roman"/>
                <w:kern w:val="0"/>
                <w:sz w:val="24"/>
                <w:szCs w:val="24"/>
              </w:rPr>
              <w:t xml:space="preserve">ompliance </w:t>
            </w:r>
            <w:del w:id="58" w:author="Isabelle Agius" w:date="2016-07-13T13:18:00Z">
              <w:r w:rsidRPr="000C3E25" w:rsidDel="00D2437E">
                <w:rPr>
                  <w:rFonts w:ascii="Times New Roman" w:hAnsi="Times New Roman"/>
                  <w:kern w:val="0"/>
                  <w:sz w:val="24"/>
                  <w:szCs w:val="24"/>
                </w:rPr>
                <w:delText>O</w:delText>
              </w:r>
            </w:del>
            <w:ins w:id="59" w:author="Isabelle Agius" w:date="2016-07-13T13:18:00Z">
              <w:r w:rsidR="00D2437E">
                <w:rPr>
                  <w:rFonts w:ascii="Times New Roman" w:hAnsi="Times New Roman"/>
                  <w:kern w:val="0"/>
                  <w:sz w:val="24"/>
                  <w:szCs w:val="24"/>
                </w:rPr>
                <w:t>o</w:t>
              </w:r>
            </w:ins>
            <w:r w:rsidRPr="000C3E25">
              <w:rPr>
                <w:rFonts w:ascii="Times New Roman" w:hAnsi="Times New Roman"/>
                <w:kern w:val="0"/>
                <w:sz w:val="24"/>
                <w:szCs w:val="24"/>
              </w:rPr>
              <w:t>fficer.</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kern w:val="0"/>
                <w:sz w:val="24"/>
                <w:szCs w:val="24"/>
              </w:rPr>
            </w:pPr>
          </w:p>
        </w:tc>
      </w:tr>
      <w:tr w:rsidR="000C3E25" w:rsidRPr="000C3E25" w:rsidTr="001D0E1B">
        <w:tc>
          <w:tcPr>
            <w:tcW w:w="8634" w:type="dxa"/>
          </w:tcPr>
          <w:p w:rsidR="000C3E25" w:rsidRPr="000C3E25" w:rsidRDefault="000C3E25" w:rsidP="000C3E25">
            <w:pPr>
              <w:pStyle w:val="BodyTextIndent2"/>
              <w:ind w:left="-17" w:firstLine="0"/>
              <w:rPr>
                <w:rFonts w:ascii="Times New Roman" w:hAnsi="Times New Roman"/>
                <w:sz w:val="24"/>
                <w:szCs w:val="24"/>
              </w:rPr>
            </w:pPr>
          </w:p>
        </w:tc>
        <w:tc>
          <w:tcPr>
            <w:tcW w:w="236" w:type="dxa"/>
          </w:tcPr>
          <w:p w:rsidR="000C3E25" w:rsidRPr="000C3E25" w:rsidRDefault="000C3E25" w:rsidP="000C3E25">
            <w:pPr>
              <w:pStyle w:val="BodyTextIndent2"/>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851485">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The Scheme shall obtain the written consent of the MFSA before the appointment or replacement of a </w:t>
            </w:r>
            <w:ins w:id="60" w:author="Isabelle Agius" w:date="2016-07-13T13:19:00Z">
              <w:r w:rsidR="00D2437E">
                <w:rPr>
                  <w:rFonts w:ascii="Times New Roman" w:hAnsi="Times New Roman"/>
                  <w:sz w:val="24"/>
                  <w:szCs w:val="24"/>
                </w:rPr>
                <w:t>c</w:t>
              </w:r>
            </w:ins>
            <w:del w:id="61" w:author="Isabelle Agius" w:date="2016-07-13T13:19:00Z">
              <w:r w:rsidRPr="000C3E25" w:rsidDel="00D2437E">
                <w:rPr>
                  <w:rFonts w:ascii="Times New Roman" w:hAnsi="Times New Roman"/>
                  <w:sz w:val="24"/>
                  <w:szCs w:val="24"/>
                </w:rPr>
                <w:delText>C</w:delText>
              </w:r>
            </w:del>
            <w:r w:rsidRPr="000C3E25">
              <w:rPr>
                <w:rFonts w:ascii="Times New Roman" w:hAnsi="Times New Roman"/>
                <w:sz w:val="24"/>
                <w:szCs w:val="24"/>
              </w:rPr>
              <w:t xml:space="preserve">ompliance </w:t>
            </w:r>
            <w:del w:id="62" w:author="Isabelle Agius" w:date="2016-07-13T13:19:00Z">
              <w:r w:rsidRPr="000C3E25" w:rsidDel="00D2437E">
                <w:rPr>
                  <w:rFonts w:ascii="Times New Roman" w:hAnsi="Times New Roman"/>
                  <w:sz w:val="24"/>
                  <w:szCs w:val="24"/>
                </w:rPr>
                <w:delText>O</w:delText>
              </w:r>
            </w:del>
            <w:ins w:id="63" w:author="Isabelle Agius" w:date="2016-07-13T13:19:00Z">
              <w:r w:rsidR="00D2437E">
                <w:rPr>
                  <w:rFonts w:ascii="Times New Roman" w:hAnsi="Times New Roman"/>
                  <w:sz w:val="24"/>
                  <w:szCs w:val="24"/>
                </w:rPr>
                <w:t>o</w:t>
              </w:r>
            </w:ins>
            <w:r w:rsidRPr="000C3E25">
              <w:rPr>
                <w:rFonts w:ascii="Times New Roman" w:hAnsi="Times New Roman"/>
                <w:sz w:val="24"/>
                <w:szCs w:val="24"/>
              </w:rPr>
              <w:t xml:space="preserve">fficer in advance. The request for consent of the appointment or replacement of a </w:t>
            </w:r>
            <w:del w:id="64" w:author="Isabelle Agius" w:date="2016-07-13T13:19:00Z">
              <w:r w:rsidRPr="000C3E25" w:rsidDel="00D2437E">
                <w:rPr>
                  <w:rFonts w:ascii="Times New Roman" w:hAnsi="Times New Roman"/>
                  <w:sz w:val="24"/>
                  <w:szCs w:val="24"/>
                </w:rPr>
                <w:delText>C</w:delText>
              </w:r>
            </w:del>
            <w:ins w:id="65" w:author="Isabelle Agius" w:date="2016-07-13T13:19:00Z">
              <w:r w:rsidR="00D2437E">
                <w:rPr>
                  <w:rFonts w:ascii="Times New Roman" w:hAnsi="Times New Roman"/>
                  <w:sz w:val="24"/>
                  <w:szCs w:val="24"/>
                </w:rPr>
                <w:t>c</w:t>
              </w:r>
            </w:ins>
            <w:r w:rsidRPr="000C3E25">
              <w:rPr>
                <w:rFonts w:ascii="Times New Roman" w:hAnsi="Times New Roman"/>
                <w:sz w:val="24"/>
                <w:szCs w:val="24"/>
              </w:rPr>
              <w:t xml:space="preserve">ompliance </w:t>
            </w:r>
            <w:del w:id="66" w:author="Isabelle Agius" w:date="2016-07-13T13:19:00Z">
              <w:r w:rsidR="0093465F" w:rsidRPr="000C3E25" w:rsidDel="00D2437E">
                <w:rPr>
                  <w:rFonts w:ascii="Times New Roman" w:hAnsi="Times New Roman"/>
                  <w:sz w:val="24"/>
                  <w:szCs w:val="24"/>
                </w:rPr>
                <w:delText>O</w:delText>
              </w:r>
            </w:del>
            <w:ins w:id="67" w:author="Isabelle Agius" w:date="2016-07-13T13:19:00Z">
              <w:r w:rsidR="00D2437E">
                <w:rPr>
                  <w:rFonts w:ascii="Times New Roman" w:hAnsi="Times New Roman"/>
                  <w:sz w:val="24"/>
                  <w:szCs w:val="24"/>
                </w:rPr>
                <w:t>o</w:t>
              </w:r>
            </w:ins>
            <w:r w:rsidR="0093465F" w:rsidRPr="000C3E25">
              <w:rPr>
                <w:rFonts w:ascii="Times New Roman" w:hAnsi="Times New Roman"/>
                <w:sz w:val="24"/>
                <w:szCs w:val="24"/>
              </w:rPr>
              <w:t>fficer</w:t>
            </w:r>
            <w:r w:rsidRPr="000C3E25">
              <w:rPr>
                <w:rFonts w:ascii="Times New Roman" w:hAnsi="Times New Roman"/>
                <w:sz w:val="24"/>
                <w:szCs w:val="24"/>
              </w:rPr>
              <w:t xml:space="preserve"> shall be accompanied by a Personal Questionnaire (“PQ”), in the form set out in Schedule C to Part A of these Rules</w:t>
            </w:r>
            <w:r w:rsidR="00063CF5">
              <w:rPr>
                <w:rFonts w:ascii="Times New Roman" w:hAnsi="Times New Roman"/>
                <w:sz w:val="24"/>
                <w:szCs w:val="24"/>
              </w:rPr>
              <w:t xml:space="preserve"> </w:t>
            </w:r>
            <w:del w:id="68" w:author="Isabelle Agius" w:date="2016-09-27T11:22:00Z">
              <w:r w:rsidR="00063CF5" w:rsidDel="00455BBA">
                <w:rPr>
                  <w:rFonts w:ascii="Times New Roman" w:hAnsi="Times New Roman"/>
                  <w:sz w:val="24"/>
                  <w:szCs w:val="24"/>
                </w:rPr>
                <w:delText xml:space="preserve">and by a </w:delText>
              </w:r>
            </w:del>
            <w:del w:id="69" w:author="Isabelle Agius" w:date="2016-07-13T13:33:00Z">
              <w:r w:rsidR="00063CF5" w:rsidDel="0066627E">
                <w:rPr>
                  <w:rFonts w:ascii="Times New Roman" w:hAnsi="Times New Roman"/>
                  <w:sz w:val="24"/>
                  <w:szCs w:val="24"/>
                </w:rPr>
                <w:delText>Competenc</w:delText>
              </w:r>
              <w:r w:rsidR="00E42CD0" w:rsidDel="0066627E">
                <w:rPr>
                  <w:rFonts w:ascii="Times New Roman" w:hAnsi="Times New Roman"/>
                  <w:sz w:val="24"/>
                  <w:szCs w:val="24"/>
                </w:rPr>
                <w:delText>y</w:delText>
              </w:r>
            </w:del>
            <w:del w:id="70" w:author="Isabelle Agius" w:date="2016-09-27T11:22:00Z">
              <w:r w:rsidR="00063CF5" w:rsidDel="00455BBA">
                <w:rPr>
                  <w:rFonts w:ascii="Times New Roman" w:hAnsi="Times New Roman"/>
                  <w:sz w:val="24"/>
                  <w:szCs w:val="24"/>
                </w:rPr>
                <w:delText xml:space="preserve"> Form, in the form set out in Schedule D to Part A of these Rules</w:delText>
              </w:r>
              <w:r w:rsidRPr="000C3E25" w:rsidDel="00455BBA">
                <w:rPr>
                  <w:rFonts w:ascii="Times New Roman" w:hAnsi="Times New Roman"/>
                  <w:sz w:val="24"/>
                  <w:szCs w:val="24"/>
                </w:rPr>
                <w:delText xml:space="preserve"> – </w:delText>
              </w:r>
            </w:del>
            <w:r w:rsidRPr="000C3E25">
              <w:rPr>
                <w:rFonts w:ascii="Times New Roman" w:hAnsi="Times New Roman"/>
                <w:sz w:val="24"/>
                <w:szCs w:val="24"/>
              </w:rPr>
              <w:t>duly completed by the person proposed. The MFSA reserves the right to object to the proposed appointment or replacement and to require such additional information it considers appropriate.</w:t>
            </w:r>
            <w:r w:rsidR="00722AB9">
              <w:rPr>
                <w:rFonts w:ascii="Times New Roman" w:hAnsi="Times New Roman"/>
                <w:sz w:val="24"/>
                <w:szCs w:val="24"/>
              </w:rPr>
              <w:t xml:space="preserve"> </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5D6E5F" w:rsidRPr="00851485" w:rsidRDefault="000C3E25" w:rsidP="00851485">
            <w:pPr>
              <w:pStyle w:val="BodyTextIndent2"/>
              <w:numPr>
                <w:ilvl w:val="1"/>
                <w:numId w:val="20"/>
              </w:numPr>
              <w:tabs>
                <w:tab w:val="clear" w:pos="426"/>
                <w:tab w:val="clear" w:pos="1134"/>
              </w:tabs>
              <w:ind w:left="692" w:hanging="709"/>
              <w:rPr>
                <w:ins w:id="71" w:author="Isabelle Agius" w:date="2016-09-20T14:40:00Z"/>
                <w:rFonts w:ascii="Times New Roman" w:hAnsi="Times New Roman"/>
                <w:b/>
                <w:sz w:val="24"/>
                <w:szCs w:val="24"/>
              </w:rPr>
            </w:pPr>
            <w:r w:rsidRPr="000C3E25">
              <w:rPr>
                <w:rFonts w:ascii="Times New Roman" w:hAnsi="Times New Roman"/>
                <w:sz w:val="24"/>
                <w:szCs w:val="24"/>
              </w:rPr>
              <w:t xml:space="preserve">The Scheme shall notify the MFSA of the resignation or removal of its </w:t>
            </w:r>
            <w:ins w:id="72" w:author="Isabelle Agius" w:date="2016-07-13T13:24:00Z">
              <w:r w:rsidR="00D2437E">
                <w:rPr>
                  <w:rFonts w:ascii="Times New Roman" w:hAnsi="Times New Roman"/>
                  <w:sz w:val="24"/>
                  <w:szCs w:val="24"/>
                </w:rPr>
                <w:t>c</w:t>
              </w:r>
            </w:ins>
            <w:del w:id="73" w:author="Isabelle Agius" w:date="2016-07-13T13:24:00Z">
              <w:r w:rsidRPr="000C3E25" w:rsidDel="00D2437E">
                <w:rPr>
                  <w:rFonts w:ascii="Times New Roman" w:hAnsi="Times New Roman"/>
                  <w:sz w:val="24"/>
                  <w:szCs w:val="24"/>
                </w:rPr>
                <w:delText>C</w:delText>
              </w:r>
            </w:del>
            <w:r w:rsidRPr="000C3E25">
              <w:rPr>
                <w:rFonts w:ascii="Times New Roman" w:hAnsi="Times New Roman"/>
                <w:sz w:val="24"/>
                <w:szCs w:val="24"/>
              </w:rPr>
              <w:t xml:space="preserve">ompliance </w:t>
            </w:r>
            <w:del w:id="74" w:author="Isabelle Agius" w:date="2016-07-13T13:24:00Z">
              <w:r w:rsidRPr="000C3E25" w:rsidDel="00D2437E">
                <w:rPr>
                  <w:rFonts w:ascii="Times New Roman" w:hAnsi="Times New Roman"/>
                  <w:sz w:val="24"/>
                  <w:szCs w:val="24"/>
                </w:rPr>
                <w:delText>O</w:delText>
              </w:r>
            </w:del>
            <w:ins w:id="75" w:author="Isabelle Agius" w:date="2016-07-13T13:24:00Z">
              <w:r w:rsidR="00D2437E">
                <w:rPr>
                  <w:rFonts w:ascii="Times New Roman" w:hAnsi="Times New Roman"/>
                  <w:sz w:val="24"/>
                  <w:szCs w:val="24"/>
                </w:rPr>
                <w:t>o</w:t>
              </w:r>
            </w:ins>
            <w:r w:rsidRPr="000C3E25">
              <w:rPr>
                <w:rFonts w:ascii="Times New Roman" w:hAnsi="Times New Roman"/>
                <w:sz w:val="24"/>
                <w:szCs w:val="24"/>
              </w:rPr>
              <w:t xml:space="preserve">fficer upon becoming aware of the proposed resignation or removal. </w:t>
            </w:r>
          </w:p>
          <w:p w:rsidR="005D6E5F" w:rsidRDefault="000C3E25">
            <w:pPr>
              <w:pStyle w:val="BodyTextIndent2"/>
              <w:tabs>
                <w:tab w:val="clear" w:pos="426"/>
                <w:tab w:val="clear" w:pos="1134"/>
              </w:tabs>
              <w:ind w:left="692" w:firstLine="0"/>
              <w:rPr>
                <w:ins w:id="76" w:author="Isabelle Agius" w:date="2016-09-20T14:40:00Z"/>
                <w:rFonts w:ascii="Times New Roman" w:hAnsi="Times New Roman"/>
                <w:sz w:val="24"/>
                <w:szCs w:val="24"/>
              </w:rPr>
              <w:pPrChange w:id="77" w:author="Isabelle Agius" w:date="2016-09-20T14:40:00Z">
                <w:pPr>
                  <w:pStyle w:val="BodyTextIndent2"/>
                  <w:framePr w:hSpace="180" w:wrap="around" w:vAnchor="page" w:hAnchor="margin" w:y="3691"/>
                  <w:numPr>
                    <w:ilvl w:val="1"/>
                    <w:numId w:val="20"/>
                  </w:numPr>
                  <w:tabs>
                    <w:tab w:val="clear" w:pos="426"/>
                    <w:tab w:val="clear" w:pos="1134"/>
                  </w:tabs>
                  <w:ind w:left="360" w:hanging="360"/>
                </w:pPr>
              </w:pPrChange>
            </w:pPr>
            <w:del w:id="78" w:author="Isabelle Agius" w:date="2016-09-20T14:40:00Z">
              <w:r w:rsidRPr="000C3E25" w:rsidDel="005D6E5F">
                <w:rPr>
                  <w:rFonts w:ascii="Times New Roman" w:hAnsi="Times New Roman"/>
                  <w:sz w:val="24"/>
                  <w:szCs w:val="24"/>
                </w:rPr>
                <w:delText xml:space="preserve">The Scheme shall also request the </w:delText>
              </w:r>
            </w:del>
            <w:del w:id="79" w:author="Isabelle Agius" w:date="2016-07-13T13:25:00Z">
              <w:r w:rsidRPr="000C3E25" w:rsidDel="00D2437E">
                <w:rPr>
                  <w:rFonts w:ascii="Times New Roman" w:hAnsi="Times New Roman"/>
                  <w:sz w:val="24"/>
                  <w:szCs w:val="24"/>
                </w:rPr>
                <w:delText>C</w:delText>
              </w:r>
            </w:del>
            <w:del w:id="80" w:author="Isabelle Agius" w:date="2016-09-20T14:40:00Z">
              <w:r w:rsidRPr="000C3E25" w:rsidDel="005D6E5F">
                <w:rPr>
                  <w:rFonts w:ascii="Times New Roman" w:hAnsi="Times New Roman"/>
                  <w:sz w:val="24"/>
                  <w:szCs w:val="24"/>
                </w:rPr>
                <w:delText xml:space="preserve">ompliance </w:delText>
              </w:r>
            </w:del>
            <w:del w:id="81" w:author="Isabelle Agius" w:date="2016-07-13T13:25:00Z">
              <w:r w:rsidRPr="000C3E25" w:rsidDel="00D2437E">
                <w:rPr>
                  <w:rFonts w:ascii="Times New Roman" w:hAnsi="Times New Roman"/>
                  <w:sz w:val="24"/>
                  <w:szCs w:val="24"/>
                </w:rPr>
                <w:delText>O</w:delText>
              </w:r>
            </w:del>
            <w:del w:id="82" w:author="Isabelle Agius" w:date="2016-09-20T14:40:00Z">
              <w:r w:rsidRPr="000C3E25" w:rsidDel="005D6E5F">
                <w:rPr>
                  <w:rFonts w:ascii="Times New Roman" w:hAnsi="Times New Roman"/>
                  <w:sz w:val="24"/>
                  <w:szCs w:val="24"/>
                </w:rPr>
                <w:delText xml:space="preserve">fficer to </w:delText>
              </w:r>
            </w:del>
            <w:del w:id="83" w:author="Isabelle Agius" w:date="2016-07-13T13:26:00Z">
              <w:r w:rsidRPr="000C3E25" w:rsidDel="0066627E">
                <w:rPr>
                  <w:rFonts w:ascii="Times New Roman" w:hAnsi="Times New Roman"/>
                  <w:sz w:val="24"/>
                  <w:szCs w:val="24"/>
                </w:rPr>
                <w:delText>confirm to the MFSA that his departure had no regulatory implications or to provide relevant details</w:delText>
              </w:r>
            </w:del>
            <w:del w:id="84" w:author="Isabelle Agius" w:date="2016-09-20T14:40:00Z">
              <w:r w:rsidRPr="000C3E25" w:rsidDel="005D6E5F">
                <w:rPr>
                  <w:rFonts w:ascii="Times New Roman" w:hAnsi="Times New Roman"/>
                  <w:sz w:val="24"/>
                  <w:szCs w:val="24"/>
                </w:rPr>
                <w:delText>, as appropriate. A copy of such request shall be provided to MFSA together with the Scheme’s notification of departure</w:delText>
              </w:r>
            </w:del>
          </w:p>
          <w:p w:rsidR="005D6E5F" w:rsidRDefault="005D6E5F">
            <w:pPr>
              <w:pStyle w:val="ListParagraph"/>
              <w:ind w:left="709"/>
              <w:jc w:val="both"/>
              <w:rPr>
                <w:ins w:id="85" w:author="Isabelle Agius" w:date="2016-09-20T14:40:00Z"/>
              </w:rPr>
              <w:pPrChange w:id="86" w:author="Isabelle Agius" w:date="2016-09-20T14:40:00Z">
                <w:pPr>
                  <w:pStyle w:val="ListParagraph"/>
                  <w:ind w:left="1418"/>
                  <w:jc w:val="both"/>
                </w:pPr>
              </w:pPrChange>
            </w:pPr>
            <w:ins w:id="87" w:author="Isabelle Agius" w:date="2016-09-20T14:40:00Z">
              <w:r>
                <w:t>In particular, the notification submitted by the scheme shall include the following information:</w:t>
              </w:r>
            </w:ins>
          </w:p>
          <w:p w:rsidR="005D6E5F" w:rsidRDefault="005D6E5F" w:rsidP="005D6E5F">
            <w:pPr>
              <w:pStyle w:val="ListParagraph"/>
              <w:numPr>
                <w:ilvl w:val="0"/>
                <w:numId w:val="40"/>
              </w:numPr>
              <w:ind w:left="1276" w:hanging="567"/>
              <w:jc w:val="both"/>
              <w:rPr>
                <w:ins w:id="88" w:author="Isabelle Agius" w:date="2016-09-20T14:40:00Z"/>
              </w:rPr>
            </w:pPr>
            <w:ins w:id="89" w:author="Isabelle Agius" w:date="2016-09-20T14:40:00Z">
              <w:r>
                <w:t>the name and role of the official departing;</w:t>
              </w:r>
            </w:ins>
          </w:p>
          <w:p w:rsidR="005D6E5F" w:rsidRDefault="005D6E5F" w:rsidP="005D6E5F">
            <w:pPr>
              <w:pStyle w:val="ListParagraph"/>
              <w:numPr>
                <w:ilvl w:val="0"/>
                <w:numId w:val="40"/>
              </w:numPr>
              <w:ind w:left="1276" w:hanging="567"/>
              <w:jc w:val="both"/>
              <w:rPr>
                <w:ins w:id="90" w:author="Isabelle Agius" w:date="2016-09-20T14:40:00Z"/>
              </w:rPr>
            </w:pPr>
            <w:ins w:id="91" w:author="Isabelle Agius" w:date="2016-09-20T14:40:00Z">
              <w:r>
                <w:t>the reason of departure i.e. resignation, dismissal, re-organisation etc.;</w:t>
              </w:r>
            </w:ins>
          </w:p>
          <w:p w:rsidR="005D6E5F" w:rsidRDefault="005D6E5F" w:rsidP="005D6E5F">
            <w:pPr>
              <w:pStyle w:val="ListParagraph"/>
              <w:numPr>
                <w:ilvl w:val="0"/>
                <w:numId w:val="40"/>
              </w:numPr>
              <w:ind w:left="1276" w:hanging="567"/>
              <w:jc w:val="both"/>
              <w:rPr>
                <w:ins w:id="92" w:author="Isabelle Agius" w:date="2016-09-20T14:40:00Z"/>
              </w:rPr>
            </w:pPr>
            <w:ins w:id="93" w:author="Isabelle Agius" w:date="2016-09-20T14:40:00Z">
              <w:r>
                <w:t>the effective date of resignation;</w:t>
              </w:r>
            </w:ins>
          </w:p>
          <w:p w:rsidR="005D6E5F" w:rsidRDefault="005D6E5F" w:rsidP="005D6E5F">
            <w:pPr>
              <w:pStyle w:val="ListParagraph"/>
              <w:numPr>
                <w:ilvl w:val="0"/>
                <w:numId w:val="40"/>
              </w:numPr>
              <w:ind w:left="1276" w:hanging="567"/>
              <w:jc w:val="both"/>
              <w:rPr>
                <w:ins w:id="94" w:author="Isabelle Agius" w:date="2016-09-20T14:40:00Z"/>
              </w:rPr>
            </w:pPr>
            <w:proofErr w:type="gramStart"/>
            <w:ins w:id="95" w:author="Isabelle Agius" w:date="2016-09-20T14:40:00Z">
              <w:r>
                <w:t>the</w:t>
              </w:r>
              <w:proofErr w:type="gramEnd"/>
              <w:r>
                <w:t xml:space="preserve"> proposed replacement.</w:t>
              </w:r>
            </w:ins>
          </w:p>
          <w:p w:rsidR="005D6E5F" w:rsidRDefault="005D6E5F" w:rsidP="005D6E5F">
            <w:pPr>
              <w:pStyle w:val="ListParagraph"/>
              <w:ind w:left="1418"/>
              <w:jc w:val="both"/>
              <w:rPr>
                <w:ins w:id="96" w:author="Isabelle Agius" w:date="2016-09-20T14:40:00Z"/>
              </w:rPr>
            </w:pPr>
          </w:p>
          <w:p w:rsidR="005D6E5F" w:rsidRDefault="005D6E5F">
            <w:pPr>
              <w:pStyle w:val="ListParagraph"/>
              <w:ind w:left="709"/>
              <w:jc w:val="both"/>
              <w:rPr>
                <w:ins w:id="97" w:author="Isabelle Agius" w:date="2016-09-20T14:40:00Z"/>
              </w:rPr>
              <w:pPrChange w:id="98" w:author="Isabelle Agius" w:date="2016-09-20T14:40:00Z">
                <w:pPr>
                  <w:pStyle w:val="ListParagraph"/>
                  <w:ind w:left="1418"/>
                  <w:jc w:val="both"/>
                </w:pPr>
              </w:pPrChange>
            </w:pPr>
            <w:ins w:id="99" w:author="Isabelle Agius" w:date="2016-09-20T14:40:00Z">
              <w:r w:rsidRPr="00357479">
                <w:t xml:space="preserve">The </w:t>
              </w:r>
              <w:r>
                <w:t xml:space="preserve">scheme </w:t>
              </w:r>
              <w:r w:rsidRPr="00357479">
                <w:t xml:space="preserve">shall also request the </w:t>
              </w:r>
              <w:r>
                <w:t>d</w:t>
              </w:r>
              <w:r w:rsidRPr="00357479">
                <w:t xml:space="preserve">irector or </w:t>
              </w:r>
              <w:r>
                <w:t>s</w:t>
              </w:r>
              <w:r w:rsidRPr="00357479">
                <w:t xml:space="preserve">enior </w:t>
              </w:r>
              <w:r>
                <w:t>m</w:t>
              </w:r>
              <w:r w:rsidRPr="00357479">
                <w:t>anager</w:t>
              </w:r>
              <w:r>
                <w:t>, portfolio manager, compliance office, money laundering reporting officer and risk manager</w:t>
              </w:r>
              <w:r w:rsidRPr="00357479">
                <w:t xml:space="preserve"> to </w:t>
              </w:r>
              <w:r>
                <w:t>confirm in writing to the MFSA:</w:t>
              </w:r>
            </w:ins>
          </w:p>
          <w:p w:rsidR="005D6E5F" w:rsidRDefault="005D6E5F">
            <w:pPr>
              <w:pStyle w:val="ListParagraph"/>
              <w:numPr>
                <w:ilvl w:val="0"/>
                <w:numId w:val="41"/>
              </w:numPr>
              <w:ind w:left="1276" w:hanging="567"/>
              <w:jc w:val="both"/>
              <w:rPr>
                <w:ins w:id="100" w:author="Isabelle Agius" w:date="2016-09-20T14:40:00Z"/>
              </w:rPr>
              <w:pPrChange w:id="101" w:author="Isabelle Agius" w:date="2016-09-20T14:41:00Z">
                <w:pPr>
                  <w:pStyle w:val="ListParagraph"/>
                  <w:numPr>
                    <w:numId w:val="41"/>
                  </w:numPr>
                  <w:ind w:left="2138" w:hanging="720"/>
                  <w:jc w:val="both"/>
                </w:pPr>
              </w:pPrChange>
            </w:pPr>
            <w:ins w:id="102" w:author="Isabelle Agius" w:date="2016-09-20T14:40:00Z">
              <w:r>
                <w:t>whether the departure has any regulatory implications, or if otherwise, to provide any relevant details;</w:t>
              </w:r>
            </w:ins>
          </w:p>
          <w:p w:rsidR="005D6E5F" w:rsidRDefault="005D6E5F">
            <w:pPr>
              <w:pStyle w:val="ListParagraph"/>
              <w:numPr>
                <w:ilvl w:val="0"/>
                <w:numId w:val="41"/>
              </w:numPr>
              <w:ind w:left="1276" w:hanging="567"/>
              <w:jc w:val="both"/>
              <w:rPr>
                <w:ins w:id="103" w:author="Isabelle Agius" w:date="2016-09-20T14:40:00Z"/>
              </w:rPr>
              <w:pPrChange w:id="104" w:author="Isabelle Agius" w:date="2016-09-20T14:41:00Z">
                <w:pPr>
                  <w:pStyle w:val="ListParagraph"/>
                  <w:numPr>
                    <w:numId w:val="41"/>
                  </w:numPr>
                  <w:ind w:left="2138" w:hanging="720"/>
                  <w:jc w:val="both"/>
                </w:pPr>
              </w:pPrChange>
            </w:pPr>
            <w:proofErr w:type="gramStart"/>
            <w:ins w:id="105" w:author="Isabelle Agius" w:date="2016-09-20T14:40:00Z">
              <w:r>
                <w:t>the</w:t>
              </w:r>
              <w:proofErr w:type="gramEnd"/>
              <w:r>
                <w:t xml:space="preserve"> information required in terms of paragraphs (A) to (C) above. </w:t>
              </w:r>
            </w:ins>
          </w:p>
          <w:p w:rsidR="005D6E5F" w:rsidRDefault="005D6E5F" w:rsidP="005D6E5F">
            <w:pPr>
              <w:pStyle w:val="ListParagraph"/>
              <w:ind w:left="1418"/>
              <w:jc w:val="both"/>
              <w:rPr>
                <w:ins w:id="106" w:author="Isabelle Agius" w:date="2016-09-20T14:40:00Z"/>
              </w:rPr>
            </w:pPr>
          </w:p>
          <w:p w:rsidR="005D6E5F" w:rsidRDefault="005D6E5F" w:rsidP="005D6E5F">
            <w:pPr>
              <w:pStyle w:val="ListParagraph"/>
              <w:ind w:left="709"/>
              <w:jc w:val="both"/>
              <w:rPr>
                <w:ins w:id="107" w:author="Isabelle Agius" w:date="2016-09-20T14:40:00Z"/>
              </w:rPr>
            </w:pPr>
            <w:ins w:id="108" w:author="Isabelle Agius" w:date="2016-09-20T14:40:00Z">
              <w:r>
                <w:lastRenderedPageBreak/>
                <w:t xml:space="preserve">A copy of the scheme’s request to the departing official shall be provided to MFSA together with the scheme’s notification of departure. </w:t>
              </w:r>
            </w:ins>
          </w:p>
          <w:p w:rsidR="005D6E5F" w:rsidRDefault="005D6E5F" w:rsidP="005D6E5F">
            <w:pPr>
              <w:pStyle w:val="ListParagraph"/>
              <w:ind w:left="709"/>
              <w:jc w:val="both"/>
              <w:rPr>
                <w:ins w:id="109" w:author="Isabelle Agius" w:date="2016-09-20T14:40:00Z"/>
              </w:rPr>
            </w:pPr>
          </w:p>
          <w:p w:rsidR="005D6E5F" w:rsidRDefault="005D6E5F" w:rsidP="005D6E5F">
            <w:pPr>
              <w:pStyle w:val="ListParagraph"/>
              <w:ind w:left="709"/>
              <w:jc w:val="both"/>
              <w:rPr>
                <w:ins w:id="110" w:author="Isabelle Agius" w:date="2016-09-20T14:40:00Z"/>
              </w:rPr>
            </w:pPr>
            <w:ins w:id="111" w:author="Isabelle Agius" w:date="2016-09-20T14:40:00Z">
              <w:r>
                <w:t xml:space="preserve">An e-mail notification of resignation shall be sent to the MFSA on </w:t>
              </w:r>
              <w:r>
                <w:fldChar w:fldCharType="begin"/>
              </w:r>
              <w:r>
                <w:instrText xml:space="preserve"> HYPERLINK "mailto:ausecurities@mfsa.com.mt" </w:instrText>
              </w:r>
              <w:r>
                <w:fldChar w:fldCharType="separate"/>
              </w:r>
              <w:r w:rsidRPr="00F54A8F">
                <w:rPr>
                  <w:rStyle w:val="Hyperlink"/>
                </w:rPr>
                <w:t>ausecurities@mfsa.com.mt</w:t>
              </w:r>
              <w:r>
                <w:fldChar w:fldCharType="end"/>
              </w:r>
              <w:r>
                <w:t xml:space="preserve">. This e-mail shall be followed up by the submission of original and hard copies to the MFSA. </w:t>
              </w:r>
            </w:ins>
          </w:p>
          <w:p w:rsidR="005D6E5F" w:rsidRDefault="005D6E5F" w:rsidP="005D6E5F">
            <w:pPr>
              <w:pStyle w:val="ListParagraph"/>
              <w:ind w:left="709"/>
              <w:jc w:val="both"/>
              <w:rPr>
                <w:ins w:id="112" w:author="Isabelle Agius" w:date="2016-09-20T14:40:00Z"/>
              </w:rPr>
            </w:pPr>
          </w:p>
          <w:p w:rsidR="000C3E25" w:rsidRPr="005D6E5F" w:rsidRDefault="005D6E5F" w:rsidP="005D6E5F">
            <w:pPr>
              <w:pStyle w:val="ListParagraph"/>
              <w:ind w:left="709"/>
              <w:jc w:val="both"/>
            </w:pPr>
            <w:ins w:id="113" w:author="Isabelle Agius" w:date="2016-09-20T14:40:00Z">
              <w:r>
                <w:t xml:space="preserve">The scheme shall ensure that the relevant forms related to the departure and approval of officials, where applicable, are filed with the Registry of Companies. </w:t>
              </w:r>
            </w:ins>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5D6E5F">
            <w:pPr>
              <w:pStyle w:val="BodyTextIndent2"/>
              <w:numPr>
                <w:ilvl w:val="1"/>
                <w:numId w:val="20"/>
              </w:numPr>
              <w:tabs>
                <w:tab w:val="clear" w:pos="426"/>
                <w:tab w:val="clear" w:pos="1134"/>
              </w:tabs>
              <w:ind w:left="692" w:hanging="709"/>
              <w:rPr>
                <w:rFonts w:ascii="Times New Roman" w:hAnsi="Times New Roman"/>
                <w:b/>
                <w:sz w:val="24"/>
                <w:szCs w:val="24"/>
              </w:rPr>
            </w:pPr>
            <w:r w:rsidRPr="000C3E25">
              <w:rPr>
                <w:rFonts w:ascii="Times New Roman" w:hAnsi="Times New Roman"/>
                <w:sz w:val="24"/>
                <w:szCs w:val="24"/>
              </w:rPr>
              <w:t xml:space="preserve">The Scheme shall request its </w:t>
            </w:r>
            <w:ins w:id="114" w:author="Isabelle Agius" w:date="2016-07-13T13:26:00Z">
              <w:r w:rsidR="0066627E">
                <w:rPr>
                  <w:rFonts w:ascii="Times New Roman" w:hAnsi="Times New Roman"/>
                  <w:sz w:val="24"/>
                  <w:szCs w:val="24"/>
                </w:rPr>
                <w:t>c</w:t>
              </w:r>
            </w:ins>
            <w:r w:rsidRPr="000C3E25">
              <w:rPr>
                <w:rFonts w:ascii="Times New Roman" w:hAnsi="Times New Roman"/>
                <w:sz w:val="24"/>
                <w:szCs w:val="24"/>
              </w:rPr>
              <w:t xml:space="preserve">ompliance </w:t>
            </w:r>
            <w:ins w:id="115" w:author="Isabelle Agius" w:date="2016-07-13T13:26:00Z">
              <w:r w:rsidR="0066627E">
                <w:rPr>
                  <w:rFonts w:ascii="Times New Roman" w:hAnsi="Times New Roman"/>
                  <w:sz w:val="24"/>
                  <w:szCs w:val="24"/>
                </w:rPr>
                <w:t>o</w:t>
              </w:r>
            </w:ins>
            <w:r w:rsidRPr="000C3E25">
              <w:rPr>
                <w:rFonts w:ascii="Times New Roman" w:hAnsi="Times New Roman"/>
                <w:sz w:val="24"/>
                <w:szCs w:val="24"/>
              </w:rPr>
              <w:t xml:space="preserve">fficer to prepare a “Compliance Report” at least on a six monthly basis, which </w:t>
            </w:r>
            <w:ins w:id="116" w:author="Isabelle Agius" w:date="2016-07-13T13:27:00Z">
              <w:r w:rsidR="0066627E">
                <w:rPr>
                  <w:rFonts w:ascii="Times New Roman" w:hAnsi="Times New Roman"/>
                  <w:sz w:val="24"/>
                  <w:szCs w:val="24"/>
                </w:rPr>
                <w:t xml:space="preserve">shall be presented to the governing body of the </w:t>
              </w:r>
            </w:ins>
            <w:del w:id="117" w:author="Isabelle Agius" w:date="2016-07-13T13:27:00Z">
              <w:r w:rsidRPr="000C3E25" w:rsidDel="0066627E">
                <w:rPr>
                  <w:rFonts w:ascii="Times New Roman" w:hAnsi="Times New Roman"/>
                  <w:sz w:val="24"/>
                  <w:szCs w:val="24"/>
                </w:rPr>
                <w:delText xml:space="preserve">in the case of a </w:delText>
              </w:r>
            </w:del>
            <w:r w:rsidRPr="000C3E25">
              <w:rPr>
                <w:rFonts w:ascii="Times New Roman" w:hAnsi="Times New Roman"/>
                <w:sz w:val="24"/>
                <w:szCs w:val="24"/>
              </w:rPr>
              <w:t>Scheme</w:t>
            </w:r>
            <w:ins w:id="118" w:author="Isabelle Agius" w:date="2016-07-13T13:27:00Z">
              <w:r w:rsidR="0066627E">
                <w:rPr>
                  <w:rFonts w:ascii="Times New Roman" w:hAnsi="Times New Roman"/>
                  <w:sz w:val="24"/>
                  <w:szCs w:val="24"/>
                </w:rPr>
                <w:t>.</w:t>
              </w:r>
            </w:ins>
            <w:del w:id="119" w:author="Isabelle Agius" w:date="2016-07-13T13:27:00Z">
              <w:r w:rsidRPr="000C3E25" w:rsidDel="0066627E">
                <w:rPr>
                  <w:rFonts w:ascii="Times New Roman" w:hAnsi="Times New Roman"/>
                  <w:sz w:val="24"/>
                  <w:szCs w:val="24"/>
                </w:rPr>
                <w:delText xml:space="preserve"> taking the form of:</w:delText>
              </w:r>
            </w:del>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772"/>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5D6E5F">
            <w:pPr>
              <w:pStyle w:val="BodyTextIndent2"/>
              <w:numPr>
                <w:ilvl w:val="1"/>
                <w:numId w:val="20"/>
              </w:numPr>
              <w:tabs>
                <w:tab w:val="clear" w:pos="426"/>
                <w:tab w:val="clear" w:pos="1134"/>
              </w:tabs>
              <w:ind w:left="692" w:hanging="709"/>
              <w:rPr>
                <w:szCs w:val="24"/>
              </w:rPr>
            </w:pPr>
            <w:r w:rsidRPr="0066627E">
              <w:rPr>
                <w:rFonts w:ascii="Times New Roman" w:hAnsi="Times New Roman"/>
                <w:sz w:val="24"/>
                <w:szCs w:val="24"/>
              </w:rPr>
              <w:t xml:space="preserve">The “Compliance Report” </w:t>
            </w:r>
            <w:del w:id="120" w:author="Isabelle Agius" w:date="2016-07-14T09:08:00Z">
              <w:r w:rsidRPr="0066627E" w:rsidDel="0093209A">
                <w:rPr>
                  <w:rFonts w:ascii="Times New Roman" w:hAnsi="Times New Roman"/>
                  <w:sz w:val="24"/>
                  <w:szCs w:val="24"/>
                </w:rPr>
                <w:delText xml:space="preserve">should </w:delText>
              </w:r>
            </w:del>
            <w:ins w:id="121" w:author="Isabelle Agius" w:date="2016-07-14T09:08:00Z">
              <w:r w:rsidR="0093209A">
                <w:rPr>
                  <w:rFonts w:ascii="Times New Roman" w:hAnsi="Times New Roman"/>
                  <w:sz w:val="24"/>
                  <w:szCs w:val="24"/>
                </w:rPr>
                <w:t>shall</w:t>
              </w:r>
              <w:r w:rsidR="0093209A" w:rsidRPr="0066627E">
                <w:rPr>
                  <w:rFonts w:ascii="Times New Roman" w:hAnsi="Times New Roman"/>
                  <w:sz w:val="24"/>
                  <w:szCs w:val="24"/>
                </w:rPr>
                <w:t xml:space="preserve"> </w:t>
              </w:r>
            </w:ins>
            <w:r w:rsidRPr="0066627E">
              <w:rPr>
                <w:rFonts w:ascii="Times New Roman" w:hAnsi="Times New Roman"/>
                <w:sz w:val="24"/>
                <w:szCs w:val="24"/>
              </w:rPr>
              <w:t>indicate any:</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ind w:left="772"/>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5D6E5F">
            <w:pPr>
              <w:numPr>
                <w:ilvl w:val="0"/>
                <w:numId w:val="7"/>
              </w:numPr>
              <w:tabs>
                <w:tab w:val="clear" w:pos="1800"/>
              </w:tabs>
              <w:ind w:left="1242" w:hanging="539"/>
              <w:rPr>
                <w:szCs w:val="24"/>
              </w:rPr>
            </w:pPr>
            <w:r w:rsidRPr="000C3E25">
              <w:rPr>
                <w:szCs w:val="24"/>
              </w:rPr>
              <w:t xml:space="preserve">breaches to the </w:t>
            </w:r>
            <w:ins w:id="122" w:author="Isabelle Agius" w:date="2016-07-13T13:28:00Z">
              <w:r w:rsidR="0066627E">
                <w:rPr>
                  <w:szCs w:val="24"/>
                </w:rPr>
                <w:t>i</w:t>
              </w:r>
            </w:ins>
            <w:r w:rsidRPr="000C3E25">
              <w:rPr>
                <w:szCs w:val="24"/>
              </w:rPr>
              <w:t xml:space="preserve">nvestment and </w:t>
            </w:r>
            <w:r w:rsidR="0066627E">
              <w:rPr>
                <w:szCs w:val="24"/>
              </w:rPr>
              <w:t>b</w:t>
            </w:r>
            <w:r w:rsidRPr="000C3E25">
              <w:rPr>
                <w:szCs w:val="24"/>
              </w:rPr>
              <w:t xml:space="preserve">orrowing </w:t>
            </w:r>
            <w:r w:rsidR="0066627E">
              <w:rPr>
                <w:szCs w:val="24"/>
              </w:rPr>
              <w:t>r</w:t>
            </w:r>
            <w:r w:rsidRPr="000C3E25">
              <w:rPr>
                <w:szCs w:val="24"/>
              </w:rPr>
              <w:t xml:space="preserve">estrictions; </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66627E" w:rsidP="005D6E5F">
            <w:pPr>
              <w:numPr>
                <w:ilvl w:val="0"/>
                <w:numId w:val="7"/>
              </w:numPr>
              <w:tabs>
                <w:tab w:val="clear" w:pos="1800"/>
              </w:tabs>
              <w:ind w:left="1242" w:hanging="539"/>
              <w:rPr>
                <w:szCs w:val="24"/>
              </w:rPr>
            </w:pPr>
            <w:ins w:id="123" w:author="Isabelle Agius" w:date="2016-07-13T13:29:00Z">
              <w:r>
                <w:rPr>
                  <w:szCs w:val="24"/>
                </w:rPr>
                <w:t>breaches to the Rules outlined in this Rulebook;</w:t>
              </w:r>
            </w:ins>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numPr>
                <w:ilvl w:val="0"/>
                <w:numId w:val="7"/>
              </w:numPr>
              <w:tabs>
                <w:tab w:val="clear" w:pos="1800"/>
              </w:tabs>
              <w:ind w:left="1242" w:hanging="539"/>
              <w:rPr>
                <w:szCs w:val="24"/>
              </w:rPr>
            </w:pPr>
            <w:r w:rsidRPr="000C3E25">
              <w:rPr>
                <w:szCs w:val="24"/>
              </w:rPr>
              <w:t>complaints from unit holders in the Scheme and the manner in which these have been handled;</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numPr>
                <w:ilvl w:val="0"/>
                <w:numId w:val="7"/>
              </w:numPr>
              <w:tabs>
                <w:tab w:val="clear" w:pos="1800"/>
              </w:tabs>
              <w:ind w:left="1242" w:hanging="539"/>
              <w:rPr>
                <w:szCs w:val="24"/>
              </w:rPr>
            </w:pPr>
            <w:r w:rsidRPr="000C3E25">
              <w:rPr>
                <w:szCs w:val="24"/>
              </w:rPr>
              <w:t xml:space="preserve">material valuation errors (higher than 0.5% of </w:t>
            </w:r>
            <w:smartTag w:uri="urn:schemas-microsoft-com:office:smarttags" w:element="stockticker">
              <w:r w:rsidRPr="000C3E25">
                <w:rPr>
                  <w:szCs w:val="24"/>
                </w:rPr>
                <w:t>NAV</w:t>
              </w:r>
            </w:smartTag>
            <w:r w:rsidRPr="000C3E25">
              <w:rPr>
                <w:szCs w:val="24"/>
              </w:rPr>
              <w:t xml:space="preserve">) and the manner in which these have been handled; and </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numPr>
                <w:ilvl w:val="0"/>
                <w:numId w:val="7"/>
              </w:numPr>
              <w:tabs>
                <w:tab w:val="clear" w:pos="1800"/>
              </w:tabs>
              <w:ind w:left="1242" w:hanging="539"/>
              <w:rPr>
                <w:szCs w:val="24"/>
              </w:rPr>
            </w:pPr>
            <w:proofErr w:type="gramStart"/>
            <w:r w:rsidRPr="000C3E25">
              <w:rPr>
                <w:szCs w:val="24"/>
              </w:rPr>
              <w:t>material</w:t>
            </w:r>
            <w:proofErr w:type="gramEnd"/>
            <w:r w:rsidRPr="000C3E25">
              <w:rPr>
                <w:szCs w:val="24"/>
              </w:rPr>
              <w:t xml:space="preserve"> compliance issues during the period covered by the Compliance Report.</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pStyle w:val="BodyTextIndent2"/>
              <w:rPr>
                <w:rFonts w:ascii="Times New Roman" w:hAnsi="Times New Roman"/>
                <w:sz w:val="24"/>
                <w:szCs w:val="24"/>
              </w:rPr>
            </w:pPr>
          </w:p>
        </w:tc>
        <w:tc>
          <w:tcPr>
            <w:tcW w:w="236" w:type="dxa"/>
          </w:tcPr>
          <w:p w:rsidR="000C3E25" w:rsidRPr="000C3E25" w:rsidRDefault="000C3E25" w:rsidP="000C3E25">
            <w:pPr>
              <w:pStyle w:val="BodyTextIndent2"/>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5D6E5F">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ab/>
              <w:t xml:space="preserve">The “Compliance Report” </w:t>
            </w:r>
            <w:del w:id="124" w:author="Isabelle Agius" w:date="2016-07-14T09:08:00Z">
              <w:r w:rsidRPr="000C3E25" w:rsidDel="0093209A">
                <w:rPr>
                  <w:rFonts w:ascii="Times New Roman" w:hAnsi="Times New Roman"/>
                  <w:sz w:val="24"/>
                  <w:szCs w:val="24"/>
                </w:rPr>
                <w:delText xml:space="preserve">should </w:delText>
              </w:r>
            </w:del>
            <w:ins w:id="125" w:author="Isabelle Agius" w:date="2016-07-14T09:08:00Z">
              <w:r w:rsidR="0093209A">
                <w:rPr>
                  <w:rFonts w:ascii="Times New Roman" w:hAnsi="Times New Roman"/>
                  <w:sz w:val="24"/>
                  <w:szCs w:val="24"/>
                </w:rPr>
                <w:t>shall</w:t>
              </w:r>
              <w:r w:rsidR="0093209A" w:rsidRPr="000C3E25">
                <w:rPr>
                  <w:rFonts w:ascii="Times New Roman" w:hAnsi="Times New Roman"/>
                  <w:sz w:val="24"/>
                  <w:szCs w:val="24"/>
                </w:rPr>
                <w:t xml:space="preserve"> </w:t>
              </w:r>
            </w:ins>
            <w:r w:rsidRPr="000C3E25">
              <w:rPr>
                <w:rFonts w:ascii="Times New Roman" w:hAnsi="Times New Roman"/>
                <w:sz w:val="24"/>
                <w:szCs w:val="24"/>
              </w:rPr>
              <w:t xml:space="preserve">also include a confirmation that all the local </w:t>
            </w:r>
            <w:r w:rsidR="0066627E">
              <w:rPr>
                <w:rFonts w:ascii="Times New Roman" w:hAnsi="Times New Roman"/>
                <w:sz w:val="24"/>
                <w:szCs w:val="24"/>
              </w:rPr>
              <w:t>p</w:t>
            </w:r>
            <w:r w:rsidRPr="000C3E25">
              <w:rPr>
                <w:rFonts w:ascii="Times New Roman" w:hAnsi="Times New Roman"/>
                <w:sz w:val="24"/>
                <w:szCs w:val="24"/>
              </w:rPr>
              <w:t xml:space="preserve">revention of </w:t>
            </w:r>
            <w:r w:rsidR="0066627E">
              <w:rPr>
                <w:rFonts w:ascii="Times New Roman" w:hAnsi="Times New Roman"/>
                <w:sz w:val="24"/>
                <w:szCs w:val="24"/>
              </w:rPr>
              <w:t>m</w:t>
            </w:r>
            <w:r w:rsidRPr="000C3E25">
              <w:rPr>
                <w:rFonts w:ascii="Times New Roman" w:hAnsi="Times New Roman"/>
                <w:sz w:val="24"/>
                <w:szCs w:val="24"/>
              </w:rPr>
              <w:t xml:space="preserve">oney </w:t>
            </w:r>
            <w:r w:rsidR="0066627E">
              <w:rPr>
                <w:rFonts w:ascii="Times New Roman" w:hAnsi="Times New Roman"/>
                <w:sz w:val="24"/>
                <w:szCs w:val="24"/>
              </w:rPr>
              <w:t>l</w:t>
            </w:r>
            <w:r w:rsidRPr="000C3E25">
              <w:rPr>
                <w:rFonts w:ascii="Times New Roman" w:hAnsi="Times New Roman"/>
                <w:sz w:val="24"/>
                <w:szCs w:val="24"/>
              </w:rPr>
              <w:t xml:space="preserve">aundering requirements </w:t>
            </w:r>
            <w:proofErr w:type="gramStart"/>
            <w:r w:rsidRPr="000C3E25">
              <w:rPr>
                <w:rFonts w:ascii="Times New Roman" w:hAnsi="Times New Roman"/>
                <w:sz w:val="24"/>
                <w:szCs w:val="24"/>
              </w:rPr>
              <w:t>have</w:t>
            </w:r>
            <w:proofErr w:type="gramEnd"/>
            <w:r w:rsidRPr="000C3E25">
              <w:rPr>
                <w:rFonts w:ascii="Times New Roman" w:hAnsi="Times New Roman"/>
                <w:sz w:val="24"/>
                <w:szCs w:val="24"/>
              </w:rPr>
              <w:t xml:space="preserve"> been satisfied. This confirmation </w:t>
            </w:r>
            <w:r w:rsidR="0093209A">
              <w:rPr>
                <w:rFonts w:ascii="Times New Roman" w:hAnsi="Times New Roman"/>
                <w:sz w:val="24"/>
                <w:szCs w:val="24"/>
              </w:rPr>
              <w:t>shall</w:t>
            </w:r>
            <w:r w:rsidR="0093209A" w:rsidRPr="000C3E25">
              <w:rPr>
                <w:rFonts w:ascii="Times New Roman" w:hAnsi="Times New Roman"/>
                <w:sz w:val="24"/>
                <w:szCs w:val="24"/>
              </w:rPr>
              <w:t xml:space="preserve"> </w:t>
            </w:r>
            <w:r w:rsidRPr="000C3E25">
              <w:rPr>
                <w:rFonts w:ascii="Times New Roman" w:hAnsi="Times New Roman"/>
                <w:sz w:val="24"/>
                <w:szCs w:val="24"/>
              </w:rPr>
              <w:t xml:space="preserve">be obtained from the Scheme’s </w:t>
            </w:r>
            <w:r w:rsidR="0066627E">
              <w:rPr>
                <w:rFonts w:ascii="Times New Roman" w:hAnsi="Times New Roman"/>
                <w:sz w:val="24"/>
                <w:szCs w:val="24"/>
              </w:rPr>
              <w:t>m</w:t>
            </w:r>
            <w:r w:rsidRPr="000C3E25">
              <w:rPr>
                <w:rFonts w:ascii="Times New Roman" w:hAnsi="Times New Roman"/>
                <w:sz w:val="24"/>
                <w:szCs w:val="24"/>
              </w:rPr>
              <w:t xml:space="preserve">oney </w:t>
            </w:r>
            <w:r w:rsidR="0066627E">
              <w:rPr>
                <w:rFonts w:ascii="Times New Roman" w:hAnsi="Times New Roman"/>
                <w:sz w:val="24"/>
                <w:szCs w:val="24"/>
              </w:rPr>
              <w:t>l</w:t>
            </w:r>
            <w:r w:rsidRPr="000C3E25">
              <w:rPr>
                <w:rFonts w:ascii="Times New Roman" w:hAnsi="Times New Roman"/>
                <w:sz w:val="24"/>
                <w:szCs w:val="24"/>
              </w:rPr>
              <w:t xml:space="preserve">aundering </w:t>
            </w:r>
            <w:r w:rsidR="0066627E">
              <w:rPr>
                <w:rFonts w:ascii="Times New Roman" w:hAnsi="Times New Roman"/>
                <w:sz w:val="24"/>
                <w:szCs w:val="24"/>
              </w:rPr>
              <w:t>r</w:t>
            </w:r>
            <w:r w:rsidRPr="000C3E25">
              <w:rPr>
                <w:rFonts w:ascii="Times New Roman" w:hAnsi="Times New Roman"/>
                <w:sz w:val="24"/>
                <w:szCs w:val="24"/>
              </w:rPr>
              <w:t xml:space="preserve">eporting </w:t>
            </w:r>
            <w:r w:rsidR="0066627E">
              <w:rPr>
                <w:rFonts w:ascii="Times New Roman" w:hAnsi="Times New Roman"/>
                <w:sz w:val="24"/>
                <w:szCs w:val="24"/>
              </w:rPr>
              <w:t>o</w:t>
            </w:r>
            <w:r w:rsidRPr="000C3E25">
              <w:rPr>
                <w:rFonts w:ascii="Times New Roman" w:hAnsi="Times New Roman"/>
                <w:sz w:val="24"/>
                <w:szCs w:val="24"/>
              </w:rPr>
              <w:t>fficer</w:t>
            </w:r>
            <w:r w:rsidRPr="000C3E25">
              <w:rPr>
                <w:rFonts w:ascii="Times New Roman" w:hAnsi="Times New Roman"/>
                <w:kern w:val="0"/>
                <w:sz w:val="24"/>
                <w:szCs w:val="24"/>
              </w:rPr>
              <w:t>.</w:t>
            </w:r>
          </w:p>
        </w:tc>
        <w:tc>
          <w:tcPr>
            <w:tcW w:w="236" w:type="dxa"/>
          </w:tcPr>
          <w:p w:rsidR="000C3E25" w:rsidRPr="000C3E25" w:rsidRDefault="000C3E25" w:rsidP="000C3E25">
            <w:pPr>
              <w:pStyle w:val="BodyTextIndent2"/>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pStyle w:val="BodyTextIndent2"/>
              <w:ind w:left="-17" w:firstLine="0"/>
              <w:rPr>
                <w:rFonts w:ascii="Times New Roman" w:hAnsi="Times New Roman"/>
                <w:sz w:val="24"/>
                <w:szCs w:val="24"/>
              </w:rPr>
            </w:pPr>
          </w:p>
        </w:tc>
        <w:tc>
          <w:tcPr>
            <w:tcW w:w="236" w:type="dxa"/>
          </w:tcPr>
          <w:p w:rsidR="000C3E25" w:rsidRPr="000C3E25" w:rsidRDefault="000C3E25" w:rsidP="000C3E25">
            <w:pPr>
              <w:pStyle w:val="BodyTextIndent2"/>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93209A">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A copy of the “Compliance Report” </w:t>
            </w:r>
            <w:r w:rsidR="0093209A">
              <w:rPr>
                <w:rFonts w:ascii="Times New Roman" w:hAnsi="Times New Roman"/>
                <w:sz w:val="24"/>
                <w:szCs w:val="24"/>
              </w:rPr>
              <w:t>shall</w:t>
            </w:r>
            <w:r w:rsidR="0093209A" w:rsidRPr="000C3E25">
              <w:rPr>
                <w:rFonts w:ascii="Times New Roman" w:hAnsi="Times New Roman"/>
                <w:sz w:val="24"/>
                <w:szCs w:val="24"/>
              </w:rPr>
              <w:t xml:space="preserve"> </w:t>
            </w:r>
            <w:r w:rsidRPr="000C3E25">
              <w:rPr>
                <w:rFonts w:ascii="Times New Roman" w:hAnsi="Times New Roman"/>
                <w:sz w:val="24"/>
                <w:szCs w:val="24"/>
              </w:rPr>
              <w:t xml:space="preserve">be held in Malta at the registered office of the Scheme and made available to the MFSA during </w:t>
            </w:r>
            <w:r w:rsidR="0066627E">
              <w:rPr>
                <w:rFonts w:ascii="Times New Roman" w:hAnsi="Times New Roman"/>
                <w:sz w:val="24"/>
                <w:szCs w:val="24"/>
              </w:rPr>
              <w:t>c</w:t>
            </w:r>
            <w:r w:rsidRPr="000C3E25">
              <w:rPr>
                <w:rFonts w:ascii="Times New Roman" w:hAnsi="Times New Roman"/>
                <w:sz w:val="24"/>
                <w:szCs w:val="24"/>
              </w:rPr>
              <w:t xml:space="preserve">ompliance </w:t>
            </w:r>
            <w:r w:rsidR="0066627E">
              <w:rPr>
                <w:rFonts w:ascii="Times New Roman" w:hAnsi="Times New Roman"/>
                <w:sz w:val="24"/>
                <w:szCs w:val="24"/>
              </w:rPr>
              <w:t>v</w:t>
            </w:r>
            <w:r w:rsidRPr="000C3E25">
              <w:rPr>
                <w:rFonts w:ascii="Times New Roman" w:hAnsi="Times New Roman"/>
                <w:sz w:val="24"/>
                <w:szCs w:val="24"/>
              </w:rPr>
              <w:t>isits.</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66627E" w:rsidP="000C3E25">
            <w:pPr>
              <w:ind w:left="-17"/>
              <w:rPr>
                <w:b/>
                <w:szCs w:val="24"/>
              </w:rPr>
            </w:pPr>
            <w:ins w:id="126" w:author="Isabelle Agius" w:date="2016-07-13T13:30:00Z">
              <w:r>
                <w:rPr>
                  <w:b/>
                  <w:szCs w:val="24"/>
                </w:rPr>
                <w:t>Money laundering reporting officer</w:t>
              </w:r>
            </w:ins>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5D6E5F">
            <w:pPr>
              <w:pStyle w:val="BodyTextIndent2"/>
              <w:numPr>
                <w:ilvl w:val="1"/>
                <w:numId w:val="20"/>
              </w:numPr>
              <w:tabs>
                <w:tab w:val="clear" w:pos="426"/>
                <w:tab w:val="clear" w:pos="1134"/>
              </w:tabs>
              <w:ind w:left="692" w:hanging="709"/>
              <w:rPr>
                <w:rFonts w:ascii="Times New Roman" w:hAnsi="Times New Roman"/>
                <w:b/>
                <w:sz w:val="24"/>
                <w:szCs w:val="24"/>
              </w:rPr>
            </w:pPr>
            <w:r w:rsidRPr="000C3E25">
              <w:rPr>
                <w:rFonts w:ascii="Times New Roman" w:hAnsi="Times New Roman"/>
                <w:kern w:val="0"/>
                <w:sz w:val="24"/>
                <w:szCs w:val="24"/>
              </w:rPr>
              <w:t xml:space="preserve">Responsibility for the Scheme’s compliance with its </w:t>
            </w:r>
            <w:ins w:id="127" w:author="Isabelle Agius" w:date="2016-07-13T13:31:00Z">
              <w:r w:rsidR="0066627E">
                <w:rPr>
                  <w:rFonts w:ascii="Times New Roman" w:hAnsi="Times New Roman"/>
                  <w:kern w:val="0"/>
                  <w:sz w:val="24"/>
                  <w:szCs w:val="24"/>
                </w:rPr>
                <w:t>p</w:t>
              </w:r>
            </w:ins>
            <w:del w:id="128" w:author="Isabelle Agius" w:date="2016-07-13T13:31:00Z">
              <w:r w:rsidRPr="000C3E25" w:rsidDel="0066627E">
                <w:rPr>
                  <w:rFonts w:ascii="Times New Roman" w:hAnsi="Times New Roman"/>
                  <w:kern w:val="0"/>
                  <w:sz w:val="24"/>
                  <w:szCs w:val="24"/>
                </w:rPr>
                <w:delText>P</w:delText>
              </w:r>
            </w:del>
            <w:r w:rsidRPr="000C3E25">
              <w:rPr>
                <w:rFonts w:ascii="Times New Roman" w:hAnsi="Times New Roman"/>
                <w:kern w:val="0"/>
                <w:sz w:val="24"/>
                <w:szCs w:val="24"/>
              </w:rPr>
              <w:t xml:space="preserve">revention of </w:t>
            </w:r>
            <w:del w:id="129" w:author="Isabelle Agius" w:date="2016-07-13T13:31:00Z">
              <w:r w:rsidRPr="000C3E25" w:rsidDel="0066627E">
                <w:rPr>
                  <w:rFonts w:ascii="Times New Roman" w:hAnsi="Times New Roman"/>
                  <w:kern w:val="0"/>
                  <w:sz w:val="24"/>
                  <w:szCs w:val="24"/>
                </w:rPr>
                <w:delText>M</w:delText>
              </w:r>
            </w:del>
            <w:ins w:id="130" w:author="Isabelle Agius" w:date="2016-07-13T13:31:00Z">
              <w:r w:rsidR="0066627E">
                <w:rPr>
                  <w:rFonts w:ascii="Times New Roman" w:hAnsi="Times New Roman"/>
                  <w:kern w:val="0"/>
                  <w:sz w:val="24"/>
                  <w:szCs w:val="24"/>
                </w:rPr>
                <w:t>m</w:t>
              </w:r>
            </w:ins>
            <w:r w:rsidRPr="000C3E25">
              <w:rPr>
                <w:rFonts w:ascii="Times New Roman" w:hAnsi="Times New Roman"/>
                <w:kern w:val="0"/>
                <w:sz w:val="24"/>
                <w:szCs w:val="24"/>
              </w:rPr>
              <w:t xml:space="preserve">oney </w:t>
            </w:r>
            <w:del w:id="131" w:author="Isabelle Agius" w:date="2016-07-13T13:31:00Z">
              <w:r w:rsidRPr="000C3E25" w:rsidDel="0066627E">
                <w:rPr>
                  <w:rFonts w:ascii="Times New Roman" w:hAnsi="Times New Roman"/>
                  <w:kern w:val="0"/>
                  <w:sz w:val="24"/>
                  <w:szCs w:val="24"/>
                </w:rPr>
                <w:delText>L</w:delText>
              </w:r>
            </w:del>
            <w:ins w:id="132" w:author="Isabelle Agius" w:date="2016-07-13T13:31:00Z">
              <w:r w:rsidR="0066627E">
                <w:rPr>
                  <w:rFonts w:ascii="Times New Roman" w:hAnsi="Times New Roman"/>
                  <w:kern w:val="0"/>
                  <w:sz w:val="24"/>
                  <w:szCs w:val="24"/>
                </w:rPr>
                <w:t>l</w:t>
              </w:r>
            </w:ins>
            <w:r w:rsidRPr="000C3E25">
              <w:rPr>
                <w:rFonts w:ascii="Times New Roman" w:hAnsi="Times New Roman"/>
                <w:kern w:val="0"/>
                <w:sz w:val="24"/>
                <w:szCs w:val="24"/>
              </w:rPr>
              <w:t xml:space="preserve">aundering obligations rests with the </w:t>
            </w:r>
            <w:ins w:id="133" w:author="Isabelle Agius" w:date="2016-07-13T13:31:00Z">
              <w:r w:rsidR="0066627E">
                <w:rPr>
                  <w:rFonts w:ascii="Times New Roman" w:hAnsi="Times New Roman"/>
                  <w:kern w:val="0"/>
                  <w:sz w:val="24"/>
                  <w:szCs w:val="24"/>
                </w:rPr>
                <w:t xml:space="preserve">governing body of the Scheme. </w:t>
              </w:r>
            </w:ins>
            <w:del w:id="134" w:author="Isabelle Agius" w:date="2016-07-13T13:31:00Z">
              <w:r w:rsidRPr="000C3E25" w:rsidDel="0066627E">
                <w:rPr>
                  <w:rFonts w:ascii="Times New Roman" w:hAnsi="Times New Roman"/>
                  <w:kern w:val="0"/>
                  <w:sz w:val="24"/>
                  <w:szCs w:val="24"/>
                </w:rPr>
                <w:delText>Board of Directors in the case of a Scheme set up as an investment company; with the General Partner(s) in the case of a Scheme set up as a limited partnership; or with the Manager in the case of a Scheme set up as a unit trust or a common contractual fund.</w:delText>
              </w:r>
            </w:del>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kern w:val="0"/>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5D6E5F">
            <w:pPr>
              <w:pStyle w:val="BodyTextIndent2"/>
              <w:numPr>
                <w:ilvl w:val="1"/>
                <w:numId w:val="20"/>
              </w:numPr>
              <w:tabs>
                <w:tab w:val="clear" w:pos="426"/>
                <w:tab w:val="clear" w:pos="1134"/>
              </w:tabs>
              <w:ind w:left="692" w:hanging="709"/>
              <w:rPr>
                <w:rFonts w:ascii="Times New Roman" w:hAnsi="Times New Roman"/>
                <w:kern w:val="0"/>
                <w:sz w:val="24"/>
                <w:szCs w:val="24"/>
              </w:rPr>
            </w:pPr>
            <w:r w:rsidRPr="000C3E25">
              <w:rPr>
                <w:rFonts w:ascii="Times New Roman" w:hAnsi="Times New Roman"/>
                <w:kern w:val="0"/>
                <w:sz w:val="24"/>
                <w:szCs w:val="24"/>
              </w:rPr>
              <w:t xml:space="preserve">The Scheme shall at all times have </w:t>
            </w:r>
            <w:proofErr w:type="gramStart"/>
            <w:r w:rsidRPr="000C3E25">
              <w:rPr>
                <w:rFonts w:ascii="Times New Roman" w:hAnsi="Times New Roman"/>
                <w:kern w:val="0"/>
                <w:sz w:val="24"/>
                <w:szCs w:val="24"/>
              </w:rPr>
              <w:t>a</w:t>
            </w:r>
            <w:proofErr w:type="gramEnd"/>
            <w:r w:rsidRPr="000C3E25">
              <w:rPr>
                <w:rFonts w:ascii="Times New Roman" w:hAnsi="Times New Roman"/>
                <w:kern w:val="0"/>
                <w:sz w:val="24"/>
                <w:szCs w:val="24"/>
              </w:rPr>
              <w:t xml:space="preserve"> </w:t>
            </w:r>
            <w:ins w:id="135" w:author="Isabelle Agius" w:date="2016-07-13T13:31:00Z">
              <w:r w:rsidR="0066627E">
                <w:rPr>
                  <w:rFonts w:ascii="Times New Roman" w:hAnsi="Times New Roman"/>
                  <w:kern w:val="0"/>
                  <w:sz w:val="24"/>
                  <w:szCs w:val="24"/>
                </w:rPr>
                <w:t>m</w:t>
              </w:r>
            </w:ins>
            <w:del w:id="136" w:author="Isabelle Agius" w:date="2016-07-13T13:31:00Z">
              <w:r w:rsidRPr="000C3E25" w:rsidDel="0066627E">
                <w:rPr>
                  <w:rFonts w:ascii="Times New Roman" w:hAnsi="Times New Roman"/>
                  <w:kern w:val="0"/>
                  <w:sz w:val="24"/>
                  <w:szCs w:val="24"/>
                </w:rPr>
                <w:delText>M</w:delText>
              </w:r>
            </w:del>
            <w:r w:rsidRPr="000C3E25">
              <w:rPr>
                <w:rFonts w:ascii="Times New Roman" w:hAnsi="Times New Roman"/>
                <w:kern w:val="0"/>
                <w:sz w:val="24"/>
                <w:szCs w:val="24"/>
              </w:rPr>
              <w:t xml:space="preserve">oney </w:t>
            </w:r>
            <w:del w:id="137" w:author="Isabelle Agius" w:date="2016-07-13T13:31:00Z">
              <w:r w:rsidRPr="000C3E25" w:rsidDel="0066627E">
                <w:rPr>
                  <w:rFonts w:ascii="Times New Roman" w:hAnsi="Times New Roman"/>
                  <w:kern w:val="0"/>
                  <w:sz w:val="24"/>
                  <w:szCs w:val="24"/>
                </w:rPr>
                <w:delText>L</w:delText>
              </w:r>
            </w:del>
            <w:ins w:id="138" w:author="Isabelle Agius" w:date="2016-07-13T13:31:00Z">
              <w:r w:rsidR="0066627E">
                <w:rPr>
                  <w:rFonts w:ascii="Times New Roman" w:hAnsi="Times New Roman"/>
                  <w:kern w:val="0"/>
                  <w:sz w:val="24"/>
                  <w:szCs w:val="24"/>
                </w:rPr>
                <w:t>l</w:t>
              </w:r>
            </w:ins>
            <w:r w:rsidRPr="000C3E25">
              <w:rPr>
                <w:rFonts w:ascii="Times New Roman" w:hAnsi="Times New Roman"/>
                <w:kern w:val="0"/>
                <w:sz w:val="24"/>
                <w:szCs w:val="24"/>
              </w:rPr>
              <w:t xml:space="preserve">aundering </w:t>
            </w:r>
            <w:del w:id="139" w:author="Isabelle Agius" w:date="2016-07-13T13:31:00Z">
              <w:r w:rsidRPr="000C3E25" w:rsidDel="0066627E">
                <w:rPr>
                  <w:rFonts w:ascii="Times New Roman" w:hAnsi="Times New Roman"/>
                  <w:kern w:val="0"/>
                  <w:sz w:val="24"/>
                  <w:szCs w:val="24"/>
                </w:rPr>
                <w:delText>R</w:delText>
              </w:r>
            </w:del>
            <w:ins w:id="140" w:author="Isabelle Agius" w:date="2016-07-13T13:31:00Z">
              <w:r w:rsidR="0066627E">
                <w:rPr>
                  <w:rFonts w:ascii="Times New Roman" w:hAnsi="Times New Roman"/>
                  <w:kern w:val="0"/>
                  <w:sz w:val="24"/>
                  <w:szCs w:val="24"/>
                </w:rPr>
                <w:t>r</w:t>
              </w:r>
            </w:ins>
            <w:r w:rsidRPr="000C3E25">
              <w:rPr>
                <w:rFonts w:ascii="Times New Roman" w:hAnsi="Times New Roman"/>
                <w:kern w:val="0"/>
                <w:sz w:val="24"/>
                <w:szCs w:val="24"/>
              </w:rPr>
              <w:t xml:space="preserve">eporting </w:t>
            </w:r>
            <w:del w:id="141" w:author="Isabelle Agius" w:date="2016-07-13T13:32:00Z">
              <w:r w:rsidRPr="000C3E25" w:rsidDel="0066627E">
                <w:rPr>
                  <w:rFonts w:ascii="Times New Roman" w:hAnsi="Times New Roman"/>
                  <w:kern w:val="0"/>
                  <w:sz w:val="24"/>
                  <w:szCs w:val="24"/>
                </w:rPr>
                <w:delText>O</w:delText>
              </w:r>
            </w:del>
            <w:ins w:id="142" w:author="Isabelle Agius" w:date="2016-07-13T13:32:00Z">
              <w:r w:rsidR="0066627E">
                <w:rPr>
                  <w:rFonts w:ascii="Times New Roman" w:hAnsi="Times New Roman"/>
                  <w:kern w:val="0"/>
                  <w:sz w:val="24"/>
                  <w:szCs w:val="24"/>
                </w:rPr>
                <w:t>o</w:t>
              </w:r>
            </w:ins>
            <w:r w:rsidRPr="000C3E25">
              <w:rPr>
                <w:rFonts w:ascii="Times New Roman" w:hAnsi="Times New Roman"/>
                <w:kern w:val="0"/>
                <w:sz w:val="24"/>
                <w:szCs w:val="24"/>
              </w:rPr>
              <w:t>fficer</w:t>
            </w:r>
            <w:ins w:id="143" w:author="Isabelle Agius" w:date="2016-07-13T13:32:00Z">
              <w:r w:rsidR="0066627E">
                <w:rPr>
                  <w:rFonts w:ascii="Times New Roman" w:hAnsi="Times New Roman"/>
                  <w:kern w:val="0"/>
                  <w:sz w:val="24"/>
                  <w:szCs w:val="24"/>
                </w:rPr>
                <w:t xml:space="preserve"> (MLRO)</w:t>
              </w:r>
            </w:ins>
            <w:r w:rsidRPr="000C3E25">
              <w:rPr>
                <w:rFonts w:ascii="Times New Roman" w:hAnsi="Times New Roman"/>
                <w:kern w:val="0"/>
                <w:sz w:val="24"/>
                <w:szCs w:val="24"/>
              </w:rPr>
              <w:t>.</w:t>
            </w:r>
            <w:r w:rsidR="00722AB9">
              <w:rPr>
                <w:rFonts w:ascii="Times New Roman" w:hAnsi="Times New Roman"/>
                <w:kern w:val="0"/>
                <w:sz w:val="24"/>
                <w:szCs w:val="24"/>
              </w:rPr>
              <w:t xml:space="preserve"> </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kern w:val="0"/>
                <w:sz w:val="24"/>
                <w:szCs w:val="24"/>
              </w:rPr>
            </w:pPr>
          </w:p>
        </w:tc>
      </w:tr>
      <w:tr w:rsidR="000C3E25" w:rsidRPr="000C3E25" w:rsidTr="001D0E1B">
        <w:tc>
          <w:tcPr>
            <w:tcW w:w="8634" w:type="dxa"/>
          </w:tcPr>
          <w:p w:rsidR="000C3E25" w:rsidRPr="000C3E25" w:rsidRDefault="000C3E25" w:rsidP="000C3E25">
            <w:pPr>
              <w:pStyle w:val="BodyTextIndent2"/>
              <w:ind w:left="-17" w:firstLine="0"/>
              <w:rPr>
                <w:rFonts w:ascii="Times New Roman" w:hAnsi="Times New Roman"/>
                <w:sz w:val="24"/>
                <w:szCs w:val="24"/>
              </w:rPr>
            </w:pPr>
          </w:p>
        </w:tc>
        <w:tc>
          <w:tcPr>
            <w:tcW w:w="236" w:type="dxa"/>
          </w:tcPr>
          <w:p w:rsidR="000C3E25" w:rsidRPr="000C3E25" w:rsidRDefault="000C3E25" w:rsidP="000C3E25">
            <w:pPr>
              <w:pStyle w:val="BodyTextIndent2"/>
              <w:ind w:left="0" w:firstLine="0"/>
              <w:rPr>
                <w:rFonts w:ascii="Times New Roman" w:hAnsi="Times New Roman"/>
                <w:sz w:val="24"/>
                <w:szCs w:val="24"/>
              </w:rPr>
            </w:pPr>
          </w:p>
        </w:tc>
      </w:tr>
      <w:tr w:rsidR="000C3E25" w:rsidRPr="000C3E25" w:rsidTr="001D0E1B">
        <w:tc>
          <w:tcPr>
            <w:tcW w:w="8634" w:type="dxa"/>
          </w:tcPr>
          <w:p w:rsidR="000C3E25" w:rsidRPr="000C3E25" w:rsidRDefault="000C3E25">
            <w:pPr>
              <w:pStyle w:val="BodyTextIndent2"/>
              <w:numPr>
                <w:ilvl w:val="1"/>
                <w:numId w:val="20"/>
              </w:numPr>
              <w:tabs>
                <w:tab w:val="clear" w:pos="426"/>
                <w:tab w:val="clear" w:pos="1134"/>
              </w:tabs>
              <w:ind w:left="692" w:hanging="709"/>
              <w:rPr>
                <w:rFonts w:ascii="Times New Roman" w:hAnsi="Times New Roman"/>
                <w:b/>
                <w:sz w:val="24"/>
                <w:szCs w:val="24"/>
              </w:rPr>
              <w:pPrChange w:id="144" w:author="Isabelle Agius" w:date="2016-09-27T11:22: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The Scheme shall obtain the written consent of the MFSA before the appointment or replacement of </w:t>
            </w:r>
            <w:r w:rsidRPr="000C3E25">
              <w:rPr>
                <w:rFonts w:ascii="Times New Roman" w:hAnsi="Times New Roman"/>
                <w:kern w:val="0"/>
                <w:sz w:val="24"/>
                <w:szCs w:val="24"/>
              </w:rPr>
              <w:t xml:space="preserve">a </w:t>
            </w:r>
            <w:ins w:id="145" w:author="Isabelle Agius" w:date="2016-07-13T13:32:00Z">
              <w:r w:rsidR="0066627E">
                <w:rPr>
                  <w:rFonts w:ascii="Times New Roman" w:hAnsi="Times New Roman"/>
                  <w:kern w:val="0"/>
                  <w:sz w:val="24"/>
                  <w:szCs w:val="24"/>
                </w:rPr>
                <w:t>MLRO</w:t>
              </w:r>
            </w:ins>
            <w:del w:id="146" w:author="Isabelle Agius" w:date="2016-07-13T13:32:00Z">
              <w:r w:rsidRPr="000C3E25" w:rsidDel="0066627E">
                <w:rPr>
                  <w:rFonts w:ascii="Times New Roman" w:hAnsi="Times New Roman"/>
                  <w:kern w:val="0"/>
                  <w:sz w:val="24"/>
                  <w:szCs w:val="24"/>
                </w:rPr>
                <w:delText>Money Laundering Reporting Officer</w:delText>
              </w:r>
            </w:del>
            <w:r w:rsidRPr="000C3E25">
              <w:rPr>
                <w:rFonts w:ascii="Times New Roman" w:hAnsi="Times New Roman"/>
                <w:kern w:val="0"/>
                <w:sz w:val="24"/>
                <w:szCs w:val="24"/>
              </w:rPr>
              <w:t xml:space="preserve"> </w:t>
            </w:r>
            <w:r w:rsidRPr="000C3E25">
              <w:rPr>
                <w:rFonts w:ascii="Times New Roman" w:hAnsi="Times New Roman"/>
                <w:sz w:val="24"/>
                <w:szCs w:val="24"/>
              </w:rPr>
              <w:t xml:space="preserve">in advance. The request for consent of the appointment or replacement of a </w:t>
            </w:r>
            <w:proofErr w:type="gramStart"/>
            <w:r w:rsidRPr="000C3E25">
              <w:rPr>
                <w:rFonts w:ascii="Times New Roman" w:hAnsi="Times New Roman"/>
                <w:sz w:val="24"/>
                <w:szCs w:val="24"/>
              </w:rPr>
              <w:t>MLRO,</w:t>
            </w:r>
            <w:proofErr w:type="gramEnd"/>
            <w:r w:rsidRPr="000C3E25">
              <w:rPr>
                <w:rFonts w:ascii="Times New Roman" w:hAnsi="Times New Roman"/>
                <w:sz w:val="24"/>
                <w:szCs w:val="24"/>
              </w:rPr>
              <w:t xml:space="preserve"> shall be accompanied by a Personal </w:t>
            </w:r>
            <w:r w:rsidRPr="000C3E25">
              <w:rPr>
                <w:rFonts w:ascii="Times New Roman" w:hAnsi="Times New Roman"/>
                <w:sz w:val="24"/>
                <w:szCs w:val="24"/>
              </w:rPr>
              <w:lastRenderedPageBreak/>
              <w:t>Questionnaire (“PQ”), in the form set out in Schedule C to Part A of these Rules</w:t>
            </w:r>
            <w:r w:rsidR="00961AFB">
              <w:rPr>
                <w:rFonts w:ascii="Times New Roman" w:hAnsi="Times New Roman"/>
                <w:sz w:val="24"/>
                <w:szCs w:val="24"/>
              </w:rPr>
              <w:t xml:space="preserve"> </w:t>
            </w:r>
            <w:del w:id="147" w:author="Isabelle Agius" w:date="2016-09-27T11:22:00Z">
              <w:r w:rsidR="00E42CD0" w:rsidDel="00455BBA">
                <w:rPr>
                  <w:rFonts w:ascii="Times New Roman" w:hAnsi="Times New Roman"/>
                  <w:sz w:val="24"/>
                  <w:szCs w:val="24"/>
                </w:rPr>
                <w:delText>and by a Competenc</w:delText>
              </w:r>
            </w:del>
            <w:del w:id="148" w:author="Isabelle Agius" w:date="2016-07-13T13:32:00Z">
              <w:r w:rsidR="00E42CD0" w:rsidDel="0066627E">
                <w:rPr>
                  <w:rFonts w:ascii="Times New Roman" w:hAnsi="Times New Roman"/>
                  <w:sz w:val="24"/>
                  <w:szCs w:val="24"/>
                </w:rPr>
                <w:delText>y</w:delText>
              </w:r>
            </w:del>
            <w:del w:id="149" w:author="Isabelle Agius" w:date="2016-09-27T11:22:00Z">
              <w:r w:rsidR="00961AFB" w:rsidRPr="00961AFB" w:rsidDel="00455BBA">
                <w:rPr>
                  <w:rFonts w:ascii="Times New Roman" w:hAnsi="Times New Roman"/>
                  <w:sz w:val="24"/>
                  <w:szCs w:val="24"/>
                </w:rPr>
                <w:delText xml:space="preserve"> Form, in the form set out in Schedule D to Part A of these Rules </w:delText>
              </w:r>
              <w:r w:rsidRPr="000C3E25" w:rsidDel="00455BBA">
                <w:rPr>
                  <w:rFonts w:ascii="Times New Roman" w:hAnsi="Times New Roman"/>
                  <w:sz w:val="24"/>
                  <w:szCs w:val="24"/>
                </w:rPr>
                <w:delText xml:space="preserve">– </w:delText>
              </w:r>
            </w:del>
            <w:r w:rsidRPr="000C3E25">
              <w:rPr>
                <w:rFonts w:ascii="Times New Roman" w:hAnsi="Times New Roman"/>
                <w:sz w:val="24"/>
                <w:szCs w:val="24"/>
              </w:rPr>
              <w:t>duly completed by the person proposed. The MFSA reserves the right to object to the proposed appointment or replacement and to require such additional information it considers appropriate.</w:t>
            </w:r>
            <w:r w:rsidR="00722AB9">
              <w:rPr>
                <w:rFonts w:ascii="Times New Roman" w:hAnsi="Times New Roman"/>
                <w:sz w:val="24"/>
                <w:szCs w:val="24"/>
              </w:rPr>
              <w:t xml:space="preserve"> </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5D6E5F" w:rsidRPr="005D6E5F" w:rsidRDefault="000C3E25" w:rsidP="0066627E">
            <w:pPr>
              <w:pStyle w:val="BodyTextIndent2"/>
              <w:numPr>
                <w:ilvl w:val="1"/>
                <w:numId w:val="20"/>
              </w:numPr>
              <w:tabs>
                <w:tab w:val="clear" w:pos="426"/>
                <w:tab w:val="clear" w:pos="1134"/>
              </w:tabs>
              <w:ind w:left="692" w:hanging="709"/>
              <w:rPr>
                <w:ins w:id="150" w:author="Isabelle Agius" w:date="2016-09-20T14:43:00Z"/>
                <w:rFonts w:ascii="Times New Roman" w:hAnsi="Times New Roman"/>
                <w:b/>
                <w:sz w:val="24"/>
                <w:szCs w:val="24"/>
                <w:rPrChange w:id="151" w:author="Isabelle Agius" w:date="2016-09-20T14:43:00Z">
                  <w:rPr>
                    <w:ins w:id="152" w:author="Isabelle Agius" w:date="2016-09-20T14:43:00Z"/>
                    <w:rFonts w:ascii="Times New Roman" w:hAnsi="Times New Roman"/>
                    <w:sz w:val="24"/>
                    <w:szCs w:val="24"/>
                  </w:rPr>
                </w:rPrChange>
              </w:rPr>
            </w:pPr>
            <w:r w:rsidRPr="000C3E25">
              <w:rPr>
                <w:rFonts w:ascii="Times New Roman" w:hAnsi="Times New Roman"/>
                <w:sz w:val="24"/>
                <w:szCs w:val="24"/>
              </w:rPr>
              <w:t xml:space="preserve">The Scheme shall notify the MFSA of the resignation or removal of its </w:t>
            </w:r>
            <w:r w:rsidRPr="000C3E25">
              <w:rPr>
                <w:rFonts w:ascii="Times New Roman" w:hAnsi="Times New Roman"/>
                <w:kern w:val="0"/>
                <w:sz w:val="24"/>
                <w:szCs w:val="24"/>
              </w:rPr>
              <w:t xml:space="preserve">MLRO </w:t>
            </w:r>
            <w:r w:rsidRPr="000C3E25">
              <w:rPr>
                <w:rFonts w:ascii="Times New Roman" w:hAnsi="Times New Roman"/>
                <w:sz w:val="24"/>
                <w:szCs w:val="24"/>
              </w:rPr>
              <w:t xml:space="preserve">upon becoming aware of the proposed resignation or removal. </w:t>
            </w:r>
          </w:p>
          <w:p w:rsidR="005D6E5F" w:rsidRDefault="005D6E5F">
            <w:pPr>
              <w:pStyle w:val="BodyTextIndent2"/>
              <w:tabs>
                <w:tab w:val="clear" w:pos="426"/>
                <w:tab w:val="clear" w:pos="1134"/>
              </w:tabs>
              <w:ind w:left="692" w:firstLine="0"/>
              <w:rPr>
                <w:ins w:id="153" w:author="Isabelle Agius" w:date="2016-09-20T14:43:00Z"/>
                <w:rFonts w:ascii="Times New Roman" w:hAnsi="Times New Roman"/>
                <w:b/>
                <w:sz w:val="24"/>
                <w:szCs w:val="24"/>
              </w:rPr>
              <w:pPrChange w:id="154" w:author="Isabelle Agius" w:date="2016-09-20T14:43:00Z">
                <w:pPr>
                  <w:pStyle w:val="BodyTextIndent2"/>
                  <w:framePr w:hSpace="180" w:wrap="around" w:vAnchor="page" w:hAnchor="margin" w:y="3691"/>
                  <w:numPr>
                    <w:ilvl w:val="1"/>
                    <w:numId w:val="20"/>
                  </w:numPr>
                  <w:tabs>
                    <w:tab w:val="clear" w:pos="426"/>
                    <w:tab w:val="clear" w:pos="1134"/>
                  </w:tabs>
                  <w:ind w:left="692" w:hanging="709"/>
                </w:pPr>
              </w:pPrChange>
            </w:pPr>
          </w:p>
          <w:p w:rsidR="005D6E5F" w:rsidRDefault="005D6E5F" w:rsidP="005D6E5F">
            <w:pPr>
              <w:pStyle w:val="ListParagraph"/>
              <w:ind w:left="709"/>
              <w:jc w:val="both"/>
              <w:rPr>
                <w:ins w:id="155" w:author="Isabelle Agius" w:date="2016-09-20T14:43:00Z"/>
              </w:rPr>
            </w:pPr>
            <w:ins w:id="156" w:author="Isabelle Agius" w:date="2016-09-20T14:43:00Z">
              <w:r>
                <w:t>In particular, the notification submitted by the scheme shall include the following information:</w:t>
              </w:r>
            </w:ins>
          </w:p>
          <w:p w:rsidR="005D6E5F" w:rsidRDefault="005D6E5F">
            <w:pPr>
              <w:pStyle w:val="ListParagraph"/>
              <w:numPr>
                <w:ilvl w:val="0"/>
                <w:numId w:val="47"/>
              </w:numPr>
              <w:tabs>
                <w:tab w:val="left" w:pos="1418"/>
              </w:tabs>
              <w:ind w:left="1418" w:hanging="709"/>
              <w:jc w:val="both"/>
              <w:rPr>
                <w:ins w:id="157" w:author="Isabelle Agius" w:date="2016-09-20T14:43:00Z"/>
              </w:rPr>
              <w:pPrChange w:id="158" w:author="Isabelle Agius" w:date="2016-09-20T14:44:00Z">
                <w:pPr>
                  <w:pStyle w:val="ListParagraph"/>
                  <w:numPr>
                    <w:numId w:val="40"/>
                  </w:numPr>
                  <w:ind w:left="1778" w:hanging="360"/>
                  <w:jc w:val="both"/>
                </w:pPr>
              </w:pPrChange>
            </w:pPr>
            <w:ins w:id="159" w:author="Isabelle Agius" w:date="2016-09-20T14:43:00Z">
              <w:r>
                <w:t>the name and role of the official departing;</w:t>
              </w:r>
            </w:ins>
          </w:p>
          <w:p w:rsidR="005D6E5F" w:rsidRDefault="005D6E5F">
            <w:pPr>
              <w:pStyle w:val="ListParagraph"/>
              <w:numPr>
                <w:ilvl w:val="0"/>
                <w:numId w:val="47"/>
              </w:numPr>
              <w:ind w:left="1418" w:hanging="709"/>
              <w:jc w:val="both"/>
              <w:rPr>
                <w:ins w:id="160" w:author="Isabelle Agius" w:date="2016-09-20T14:43:00Z"/>
              </w:rPr>
              <w:pPrChange w:id="161" w:author="Isabelle Agius" w:date="2016-09-20T14:44:00Z">
                <w:pPr>
                  <w:pStyle w:val="ListParagraph"/>
                  <w:numPr>
                    <w:numId w:val="40"/>
                  </w:numPr>
                  <w:ind w:left="1418" w:hanging="709"/>
                  <w:jc w:val="both"/>
                </w:pPr>
              </w:pPrChange>
            </w:pPr>
            <w:ins w:id="162" w:author="Isabelle Agius" w:date="2016-09-20T14:43:00Z">
              <w:r>
                <w:t>the reason of departure i.e. resignation, dismissal, re-organisation etc.;</w:t>
              </w:r>
            </w:ins>
          </w:p>
          <w:p w:rsidR="005D6E5F" w:rsidRDefault="005D6E5F">
            <w:pPr>
              <w:pStyle w:val="ListParagraph"/>
              <w:numPr>
                <w:ilvl w:val="0"/>
                <w:numId w:val="47"/>
              </w:numPr>
              <w:ind w:left="1418" w:hanging="709"/>
              <w:jc w:val="both"/>
              <w:rPr>
                <w:ins w:id="163" w:author="Isabelle Agius" w:date="2016-09-20T14:43:00Z"/>
              </w:rPr>
              <w:pPrChange w:id="164" w:author="Isabelle Agius" w:date="2016-09-20T14:44:00Z">
                <w:pPr>
                  <w:pStyle w:val="ListParagraph"/>
                  <w:numPr>
                    <w:numId w:val="40"/>
                  </w:numPr>
                  <w:ind w:left="1418" w:hanging="709"/>
                  <w:jc w:val="both"/>
                </w:pPr>
              </w:pPrChange>
            </w:pPr>
            <w:ins w:id="165" w:author="Isabelle Agius" w:date="2016-09-20T14:43:00Z">
              <w:r>
                <w:t>the effective date of resignation;</w:t>
              </w:r>
            </w:ins>
          </w:p>
          <w:p w:rsidR="005D6E5F" w:rsidRDefault="005D6E5F">
            <w:pPr>
              <w:pStyle w:val="ListParagraph"/>
              <w:numPr>
                <w:ilvl w:val="0"/>
                <w:numId w:val="47"/>
              </w:numPr>
              <w:ind w:left="1418" w:hanging="709"/>
              <w:jc w:val="both"/>
              <w:rPr>
                <w:ins w:id="166" w:author="Isabelle Agius" w:date="2016-09-20T14:43:00Z"/>
              </w:rPr>
              <w:pPrChange w:id="167" w:author="Isabelle Agius" w:date="2016-09-20T14:44:00Z">
                <w:pPr>
                  <w:pStyle w:val="ListParagraph"/>
                  <w:numPr>
                    <w:numId w:val="40"/>
                  </w:numPr>
                  <w:ind w:left="1418" w:hanging="709"/>
                  <w:jc w:val="both"/>
                </w:pPr>
              </w:pPrChange>
            </w:pPr>
            <w:proofErr w:type="gramStart"/>
            <w:ins w:id="168" w:author="Isabelle Agius" w:date="2016-09-20T14:43:00Z">
              <w:r>
                <w:t>the</w:t>
              </w:r>
              <w:proofErr w:type="gramEnd"/>
              <w:r>
                <w:t xml:space="preserve"> proposed replacement.</w:t>
              </w:r>
            </w:ins>
          </w:p>
          <w:p w:rsidR="005D6E5F" w:rsidRDefault="005D6E5F" w:rsidP="005D6E5F">
            <w:pPr>
              <w:pStyle w:val="ListParagraph"/>
              <w:ind w:left="709"/>
              <w:jc w:val="both"/>
              <w:rPr>
                <w:ins w:id="169" w:author="Isabelle Agius" w:date="2016-09-20T14:43:00Z"/>
              </w:rPr>
            </w:pPr>
          </w:p>
          <w:p w:rsidR="005D6E5F" w:rsidRDefault="005D6E5F" w:rsidP="005D6E5F">
            <w:pPr>
              <w:pStyle w:val="ListParagraph"/>
              <w:ind w:left="709"/>
              <w:jc w:val="both"/>
              <w:rPr>
                <w:ins w:id="170" w:author="Isabelle Agius" w:date="2016-09-20T14:43:00Z"/>
              </w:rPr>
            </w:pPr>
            <w:ins w:id="171" w:author="Isabelle Agius" w:date="2016-09-20T14:43:00Z">
              <w:r w:rsidRPr="00357479">
                <w:t xml:space="preserve">The </w:t>
              </w:r>
              <w:r>
                <w:t xml:space="preserve">scheme </w:t>
              </w:r>
              <w:r w:rsidRPr="00357479">
                <w:t xml:space="preserve">shall also request the </w:t>
              </w:r>
              <w:r>
                <w:t>d</w:t>
              </w:r>
              <w:r w:rsidRPr="00357479">
                <w:t xml:space="preserve">irector or </w:t>
              </w:r>
              <w:r>
                <w:t>s</w:t>
              </w:r>
              <w:r w:rsidRPr="00357479">
                <w:t xml:space="preserve">enior </w:t>
              </w:r>
              <w:r>
                <w:t>m</w:t>
              </w:r>
              <w:r w:rsidRPr="00357479">
                <w:t>anager</w:t>
              </w:r>
              <w:r>
                <w:t>, portfolio manager, compliance office, money laundering reporting officer and risk manager</w:t>
              </w:r>
              <w:r w:rsidRPr="00357479">
                <w:t xml:space="preserve"> to </w:t>
              </w:r>
              <w:r>
                <w:t>confirm in writing to the MFSA:</w:t>
              </w:r>
            </w:ins>
          </w:p>
          <w:p w:rsidR="005D6E5F" w:rsidRDefault="005D6E5F">
            <w:pPr>
              <w:pStyle w:val="ListParagraph"/>
              <w:numPr>
                <w:ilvl w:val="0"/>
                <w:numId w:val="48"/>
              </w:numPr>
              <w:ind w:left="1418" w:hanging="709"/>
              <w:jc w:val="both"/>
              <w:rPr>
                <w:ins w:id="172" w:author="Isabelle Agius" w:date="2016-09-20T14:43:00Z"/>
              </w:rPr>
              <w:pPrChange w:id="173" w:author="Isabelle Agius" w:date="2016-09-20T14:44:00Z">
                <w:pPr>
                  <w:pStyle w:val="ListParagraph"/>
                  <w:numPr>
                    <w:numId w:val="41"/>
                  </w:numPr>
                  <w:ind w:left="2138" w:hanging="720"/>
                  <w:jc w:val="both"/>
                </w:pPr>
              </w:pPrChange>
            </w:pPr>
            <w:ins w:id="174" w:author="Isabelle Agius" w:date="2016-09-20T14:43:00Z">
              <w:r>
                <w:t>whether the departure has any regulatory implications, or if otherwise, to provide any relevant details;</w:t>
              </w:r>
            </w:ins>
          </w:p>
          <w:p w:rsidR="005D6E5F" w:rsidRDefault="005D6E5F">
            <w:pPr>
              <w:pStyle w:val="ListParagraph"/>
              <w:numPr>
                <w:ilvl w:val="0"/>
                <w:numId w:val="48"/>
              </w:numPr>
              <w:ind w:left="1418" w:hanging="709"/>
              <w:jc w:val="both"/>
              <w:rPr>
                <w:ins w:id="175" w:author="Isabelle Agius" w:date="2016-09-20T14:43:00Z"/>
              </w:rPr>
              <w:pPrChange w:id="176" w:author="Isabelle Agius" w:date="2016-09-20T14:44:00Z">
                <w:pPr>
                  <w:pStyle w:val="ListParagraph"/>
                  <w:numPr>
                    <w:numId w:val="41"/>
                  </w:numPr>
                  <w:ind w:left="1418" w:hanging="709"/>
                  <w:jc w:val="both"/>
                </w:pPr>
              </w:pPrChange>
            </w:pPr>
            <w:proofErr w:type="gramStart"/>
            <w:ins w:id="177" w:author="Isabelle Agius" w:date="2016-09-20T14:43:00Z">
              <w:r>
                <w:t>the</w:t>
              </w:r>
              <w:proofErr w:type="gramEnd"/>
              <w:r>
                <w:t xml:space="preserve"> information required in terms of paragraphs (A) to (C) above. </w:t>
              </w:r>
            </w:ins>
          </w:p>
          <w:p w:rsidR="005D6E5F" w:rsidRDefault="005D6E5F" w:rsidP="005D6E5F">
            <w:pPr>
              <w:pStyle w:val="ListParagraph"/>
              <w:ind w:left="709"/>
              <w:jc w:val="both"/>
              <w:rPr>
                <w:ins w:id="178" w:author="Isabelle Agius" w:date="2016-09-20T14:43:00Z"/>
              </w:rPr>
            </w:pPr>
          </w:p>
          <w:p w:rsidR="005D6E5F" w:rsidRDefault="005D6E5F" w:rsidP="005D6E5F">
            <w:pPr>
              <w:pStyle w:val="ListParagraph"/>
              <w:ind w:left="709"/>
              <w:jc w:val="both"/>
              <w:rPr>
                <w:ins w:id="179" w:author="Isabelle Agius" w:date="2016-09-20T14:43:00Z"/>
              </w:rPr>
            </w:pPr>
            <w:ins w:id="180" w:author="Isabelle Agius" w:date="2016-09-20T14:43:00Z">
              <w:r>
                <w:t xml:space="preserve">A copy of the scheme’s request to the departing official shall be provided to MFSA together with the scheme’s notification of departure. </w:t>
              </w:r>
            </w:ins>
          </w:p>
          <w:p w:rsidR="005D6E5F" w:rsidRDefault="005D6E5F" w:rsidP="005D6E5F">
            <w:pPr>
              <w:pStyle w:val="ListParagraph"/>
              <w:ind w:left="709"/>
              <w:jc w:val="both"/>
              <w:rPr>
                <w:ins w:id="181" w:author="Isabelle Agius" w:date="2016-09-20T14:43:00Z"/>
              </w:rPr>
            </w:pPr>
          </w:p>
          <w:p w:rsidR="005D6E5F" w:rsidRDefault="005D6E5F" w:rsidP="005D6E5F">
            <w:pPr>
              <w:pStyle w:val="ListParagraph"/>
              <w:ind w:left="709"/>
              <w:jc w:val="both"/>
              <w:rPr>
                <w:ins w:id="182" w:author="Isabelle Agius" w:date="2016-09-20T14:43:00Z"/>
              </w:rPr>
            </w:pPr>
            <w:ins w:id="183" w:author="Isabelle Agius" w:date="2016-09-20T14:43:00Z">
              <w:r>
                <w:t xml:space="preserve">An e-mail notification of resignation shall be sent to the MFSA on </w:t>
              </w:r>
              <w:r>
                <w:fldChar w:fldCharType="begin"/>
              </w:r>
              <w:r>
                <w:instrText xml:space="preserve"> HYPERLINK "mailto:ausecurities@mfsa.com.mt" </w:instrText>
              </w:r>
              <w:r>
                <w:fldChar w:fldCharType="separate"/>
              </w:r>
              <w:r w:rsidRPr="00F54A8F">
                <w:rPr>
                  <w:rStyle w:val="Hyperlink"/>
                </w:rPr>
                <w:t>ausecurities@mfsa.com.mt</w:t>
              </w:r>
              <w:r>
                <w:fldChar w:fldCharType="end"/>
              </w:r>
              <w:r>
                <w:t xml:space="preserve">. This e-mail shall be followed up by the submission of original and hard copies to the MFSA. </w:t>
              </w:r>
            </w:ins>
          </w:p>
          <w:p w:rsidR="005D6E5F" w:rsidRDefault="005D6E5F" w:rsidP="005D6E5F">
            <w:pPr>
              <w:pStyle w:val="ListParagraph"/>
              <w:ind w:left="709"/>
              <w:jc w:val="both"/>
              <w:rPr>
                <w:ins w:id="184" w:author="Isabelle Agius" w:date="2016-09-20T14:43:00Z"/>
              </w:rPr>
            </w:pPr>
          </w:p>
          <w:p w:rsidR="005D6E5F" w:rsidRDefault="005D6E5F" w:rsidP="005D6E5F">
            <w:pPr>
              <w:pStyle w:val="ListParagraph"/>
              <w:ind w:left="709"/>
              <w:jc w:val="both"/>
              <w:rPr>
                <w:ins w:id="185" w:author="Isabelle Agius" w:date="2016-09-20T14:43:00Z"/>
              </w:rPr>
            </w:pPr>
            <w:ins w:id="186" w:author="Isabelle Agius" w:date="2016-09-20T14:43:00Z">
              <w:r>
                <w:t xml:space="preserve">The scheme shall ensure that the relevant forms related to the departure and approval of officials, where applicable, are filed with the Registry of Companies. </w:t>
              </w:r>
            </w:ins>
          </w:p>
          <w:p w:rsidR="000C3E25" w:rsidRPr="000C3E25" w:rsidRDefault="000C3E25">
            <w:pPr>
              <w:pStyle w:val="BodyTextIndent2"/>
              <w:tabs>
                <w:tab w:val="clear" w:pos="426"/>
                <w:tab w:val="clear" w:pos="1134"/>
              </w:tabs>
              <w:ind w:left="0" w:firstLine="0"/>
              <w:rPr>
                <w:rFonts w:ascii="Times New Roman" w:hAnsi="Times New Roman"/>
                <w:b/>
                <w:sz w:val="24"/>
                <w:szCs w:val="24"/>
              </w:rPr>
              <w:pPrChange w:id="187" w:author="Isabelle Agius" w:date="2016-09-20T14:44:00Z">
                <w:pPr>
                  <w:pStyle w:val="BodyTextIndent2"/>
                  <w:framePr w:hSpace="180" w:wrap="around" w:vAnchor="page" w:hAnchor="margin" w:y="3691"/>
                  <w:numPr>
                    <w:ilvl w:val="1"/>
                    <w:numId w:val="20"/>
                  </w:numPr>
                  <w:tabs>
                    <w:tab w:val="clear" w:pos="426"/>
                    <w:tab w:val="clear" w:pos="1134"/>
                  </w:tabs>
                  <w:ind w:left="692" w:hanging="709"/>
                </w:pPr>
              </w:pPrChange>
            </w:pPr>
            <w:del w:id="188" w:author="Isabelle Agius" w:date="2016-09-20T14:43:00Z">
              <w:r w:rsidRPr="000C3E25" w:rsidDel="005D6E5F">
                <w:rPr>
                  <w:rFonts w:ascii="Times New Roman" w:hAnsi="Times New Roman"/>
                  <w:sz w:val="24"/>
                  <w:szCs w:val="24"/>
                </w:rPr>
                <w:delText xml:space="preserve">The Scheme shall also request the MLRO to </w:delText>
              </w:r>
            </w:del>
            <w:del w:id="189" w:author="Isabelle Agius" w:date="2016-07-13T13:32:00Z">
              <w:r w:rsidRPr="000C3E25" w:rsidDel="0066627E">
                <w:rPr>
                  <w:rFonts w:ascii="Times New Roman" w:hAnsi="Times New Roman"/>
                  <w:sz w:val="24"/>
                  <w:szCs w:val="24"/>
                </w:rPr>
                <w:delText>confirm to MFSA that his departure had no regulatory implications or to provide relevant details, as appropriate</w:delText>
              </w:r>
            </w:del>
            <w:del w:id="190" w:author="Isabelle Agius" w:date="2016-09-20T14:43:00Z">
              <w:r w:rsidRPr="000C3E25" w:rsidDel="005D6E5F">
                <w:rPr>
                  <w:rFonts w:ascii="Times New Roman" w:hAnsi="Times New Roman"/>
                  <w:sz w:val="24"/>
                  <w:szCs w:val="24"/>
                </w:rPr>
                <w:delText>. A copy of such request shall be provided to MFSA together with the Scheme’s notification of departure.</w:delText>
              </w:r>
            </w:del>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Del="00D26129" w:rsidTr="001D0E1B">
        <w:trPr>
          <w:del w:id="191" w:author="Isabelle Agius" w:date="2016-09-20T14:45:00Z"/>
        </w:trPr>
        <w:tc>
          <w:tcPr>
            <w:tcW w:w="8634" w:type="dxa"/>
          </w:tcPr>
          <w:p w:rsidR="000C3E25" w:rsidRPr="000C3E25" w:rsidDel="00D26129" w:rsidRDefault="000C3E25" w:rsidP="000C3E25">
            <w:pPr>
              <w:ind w:left="-17"/>
              <w:rPr>
                <w:del w:id="192" w:author="Isabelle Agius" w:date="2016-09-20T14:45:00Z"/>
                <w:b/>
                <w:szCs w:val="24"/>
              </w:rPr>
            </w:pPr>
          </w:p>
        </w:tc>
        <w:tc>
          <w:tcPr>
            <w:tcW w:w="236" w:type="dxa"/>
          </w:tcPr>
          <w:p w:rsidR="000C3E25" w:rsidRPr="000C3E25" w:rsidDel="00D26129" w:rsidRDefault="000C3E25" w:rsidP="000C3E25">
            <w:pPr>
              <w:rPr>
                <w:del w:id="193" w:author="Isabelle Agius" w:date="2016-09-20T14:45:00Z"/>
                <w:b/>
                <w:szCs w:val="24"/>
              </w:rPr>
            </w:pPr>
          </w:p>
        </w:tc>
      </w:tr>
      <w:tr w:rsidR="000C3E25" w:rsidRPr="000C3E25" w:rsidTr="001D0E1B">
        <w:tc>
          <w:tcPr>
            <w:tcW w:w="8634" w:type="dxa"/>
          </w:tcPr>
          <w:p w:rsidR="000C3E25" w:rsidRPr="000C3E25" w:rsidRDefault="000C3E25" w:rsidP="000C3E25">
            <w:pPr>
              <w:ind w:left="-17"/>
              <w:rPr>
                <w:b/>
                <w:szCs w:val="24"/>
              </w:rPr>
            </w:pPr>
            <w:r w:rsidRPr="000C3E25">
              <w:rPr>
                <w:b/>
                <w:szCs w:val="24"/>
              </w:rPr>
              <w:t>Auditor</w:t>
            </w: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252882">
            <w:pPr>
              <w:pStyle w:val="BodyTextIndent2"/>
              <w:numPr>
                <w:ilvl w:val="1"/>
                <w:numId w:val="20"/>
              </w:numPr>
              <w:tabs>
                <w:tab w:val="clear" w:pos="426"/>
                <w:tab w:val="clear" w:pos="1134"/>
              </w:tabs>
              <w:ind w:left="692" w:hanging="709"/>
              <w:rPr>
                <w:rFonts w:ascii="Times New Roman" w:hAnsi="Times New Roman"/>
                <w:b/>
                <w:sz w:val="24"/>
                <w:szCs w:val="24"/>
              </w:rPr>
            </w:pPr>
            <w:r w:rsidRPr="000C3E25">
              <w:rPr>
                <w:rFonts w:ascii="Times New Roman" w:hAnsi="Times New Roman"/>
                <w:sz w:val="24"/>
                <w:szCs w:val="24"/>
              </w:rPr>
              <w:t xml:space="preserve">The Scheme shall appoint an auditor approved by the MFSA. The Scheme shall replace its auditor if requested to do so by the MFSA. The MFSA’s consent shall be sought prior to the appointment or replacement of an auditor. </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252882">
            <w:pPr>
              <w:pStyle w:val="BodyTextIndent2"/>
              <w:numPr>
                <w:ilvl w:val="1"/>
                <w:numId w:val="20"/>
              </w:numPr>
              <w:tabs>
                <w:tab w:val="clear" w:pos="426"/>
                <w:tab w:val="clear" w:pos="1134"/>
              </w:tabs>
              <w:ind w:left="692" w:hanging="709"/>
              <w:rPr>
                <w:rFonts w:ascii="Times New Roman" w:hAnsi="Times New Roman"/>
                <w:b/>
                <w:sz w:val="24"/>
                <w:szCs w:val="24"/>
              </w:rPr>
            </w:pPr>
            <w:r w:rsidRPr="000C3E25">
              <w:rPr>
                <w:rFonts w:ascii="Times New Roman" w:hAnsi="Times New Roman"/>
                <w:sz w:val="24"/>
                <w:szCs w:val="24"/>
              </w:rPr>
              <w:t>The Scheme shall make available to its auditor, the information and explanations he/ she needs to discharge his/ her responsibilities as an auditor and in order to meet the MFSA's requirements.</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252882">
            <w:pPr>
              <w:pStyle w:val="BodyTextIndent2"/>
              <w:numPr>
                <w:ilvl w:val="1"/>
                <w:numId w:val="20"/>
              </w:numPr>
              <w:tabs>
                <w:tab w:val="clear" w:pos="426"/>
                <w:tab w:val="clear" w:pos="1134"/>
              </w:tabs>
              <w:ind w:left="692" w:hanging="709"/>
              <w:rPr>
                <w:rFonts w:ascii="Times New Roman" w:hAnsi="Times New Roman"/>
                <w:b/>
                <w:sz w:val="24"/>
                <w:szCs w:val="24"/>
              </w:rPr>
            </w:pPr>
            <w:r w:rsidRPr="000C3E25">
              <w:rPr>
                <w:rFonts w:ascii="Times New Roman" w:hAnsi="Times New Roman"/>
                <w:sz w:val="24"/>
                <w:szCs w:val="24"/>
              </w:rPr>
              <w:t>The Scheme shall not appoint an individual as an auditor, nor appoint an audit firm where the individual directly responsible for the audit, or his/ her firm is:</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Del="0066627E" w:rsidTr="001D0E1B">
        <w:trPr>
          <w:del w:id="194" w:author="Isabelle Agius" w:date="2016-07-13T13:33:00Z"/>
        </w:trPr>
        <w:tc>
          <w:tcPr>
            <w:tcW w:w="8634" w:type="dxa"/>
          </w:tcPr>
          <w:p w:rsidR="000C3E25" w:rsidRPr="000C3E25" w:rsidDel="0066627E" w:rsidRDefault="000C3E25" w:rsidP="000C3E25">
            <w:pPr>
              <w:ind w:left="-17"/>
              <w:rPr>
                <w:del w:id="195" w:author="Isabelle Agius" w:date="2016-07-13T13:33:00Z"/>
                <w:b/>
                <w:szCs w:val="24"/>
              </w:rPr>
            </w:pPr>
          </w:p>
        </w:tc>
        <w:tc>
          <w:tcPr>
            <w:tcW w:w="236" w:type="dxa"/>
          </w:tcPr>
          <w:p w:rsidR="000C3E25" w:rsidRPr="000C3E25" w:rsidDel="0066627E" w:rsidRDefault="000C3E25" w:rsidP="000C3E25">
            <w:pPr>
              <w:rPr>
                <w:del w:id="196" w:author="Isabelle Agius" w:date="2016-07-13T13:33:00Z"/>
                <w:b/>
                <w:szCs w:val="24"/>
              </w:rPr>
            </w:pPr>
          </w:p>
        </w:tc>
      </w:tr>
      <w:tr w:rsidR="000C3E25" w:rsidRPr="000C3E25" w:rsidTr="001D0E1B">
        <w:tc>
          <w:tcPr>
            <w:tcW w:w="8634" w:type="dxa"/>
          </w:tcPr>
          <w:p w:rsidR="000C3E25" w:rsidRPr="000C3E25" w:rsidRDefault="000C3E25" w:rsidP="000C3E25">
            <w:pPr>
              <w:numPr>
                <w:ilvl w:val="0"/>
                <w:numId w:val="10"/>
              </w:numPr>
              <w:tabs>
                <w:tab w:val="clear" w:pos="563"/>
              </w:tabs>
              <w:ind w:left="1253" w:hanging="539"/>
              <w:rPr>
                <w:b/>
                <w:szCs w:val="24"/>
              </w:rPr>
            </w:pPr>
            <w:r w:rsidRPr="000C3E25">
              <w:rPr>
                <w:szCs w:val="24"/>
              </w:rPr>
              <w:lastRenderedPageBreak/>
              <w:t>a director, partner, qualifying shareholder, officer, representative or employee of the Scheme;</w:t>
            </w:r>
          </w:p>
        </w:tc>
        <w:tc>
          <w:tcPr>
            <w:tcW w:w="236" w:type="dxa"/>
          </w:tcPr>
          <w:p w:rsidR="000C3E25" w:rsidRPr="000C3E25" w:rsidRDefault="000C3E25" w:rsidP="000C3E25">
            <w:pPr>
              <w:rPr>
                <w:szCs w:val="24"/>
              </w:rPr>
            </w:pPr>
          </w:p>
        </w:tc>
      </w:tr>
      <w:tr w:rsidR="000C3E25" w:rsidRPr="000C3E25" w:rsidDel="0066627E" w:rsidTr="001D0E1B">
        <w:trPr>
          <w:del w:id="197" w:author="Isabelle Agius" w:date="2016-07-13T13:33:00Z"/>
        </w:trPr>
        <w:tc>
          <w:tcPr>
            <w:tcW w:w="8634" w:type="dxa"/>
          </w:tcPr>
          <w:p w:rsidR="000C3E25" w:rsidRPr="000C3E25" w:rsidDel="0066627E" w:rsidRDefault="000C3E25" w:rsidP="000C3E25">
            <w:pPr>
              <w:ind w:left="-17"/>
              <w:rPr>
                <w:del w:id="198" w:author="Isabelle Agius" w:date="2016-07-13T13:33:00Z"/>
                <w:b/>
                <w:szCs w:val="24"/>
              </w:rPr>
            </w:pPr>
          </w:p>
        </w:tc>
        <w:tc>
          <w:tcPr>
            <w:tcW w:w="236" w:type="dxa"/>
          </w:tcPr>
          <w:p w:rsidR="000C3E25" w:rsidRPr="000C3E25" w:rsidDel="0066627E" w:rsidRDefault="000C3E25" w:rsidP="000C3E25">
            <w:pPr>
              <w:rPr>
                <w:del w:id="199" w:author="Isabelle Agius" w:date="2016-07-13T13:33:00Z"/>
                <w:b/>
                <w:szCs w:val="24"/>
              </w:rPr>
            </w:pPr>
          </w:p>
        </w:tc>
      </w:tr>
      <w:tr w:rsidR="000C3E25" w:rsidRPr="000C3E25" w:rsidTr="001D0E1B">
        <w:tc>
          <w:tcPr>
            <w:tcW w:w="8634" w:type="dxa"/>
          </w:tcPr>
          <w:p w:rsidR="000C3E25" w:rsidRPr="000C3E25" w:rsidRDefault="000C3E25" w:rsidP="000C3E25">
            <w:pPr>
              <w:numPr>
                <w:ilvl w:val="0"/>
                <w:numId w:val="10"/>
              </w:numPr>
              <w:tabs>
                <w:tab w:val="clear" w:pos="563"/>
              </w:tabs>
              <w:ind w:left="1253" w:hanging="539"/>
              <w:rPr>
                <w:b/>
                <w:szCs w:val="24"/>
              </w:rPr>
            </w:pPr>
            <w:r w:rsidRPr="000C3E25">
              <w:rPr>
                <w:szCs w:val="24"/>
              </w:rPr>
              <w:t>a partner of, or in the employment of, any person in (a) above;</w:t>
            </w:r>
          </w:p>
        </w:tc>
        <w:tc>
          <w:tcPr>
            <w:tcW w:w="236" w:type="dxa"/>
          </w:tcPr>
          <w:p w:rsidR="000C3E25" w:rsidRPr="000C3E25" w:rsidRDefault="000C3E25" w:rsidP="000C3E25">
            <w:pPr>
              <w:rPr>
                <w:szCs w:val="24"/>
              </w:rPr>
            </w:pPr>
          </w:p>
        </w:tc>
      </w:tr>
      <w:tr w:rsidR="000C3E25" w:rsidRPr="000C3E25" w:rsidDel="0066627E" w:rsidTr="001D0E1B">
        <w:trPr>
          <w:del w:id="200" w:author="Isabelle Agius" w:date="2016-07-13T13:33:00Z"/>
        </w:trPr>
        <w:tc>
          <w:tcPr>
            <w:tcW w:w="8634" w:type="dxa"/>
          </w:tcPr>
          <w:p w:rsidR="000C3E25" w:rsidRPr="000C3E25" w:rsidDel="0066627E" w:rsidRDefault="000C3E25" w:rsidP="000C3E25">
            <w:pPr>
              <w:ind w:left="-17"/>
              <w:rPr>
                <w:del w:id="201" w:author="Isabelle Agius" w:date="2016-07-13T13:33:00Z"/>
                <w:b/>
                <w:szCs w:val="24"/>
              </w:rPr>
            </w:pPr>
          </w:p>
        </w:tc>
        <w:tc>
          <w:tcPr>
            <w:tcW w:w="236" w:type="dxa"/>
          </w:tcPr>
          <w:p w:rsidR="000C3E25" w:rsidRPr="000C3E25" w:rsidDel="0066627E" w:rsidRDefault="000C3E25" w:rsidP="000C3E25">
            <w:pPr>
              <w:rPr>
                <w:del w:id="202" w:author="Isabelle Agius" w:date="2016-07-13T13:33:00Z"/>
                <w:b/>
                <w:szCs w:val="24"/>
              </w:rPr>
            </w:pPr>
          </w:p>
        </w:tc>
      </w:tr>
      <w:tr w:rsidR="000C3E25" w:rsidRPr="000C3E25" w:rsidTr="001D0E1B">
        <w:tc>
          <w:tcPr>
            <w:tcW w:w="8634" w:type="dxa"/>
          </w:tcPr>
          <w:p w:rsidR="000C3E25" w:rsidRPr="000C3E25" w:rsidRDefault="000C3E25" w:rsidP="000C3E25">
            <w:pPr>
              <w:numPr>
                <w:ilvl w:val="0"/>
                <w:numId w:val="10"/>
              </w:numPr>
              <w:tabs>
                <w:tab w:val="clear" w:pos="563"/>
              </w:tabs>
              <w:ind w:left="1253" w:hanging="539"/>
              <w:rPr>
                <w:b/>
                <w:szCs w:val="24"/>
              </w:rPr>
            </w:pPr>
            <w:r w:rsidRPr="000C3E25">
              <w:rPr>
                <w:szCs w:val="24"/>
              </w:rPr>
              <w:t xml:space="preserve">a spouse, </w:t>
            </w:r>
            <w:r w:rsidR="001B37C1">
              <w:rPr>
                <w:szCs w:val="24"/>
              </w:rPr>
              <w:t xml:space="preserve">civil </w:t>
            </w:r>
            <w:r w:rsidR="003C56D4">
              <w:rPr>
                <w:szCs w:val="24"/>
              </w:rPr>
              <w:t xml:space="preserve">partner, </w:t>
            </w:r>
            <w:r w:rsidRPr="000C3E25">
              <w:rPr>
                <w:szCs w:val="24"/>
              </w:rPr>
              <w:t>parent, step-parent, child, step-child or other close relative of any person in (a) above;</w:t>
            </w:r>
          </w:p>
        </w:tc>
        <w:tc>
          <w:tcPr>
            <w:tcW w:w="236" w:type="dxa"/>
          </w:tcPr>
          <w:p w:rsidR="000C3E25" w:rsidRPr="000C3E25" w:rsidRDefault="000C3E25" w:rsidP="000C3E25">
            <w:pPr>
              <w:rPr>
                <w:szCs w:val="24"/>
              </w:rPr>
            </w:pPr>
          </w:p>
        </w:tc>
      </w:tr>
      <w:tr w:rsidR="000C3E25" w:rsidRPr="000C3E25" w:rsidDel="0066627E" w:rsidTr="001D0E1B">
        <w:trPr>
          <w:del w:id="203" w:author="Isabelle Agius" w:date="2016-07-13T13:33:00Z"/>
        </w:trPr>
        <w:tc>
          <w:tcPr>
            <w:tcW w:w="8634" w:type="dxa"/>
          </w:tcPr>
          <w:p w:rsidR="000C3E25" w:rsidRPr="000C3E25" w:rsidDel="0066627E" w:rsidRDefault="000C3E25" w:rsidP="000C3E25">
            <w:pPr>
              <w:ind w:left="-17"/>
              <w:rPr>
                <w:del w:id="204" w:author="Isabelle Agius" w:date="2016-07-13T13:33:00Z"/>
                <w:b/>
                <w:szCs w:val="24"/>
              </w:rPr>
            </w:pPr>
          </w:p>
        </w:tc>
        <w:tc>
          <w:tcPr>
            <w:tcW w:w="236" w:type="dxa"/>
          </w:tcPr>
          <w:p w:rsidR="000C3E25" w:rsidRPr="000C3E25" w:rsidDel="0066627E" w:rsidRDefault="000C3E25" w:rsidP="000C3E25">
            <w:pPr>
              <w:rPr>
                <w:del w:id="205" w:author="Isabelle Agius" w:date="2016-07-13T13:33:00Z"/>
                <w:b/>
                <w:szCs w:val="24"/>
              </w:rPr>
            </w:pPr>
          </w:p>
        </w:tc>
      </w:tr>
      <w:tr w:rsidR="000C3E25" w:rsidRPr="000C3E25" w:rsidTr="001D0E1B">
        <w:tc>
          <w:tcPr>
            <w:tcW w:w="8634" w:type="dxa"/>
          </w:tcPr>
          <w:p w:rsidR="000C3E25" w:rsidRPr="000C3E25" w:rsidRDefault="000C3E25" w:rsidP="000C3E25">
            <w:pPr>
              <w:numPr>
                <w:ilvl w:val="0"/>
                <w:numId w:val="10"/>
              </w:numPr>
              <w:tabs>
                <w:tab w:val="clear" w:pos="563"/>
              </w:tabs>
              <w:ind w:left="1253" w:hanging="539"/>
              <w:rPr>
                <w:b/>
                <w:szCs w:val="24"/>
              </w:rPr>
            </w:pPr>
            <w:r w:rsidRPr="000C3E25">
              <w:rPr>
                <w:szCs w:val="24"/>
              </w:rPr>
              <w:t>a person who is not otherwise independent of the Scheme; or</w:t>
            </w:r>
          </w:p>
        </w:tc>
        <w:tc>
          <w:tcPr>
            <w:tcW w:w="236" w:type="dxa"/>
          </w:tcPr>
          <w:p w:rsidR="000C3E25" w:rsidRPr="000C3E25" w:rsidRDefault="000C3E25" w:rsidP="000C3E25">
            <w:pPr>
              <w:rPr>
                <w:szCs w:val="24"/>
              </w:rPr>
            </w:pPr>
          </w:p>
        </w:tc>
      </w:tr>
      <w:tr w:rsidR="000C3E25" w:rsidRPr="000C3E25" w:rsidDel="0066627E" w:rsidTr="001D0E1B">
        <w:trPr>
          <w:del w:id="206" w:author="Isabelle Agius" w:date="2016-07-13T13:33:00Z"/>
        </w:trPr>
        <w:tc>
          <w:tcPr>
            <w:tcW w:w="8634" w:type="dxa"/>
          </w:tcPr>
          <w:p w:rsidR="000C3E25" w:rsidRPr="000C3E25" w:rsidDel="0066627E" w:rsidRDefault="000C3E25" w:rsidP="000C3E25">
            <w:pPr>
              <w:ind w:left="-17"/>
              <w:rPr>
                <w:del w:id="207" w:author="Isabelle Agius" w:date="2016-07-13T13:33:00Z"/>
                <w:b/>
                <w:szCs w:val="24"/>
              </w:rPr>
            </w:pPr>
          </w:p>
        </w:tc>
        <w:tc>
          <w:tcPr>
            <w:tcW w:w="236" w:type="dxa"/>
          </w:tcPr>
          <w:p w:rsidR="000C3E25" w:rsidRPr="000C3E25" w:rsidDel="0066627E" w:rsidRDefault="000C3E25" w:rsidP="000C3E25">
            <w:pPr>
              <w:rPr>
                <w:del w:id="208" w:author="Isabelle Agius" w:date="2016-07-13T13:33:00Z"/>
                <w:b/>
                <w:szCs w:val="24"/>
              </w:rPr>
            </w:pPr>
          </w:p>
        </w:tc>
      </w:tr>
      <w:tr w:rsidR="000C3E25" w:rsidRPr="000C3E25" w:rsidTr="001D0E1B">
        <w:tc>
          <w:tcPr>
            <w:tcW w:w="8634" w:type="dxa"/>
          </w:tcPr>
          <w:p w:rsidR="000C3E25" w:rsidRPr="000C3E25" w:rsidRDefault="000C3E25" w:rsidP="000C3E25">
            <w:pPr>
              <w:numPr>
                <w:ilvl w:val="0"/>
                <w:numId w:val="10"/>
              </w:numPr>
              <w:tabs>
                <w:tab w:val="clear" w:pos="563"/>
              </w:tabs>
              <w:ind w:left="1253" w:hanging="539"/>
              <w:rPr>
                <w:b/>
                <w:szCs w:val="24"/>
              </w:rPr>
            </w:pPr>
            <w:proofErr w:type="gramStart"/>
            <w:r w:rsidRPr="000C3E25">
              <w:rPr>
                <w:szCs w:val="24"/>
              </w:rPr>
              <w:t>a</w:t>
            </w:r>
            <w:proofErr w:type="gramEnd"/>
            <w:r w:rsidRPr="000C3E25">
              <w:rPr>
                <w:szCs w:val="24"/>
              </w:rPr>
              <w:t xml:space="preserve"> person disqualified by the MFSA from acting as an auditor of a Scheme.</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0C3E25">
            <w:pPr>
              <w:ind w:left="701"/>
              <w:rPr>
                <w:b/>
                <w:szCs w:val="24"/>
              </w:rPr>
            </w:pPr>
            <w:r w:rsidRPr="000C3E25">
              <w:rPr>
                <w:szCs w:val="24"/>
              </w:rPr>
              <w:t>For this purpose an auditor shall not be regarded as an officer or an employee of the Scheme solely by reason of being auditor of that Scheme.</w:t>
            </w: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252882">
            <w:pPr>
              <w:pStyle w:val="BodyTextIndent2"/>
              <w:numPr>
                <w:ilvl w:val="1"/>
                <w:numId w:val="20"/>
              </w:numPr>
              <w:tabs>
                <w:tab w:val="clear" w:pos="426"/>
                <w:tab w:val="clear" w:pos="1134"/>
              </w:tabs>
              <w:ind w:left="692" w:hanging="709"/>
              <w:rPr>
                <w:rFonts w:ascii="Times New Roman" w:hAnsi="Times New Roman"/>
                <w:b/>
                <w:sz w:val="24"/>
                <w:szCs w:val="24"/>
              </w:rPr>
            </w:pPr>
            <w:r w:rsidRPr="000C3E25">
              <w:rPr>
                <w:rFonts w:ascii="Times New Roman" w:hAnsi="Times New Roman"/>
                <w:sz w:val="24"/>
                <w:szCs w:val="24"/>
              </w:rPr>
              <w:t>The Scheme shall obtain from its auditor a signed letter of engagement defining clearly the extent of the auditor's responsibilities and the terms of his appointment. The Scheme shall confirm in writing to its auditor its agreement to the terms in the letter of engagement.</w:t>
            </w:r>
            <w:r w:rsidR="00722AB9">
              <w:rPr>
                <w:rFonts w:ascii="Times New Roman" w:hAnsi="Times New Roman"/>
                <w:sz w:val="24"/>
                <w:szCs w:val="24"/>
              </w:rPr>
              <w:t xml:space="preserve"> </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252882">
            <w:pPr>
              <w:pStyle w:val="BodyTextIndent2"/>
              <w:numPr>
                <w:ilvl w:val="1"/>
                <w:numId w:val="20"/>
              </w:numPr>
              <w:tabs>
                <w:tab w:val="clear" w:pos="426"/>
                <w:tab w:val="clear" w:pos="1134"/>
              </w:tabs>
              <w:ind w:left="692" w:hanging="709"/>
              <w:rPr>
                <w:rFonts w:ascii="Times New Roman" w:hAnsi="Times New Roman"/>
                <w:b/>
                <w:sz w:val="24"/>
                <w:szCs w:val="24"/>
              </w:rPr>
            </w:pPr>
            <w:r w:rsidRPr="000C3E25">
              <w:rPr>
                <w:rFonts w:ascii="Times New Roman" w:hAnsi="Times New Roman"/>
                <w:sz w:val="24"/>
                <w:szCs w:val="24"/>
              </w:rPr>
              <w:t>The letter of engagement shall include terms requiring the auditor:</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Del="0066627E" w:rsidTr="001D0E1B">
        <w:trPr>
          <w:del w:id="209" w:author="Isabelle Agius" w:date="2016-07-13T13:33:00Z"/>
        </w:trPr>
        <w:tc>
          <w:tcPr>
            <w:tcW w:w="8634" w:type="dxa"/>
          </w:tcPr>
          <w:p w:rsidR="000C3E25" w:rsidRPr="000C3E25" w:rsidDel="0066627E" w:rsidRDefault="000C3E25" w:rsidP="000C3E25">
            <w:pPr>
              <w:ind w:left="-17"/>
              <w:rPr>
                <w:del w:id="210" w:author="Isabelle Agius" w:date="2016-07-13T13:33:00Z"/>
                <w:b/>
                <w:szCs w:val="24"/>
              </w:rPr>
            </w:pPr>
          </w:p>
        </w:tc>
        <w:tc>
          <w:tcPr>
            <w:tcW w:w="236" w:type="dxa"/>
          </w:tcPr>
          <w:p w:rsidR="000C3E25" w:rsidRPr="000C3E25" w:rsidDel="0066627E" w:rsidRDefault="000C3E25" w:rsidP="000C3E25">
            <w:pPr>
              <w:rPr>
                <w:del w:id="211" w:author="Isabelle Agius" w:date="2016-07-13T13:33:00Z"/>
                <w:b/>
                <w:szCs w:val="24"/>
              </w:rPr>
            </w:pPr>
          </w:p>
        </w:tc>
      </w:tr>
      <w:tr w:rsidR="000C3E25" w:rsidRPr="000C3E25" w:rsidTr="001D0E1B">
        <w:tc>
          <w:tcPr>
            <w:tcW w:w="8634" w:type="dxa"/>
          </w:tcPr>
          <w:p w:rsidR="000C3E25" w:rsidRPr="000C3E25" w:rsidRDefault="000C3E25" w:rsidP="000C3E25">
            <w:pPr>
              <w:numPr>
                <w:ilvl w:val="0"/>
                <w:numId w:val="11"/>
              </w:numPr>
              <w:tabs>
                <w:tab w:val="clear" w:pos="563"/>
              </w:tabs>
              <w:ind w:left="1253" w:hanging="539"/>
              <w:rPr>
                <w:b/>
                <w:szCs w:val="24"/>
              </w:rPr>
            </w:pPr>
            <w:r w:rsidRPr="000C3E25">
              <w:rPr>
                <w:szCs w:val="24"/>
              </w:rPr>
              <w:t>to provide such information or verification to the MFSA as the MFSA may request;</w:t>
            </w:r>
          </w:p>
        </w:tc>
        <w:tc>
          <w:tcPr>
            <w:tcW w:w="236" w:type="dxa"/>
          </w:tcPr>
          <w:p w:rsidR="000C3E25" w:rsidRPr="000C3E25" w:rsidRDefault="000C3E25" w:rsidP="000C3E25">
            <w:pPr>
              <w:rPr>
                <w:szCs w:val="24"/>
              </w:rPr>
            </w:pPr>
          </w:p>
        </w:tc>
      </w:tr>
      <w:tr w:rsidR="000C3E25" w:rsidRPr="000C3E25" w:rsidDel="0066627E" w:rsidTr="001D0E1B">
        <w:trPr>
          <w:del w:id="212" w:author="Isabelle Agius" w:date="2016-07-13T13:33:00Z"/>
        </w:trPr>
        <w:tc>
          <w:tcPr>
            <w:tcW w:w="8634" w:type="dxa"/>
          </w:tcPr>
          <w:p w:rsidR="000C3E25" w:rsidRPr="000C3E25" w:rsidDel="0066627E" w:rsidRDefault="000C3E25" w:rsidP="000C3E25">
            <w:pPr>
              <w:ind w:left="-17"/>
              <w:rPr>
                <w:del w:id="213" w:author="Isabelle Agius" w:date="2016-07-13T13:33:00Z"/>
                <w:b/>
                <w:szCs w:val="24"/>
              </w:rPr>
            </w:pPr>
          </w:p>
        </w:tc>
        <w:tc>
          <w:tcPr>
            <w:tcW w:w="236" w:type="dxa"/>
          </w:tcPr>
          <w:p w:rsidR="000C3E25" w:rsidRPr="000C3E25" w:rsidDel="0066627E" w:rsidRDefault="000C3E25" w:rsidP="000C3E25">
            <w:pPr>
              <w:rPr>
                <w:del w:id="214" w:author="Isabelle Agius" w:date="2016-07-13T13:33:00Z"/>
                <w:b/>
                <w:szCs w:val="24"/>
              </w:rPr>
            </w:pPr>
          </w:p>
        </w:tc>
      </w:tr>
      <w:tr w:rsidR="000C3E25" w:rsidRPr="000C3E25" w:rsidTr="001D0E1B">
        <w:tc>
          <w:tcPr>
            <w:tcW w:w="8634" w:type="dxa"/>
          </w:tcPr>
          <w:p w:rsidR="000C3E25" w:rsidRPr="000C3E25" w:rsidRDefault="000C3E25" w:rsidP="000C3E25">
            <w:pPr>
              <w:numPr>
                <w:ilvl w:val="0"/>
                <w:numId w:val="11"/>
              </w:numPr>
              <w:tabs>
                <w:tab w:val="clear" w:pos="563"/>
              </w:tabs>
              <w:ind w:left="1253" w:hanging="539"/>
              <w:rPr>
                <w:b/>
                <w:szCs w:val="24"/>
              </w:rPr>
            </w:pPr>
            <w:r w:rsidRPr="000C3E25">
              <w:rPr>
                <w:szCs w:val="24"/>
              </w:rPr>
              <w:t>to afford another auditor all such assistance as he/ she may require;</w:t>
            </w:r>
          </w:p>
        </w:tc>
        <w:tc>
          <w:tcPr>
            <w:tcW w:w="236" w:type="dxa"/>
          </w:tcPr>
          <w:p w:rsidR="000C3E25" w:rsidRPr="000C3E25" w:rsidRDefault="000C3E25" w:rsidP="000C3E25">
            <w:pPr>
              <w:rPr>
                <w:szCs w:val="24"/>
              </w:rPr>
            </w:pPr>
          </w:p>
        </w:tc>
      </w:tr>
      <w:tr w:rsidR="000C3E25" w:rsidRPr="000C3E25" w:rsidDel="0066627E" w:rsidTr="001D0E1B">
        <w:trPr>
          <w:del w:id="215" w:author="Isabelle Agius" w:date="2016-07-13T13:33:00Z"/>
        </w:trPr>
        <w:tc>
          <w:tcPr>
            <w:tcW w:w="8634" w:type="dxa"/>
          </w:tcPr>
          <w:p w:rsidR="000C3E25" w:rsidRPr="000C3E25" w:rsidDel="0066627E" w:rsidRDefault="000C3E25" w:rsidP="000C3E25">
            <w:pPr>
              <w:ind w:left="-17"/>
              <w:rPr>
                <w:del w:id="216" w:author="Isabelle Agius" w:date="2016-07-13T13:33:00Z"/>
                <w:b/>
                <w:szCs w:val="24"/>
              </w:rPr>
            </w:pPr>
          </w:p>
        </w:tc>
        <w:tc>
          <w:tcPr>
            <w:tcW w:w="236" w:type="dxa"/>
          </w:tcPr>
          <w:p w:rsidR="000C3E25" w:rsidRPr="000C3E25" w:rsidDel="0066627E" w:rsidRDefault="000C3E25" w:rsidP="000C3E25">
            <w:pPr>
              <w:rPr>
                <w:del w:id="217" w:author="Isabelle Agius" w:date="2016-07-13T13:33:00Z"/>
                <w:b/>
                <w:szCs w:val="24"/>
              </w:rPr>
            </w:pPr>
          </w:p>
        </w:tc>
      </w:tr>
      <w:tr w:rsidR="000C3E25" w:rsidRPr="000C3E25" w:rsidTr="001D0E1B">
        <w:tc>
          <w:tcPr>
            <w:tcW w:w="8634" w:type="dxa"/>
          </w:tcPr>
          <w:p w:rsidR="000C3E25" w:rsidRPr="000C3E25" w:rsidRDefault="000C3E25" w:rsidP="000C3E25">
            <w:pPr>
              <w:numPr>
                <w:ilvl w:val="0"/>
                <w:numId w:val="11"/>
              </w:numPr>
              <w:tabs>
                <w:tab w:val="clear" w:pos="563"/>
              </w:tabs>
              <w:ind w:left="1253" w:hanging="539"/>
              <w:rPr>
                <w:b/>
                <w:szCs w:val="24"/>
              </w:rPr>
            </w:pPr>
            <w:r w:rsidRPr="000C3E25">
              <w:rPr>
                <w:szCs w:val="24"/>
              </w:rPr>
              <w:t>to vacate his/ her office if he/ she becomes disqualified to act as auditor for any reason;</w:t>
            </w:r>
          </w:p>
        </w:tc>
        <w:tc>
          <w:tcPr>
            <w:tcW w:w="236" w:type="dxa"/>
          </w:tcPr>
          <w:p w:rsidR="000C3E25" w:rsidRPr="000C3E25" w:rsidRDefault="000C3E25" w:rsidP="000C3E25">
            <w:pPr>
              <w:rPr>
                <w:szCs w:val="24"/>
              </w:rPr>
            </w:pPr>
          </w:p>
        </w:tc>
      </w:tr>
      <w:tr w:rsidR="000C3E25" w:rsidRPr="000C3E25" w:rsidDel="0066627E" w:rsidTr="001D0E1B">
        <w:trPr>
          <w:del w:id="218" w:author="Isabelle Agius" w:date="2016-07-13T13:33:00Z"/>
        </w:trPr>
        <w:tc>
          <w:tcPr>
            <w:tcW w:w="8634" w:type="dxa"/>
          </w:tcPr>
          <w:p w:rsidR="000C3E25" w:rsidRPr="000C3E25" w:rsidDel="0066627E" w:rsidRDefault="000C3E25" w:rsidP="000C3E25">
            <w:pPr>
              <w:ind w:left="-17"/>
              <w:rPr>
                <w:del w:id="219" w:author="Isabelle Agius" w:date="2016-07-13T13:33:00Z"/>
                <w:b/>
                <w:szCs w:val="24"/>
              </w:rPr>
            </w:pPr>
          </w:p>
        </w:tc>
        <w:tc>
          <w:tcPr>
            <w:tcW w:w="236" w:type="dxa"/>
          </w:tcPr>
          <w:p w:rsidR="000C3E25" w:rsidRPr="000C3E25" w:rsidDel="0066627E" w:rsidRDefault="000C3E25" w:rsidP="000C3E25">
            <w:pPr>
              <w:rPr>
                <w:del w:id="220" w:author="Isabelle Agius" w:date="2016-07-13T13:33:00Z"/>
                <w:b/>
                <w:szCs w:val="24"/>
              </w:rPr>
            </w:pPr>
          </w:p>
        </w:tc>
      </w:tr>
      <w:tr w:rsidR="000C3E25" w:rsidRPr="000C3E25" w:rsidTr="001D0E1B">
        <w:tc>
          <w:tcPr>
            <w:tcW w:w="8634" w:type="dxa"/>
          </w:tcPr>
          <w:p w:rsidR="000C3E25" w:rsidRPr="000C3E25" w:rsidRDefault="000C3E25" w:rsidP="000C3E25">
            <w:pPr>
              <w:numPr>
                <w:ilvl w:val="0"/>
                <w:numId w:val="11"/>
              </w:numPr>
              <w:tabs>
                <w:tab w:val="clear" w:pos="563"/>
              </w:tabs>
              <w:ind w:left="1253" w:hanging="539"/>
              <w:rPr>
                <w:b/>
                <w:szCs w:val="24"/>
              </w:rPr>
            </w:pPr>
            <w:proofErr w:type="gramStart"/>
            <w:r w:rsidRPr="000C3E25">
              <w:rPr>
                <w:szCs w:val="24"/>
              </w:rPr>
              <w:t>if</w:t>
            </w:r>
            <w:proofErr w:type="gramEnd"/>
            <w:r w:rsidRPr="000C3E25">
              <w:rPr>
                <w:szCs w:val="24"/>
              </w:rPr>
              <w:t xml:space="preserve"> he/ she resigns, or is removed or not reappointed, to advise the MFSA of that fact and of the reasons for his/ her ceasing to hold office.</w:t>
            </w:r>
            <w:r w:rsidR="00722AB9">
              <w:rPr>
                <w:szCs w:val="24"/>
              </w:rPr>
              <w:t xml:space="preserve"> </w:t>
            </w:r>
            <w:r w:rsidRPr="000C3E25">
              <w:rPr>
                <w:szCs w:val="24"/>
              </w:rPr>
              <w:t>The auditor shall also be required to advise the MFSA if there are matters he/ she considers should be brought to the attention of the MFSA;</w:t>
            </w:r>
          </w:p>
        </w:tc>
        <w:tc>
          <w:tcPr>
            <w:tcW w:w="236" w:type="dxa"/>
          </w:tcPr>
          <w:p w:rsidR="000C3E25" w:rsidRPr="000C3E25" w:rsidRDefault="000C3E25" w:rsidP="000C3E25">
            <w:pPr>
              <w:rPr>
                <w:szCs w:val="24"/>
              </w:rPr>
            </w:pPr>
          </w:p>
        </w:tc>
      </w:tr>
      <w:tr w:rsidR="000C3E25" w:rsidRPr="000C3E25" w:rsidDel="0066627E" w:rsidTr="001D0E1B">
        <w:trPr>
          <w:del w:id="221" w:author="Isabelle Agius" w:date="2016-07-13T13:33:00Z"/>
        </w:trPr>
        <w:tc>
          <w:tcPr>
            <w:tcW w:w="8634" w:type="dxa"/>
          </w:tcPr>
          <w:p w:rsidR="000C3E25" w:rsidRPr="000C3E25" w:rsidDel="0066627E" w:rsidRDefault="000C3E25" w:rsidP="000C3E25">
            <w:pPr>
              <w:ind w:left="-17"/>
              <w:rPr>
                <w:del w:id="222" w:author="Isabelle Agius" w:date="2016-07-13T13:33:00Z"/>
                <w:b/>
                <w:szCs w:val="24"/>
              </w:rPr>
            </w:pPr>
          </w:p>
        </w:tc>
        <w:tc>
          <w:tcPr>
            <w:tcW w:w="236" w:type="dxa"/>
          </w:tcPr>
          <w:p w:rsidR="000C3E25" w:rsidRPr="000C3E25" w:rsidDel="0066627E" w:rsidRDefault="000C3E25" w:rsidP="000C3E25">
            <w:pPr>
              <w:rPr>
                <w:del w:id="223" w:author="Isabelle Agius" w:date="2016-07-13T13:33:00Z"/>
                <w:b/>
                <w:szCs w:val="24"/>
              </w:rPr>
            </w:pPr>
          </w:p>
        </w:tc>
      </w:tr>
      <w:tr w:rsidR="000C3E25" w:rsidRPr="000C3E25" w:rsidTr="001D0E1B">
        <w:tc>
          <w:tcPr>
            <w:tcW w:w="8634" w:type="dxa"/>
          </w:tcPr>
          <w:p w:rsidR="000C3E25" w:rsidRPr="000C3E25" w:rsidRDefault="000C3E25" w:rsidP="000C3E25">
            <w:pPr>
              <w:numPr>
                <w:ilvl w:val="0"/>
                <w:numId w:val="11"/>
              </w:numPr>
              <w:tabs>
                <w:tab w:val="clear" w:pos="563"/>
              </w:tabs>
              <w:ind w:left="1253" w:hanging="539"/>
              <w:rPr>
                <w:b/>
                <w:szCs w:val="24"/>
              </w:rPr>
            </w:pPr>
            <w:r w:rsidRPr="000C3E25">
              <w:rPr>
                <w:szCs w:val="24"/>
              </w:rPr>
              <w:t>in accordance with section 18 of the Act, to report immediately to the MFSA any fact or decision of which he/ she becomes aware in his/ her capacity as auditor of the Scheme which:</w:t>
            </w:r>
          </w:p>
        </w:tc>
        <w:tc>
          <w:tcPr>
            <w:tcW w:w="236" w:type="dxa"/>
          </w:tcPr>
          <w:p w:rsidR="000C3E25" w:rsidRPr="000C3E25" w:rsidRDefault="000C3E25" w:rsidP="000C3E25">
            <w:pPr>
              <w:rPr>
                <w:szCs w:val="24"/>
              </w:rPr>
            </w:pPr>
          </w:p>
        </w:tc>
      </w:tr>
      <w:tr w:rsidR="000C3E25" w:rsidRPr="000C3E25" w:rsidDel="0066627E" w:rsidTr="001D0E1B">
        <w:trPr>
          <w:del w:id="224" w:author="Isabelle Agius" w:date="2016-07-13T13:33:00Z"/>
        </w:trPr>
        <w:tc>
          <w:tcPr>
            <w:tcW w:w="8634" w:type="dxa"/>
          </w:tcPr>
          <w:p w:rsidR="000C3E25" w:rsidRPr="000C3E25" w:rsidDel="0066627E" w:rsidRDefault="000C3E25" w:rsidP="000C3E25">
            <w:pPr>
              <w:ind w:left="-17"/>
              <w:rPr>
                <w:del w:id="225" w:author="Isabelle Agius" w:date="2016-07-13T13:33:00Z"/>
                <w:b/>
                <w:szCs w:val="24"/>
              </w:rPr>
            </w:pPr>
          </w:p>
        </w:tc>
        <w:tc>
          <w:tcPr>
            <w:tcW w:w="236" w:type="dxa"/>
          </w:tcPr>
          <w:p w:rsidR="000C3E25" w:rsidRPr="000C3E25" w:rsidDel="0066627E" w:rsidRDefault="000C3E25" w:rsidP="000C3E25">
            <w:pPr>
              <w:rPr>
                <w:del w:id="226" w:author="Isabelle Agius" w:date="2016-07-13T13:33:00Z"/>
                <w:b/>
                <w:szCs w:val="24"/>
              </w:rPr>
            </w:pPr>
          </w:p>
        </w:tc>
      </w:tr>
      <w:tr w:rsidR="000C3E25" w:rsidRPr="000C3E25" w:rsidTr="001D0E1B">
        <w:tc>
          <w:tcPr>
            <w:tcW w:w="8634" w:type="dxa"/>
          </w:tcPr>
          <w:p w:rsidR="000C3E25" w:rsidRPr="000C3E25" w:rsidRDefault="000C3E25" w:rsidP="000C3E25">
            <w:pPr>
              <w:numPr>
                <w:ilvl w:val="0"/>
                <w:numId w:val="12"/>
              </w:numPr>
              <w:tabs>
                <w:tab w:val="clear" w:pos="743"/>
                <w:tab w:val="left" w:pos="1835"/>
              </w:tabs>
              <w:ind w:left="1835" w:hanging="502"/>
              <w:rPr>
                <w:b/>
                <w:szCs w:val="24"/>
              </w:rPr>
            </w:pPr>
            <w:r w:rsidRPr="000C3E25">
              <w:rPr>
                <w:szCs w:val="24"/>
              </w:rPr>
              <w:t>is likely to lead to a serious qualification or refusal of his audit report on the accounts of the Scheme; or</w:t>
            </w:r>
          </w:p>
        </w:tc>
        <w:tc>
          <w:tcPr>
            <w:tcW w:w="236" w:type="dxa"/>
          </w:tcPr>
          <w:p w:rsidR="000C3E25" w:rsidRPr="000C3E25" w:rsidRDefault="000C3E25" w:rsidP="000C3E25">
            <w:pPr>
              <w:tabs>
                <w:tab w:val="left" w:pos="1835"/>
              </w:tabs>
              <w:rPr>
                <w:szCs w:val="24"/>
              </w:rPr>
            </w:pPr>
          </w:p>
        </w:tc>
      </w:tr>
      <w:tr w:rsidR="000C3E25" w:rsidRPr="000C3E25" w:rsidDel="0066627E" w:rsidTr="001D0E1B">
        <w:trPr>
          <w:del w:id="227" w:author="Isabelle Agius" w:date="2016-07-13T13:33:00Z"/>
        </w:trPr>
        <w:tc>
          <w:tcPr>
            <w:tcW w:w="8634" w:type="dxa"/>
          </w:tcPr>
          <w:p w:rsidR="000C3E25" w:rsidRPr="0066627E" w:rsidDel="0066627E" w:rsidRDefault="000C3E25" w:rsidP="000C3E25">
            <w:pPr>
              <w:ind w:left="-17"/>
              <w:rPr>
                <w:del w:id="228" w:author="Isabelle Agius" w:date="2016-07-13T13:33:00Z"/>
                <w:b/>
                <w:szCs w:val="24"/>
                <w:u w:val="single"/>
                <w:rPrChange w:id="229" w:author="Isabelle Agius" w:date="2016-07-13T13:33:00Z">
                  <w:rPr>
                    <w:del w:id="230" w:author="Isabelle Agius" w:date="2016-07-13T13:33:00Z"/>
                    <w:b/>
                    <w:szCs w:val="24"/>
                  </w:rPr>
                </w:rPrChange>
              </w:rPr>
            </w:pPr>
          </w:p>
        </w:tc>
        <w:tc>
          <w:tcPr>
            <w:tcW w:w="236" w:type="dxa"/>
          </w:tcPr>
          <w:p w:rsidR="000C3E25" w:rsidRPr="000C3E25" w:rsidDel="0066627E" w:rsidRDefault="000C3E25" w:rsidP="000C3E25">
            <w:pPr>
              <w:rPr>
                <w:del w:id="231" w:author="Isabelle Agius" w:date="2016-07-13T13:33:00Z"/>
                <w:b/>
                <w:szCs w:val="24"/>
              </w:rPr>
            </w:pPr>
          </w:p>
        </w:tc>
      </w:tr>
      <w:tr w:rsidR="000C3E25" w:rsidRPr="000C3E25" w:rsidTr="001D0E1B">
        <w:tc>
          <w:tcPr>
            <w:tcW w:w="8634" w:type="dxa"/>
          </w:tcPr>
          <w:p w:rsidR="000C3E25" w:rsidRPr="000C3E25" w:rsidRDefault="000C3E25" w:rsidP="000C3E25">
            <w:pPr>
              <w:numPr>
                <w:ilvl w:val="0"/>
                <w:numId w:val="12"/>
              </w:numPr>
              <w:tabs>
                <w:tab w:val="clear" w:pos="743"/>
                <w:tab w:val="left" w:pos="1835"/>
              </w:tabs>
              <w:ind w:left="1835" w:hanging="502"/>
              <w:rPr>
                <w:b/>
                <w:szCs w:val="24"/>
              </w:rPr>
            </w:pPr>
            <w:r w:rsidRPr="000C3E25">
              <w:rPr>
                <w:szCs w:val="24"/>
              </w:rPr>
              <w:t>constitutes or is likely to constitute a material breach of the legal and regulatory requirements applicable to the Scheme in or under the Act;</w:t>
            </w:r>
          </w:p>
        </w:tc>
        <w:tc>
          <w:tcPr>
            <w:tcW w:w="236" w:type="dxa"/>
          </w:tcPr>
          <w:p w:rsidR="000C3E25" w:rsidRPr="000C3E25" w:rsidRDefault="000C3E25" w:rsidP="000C3E25">
            <w:pPr>
              <w:tabs>
                <w:tab w:val="left" w:pos="1835"/>
              </w:tabs>
              <w:rPr>
                <w:szCs w:val="24"/>
              </w:rPr>
            </w:pPr>
          </w:p>
        </w:tc>
      </w:tr>
      <w:tr w:rsidR="000C3E25" w:rsidRPr="000C3E25" w:rsidDel="0066627E" w:rsidTr="001D0E1B">
        <w:trPr>
          <w:del w:id="232" w:author="Isabelle Agius" w:date="2016-07-13T13:34:00Z"/>
        </w:trPr>
        <w:tc>
          <w:tcPr>
            <w:tcW w:w="8634" w:type="dxa"/>
          </w:tcPr>
          <w:p w:rsidR="000C3E25" w:rsidRPr="000C3E25" w:rsidDel="0066627E" w:rsidRDefault="000C3E25" w:rsidP="000C3E25">
            <w:pPr>
              <w:ind w:left="-17"/>
              <w:rPr>
                <w:del w:id="233" w:author="Isabelle Agius" w:date="2016-07-13T13:34:00Z"/>
                <w:b/>
                <w:szCs w:val="24"/>
              </w:rPr>
            </w:pPr>
          </w:p>
        </w:tc>
        <w:tc>
          <w:tcPr>
            <w:tcW w:w="236" w:type="dxa"/>
          </w:tcPr>
          <w:p w:rsidR="000C3E25" w:rsidRPr="000C3E25" w:rsidDel="0066627E" w:rsidRDefault="000C3E25" w:rsidP="000C3E25">
            <w:pPr>
              <w:rPr>
                <w:del w:id="234" w:author="Isabelle Agius" w:date="2016-07-13T13:34:00Z"/>
                <w:b/>
                <w:szCs w:val="24"/>
              </w:rPr>
            </w:pPr>
          </w:p>
        </w:tc>
      </w:tr>
      <w:tr w:rsidR="000C3E25" w:rsidRPr="000C3E25" w:rsidTr="001D0E1B">
        <w:tc>
          <w:tcPr>
            <w:tcW w:w="8634" w:type="dxa"/>
          </w:tcPr>
          <w:p w:rsidR="000C3E25" w:rsidRPr="000C3E25" w:rsidRDefault="000C3E25" w:rsidP="000C3E25">
            <w:pPr>
              <w:numPr>
                <w:ilvl w:val="0"/>
                <w:numId w:val="12"/>
              </w:numPr>
              <w:tabs>
                <w:tab w:val="clear" w:pos="743"/>
                <w:tab w:val="left" w:pos="1835"/>
              </w:tabs>
              <w:ind w:left="1835" w:hanging="502"/>
              <w:rPr>
                <w:b/>
                <w:szCs w:val="24"/>
              </w:rPr>
            </w:pPr>
            <w:proofErr w:type="gramStart"/>
            <w:r w:rsidRPr="000C3E25">
              <w:rPr>
                <w:szCs w:val="24"/>
              </w:rPr>
              <w:t>relates</w:t>
            </w:r>
            <w:proofErr w:type="gramEnd"/>
            <w:r w:rsidRPr="000C3E25">
              <w:rPr>
                <w:szCs w:val="24"/>
              </w:rPr>
              <w:t xml:space="preserve"> to any other matter which has been prescribed.</w:t>
            </w:r>
          </w:p>
        </w:tc>
        <w:tc>
          <w:tcPr>
            <w:tcW w:w="236" w:type="dxa"/>
          </w:tcPr>
          <w:p w:rsidR="000C3E25" w:rsidRPr="000C3E25" w:rsidRDefault="000C3E25" w:rsidP="000C3E25">
            <w:pPr>
              <w:tabs>
                <w:tab w:val="left" w:pos="1835"/>
              </w:tabs>
              <w:rPr>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252882">
            <w:pPr>
              <w:pStyle w:val="BodyTextIndent2"/>
              <w:numPr>
                <w:ilvl w:val="1"/>
                <w:numId w:val="20"/>
              </w:numPr>
              <w:tabs>
                <w:tab w:val="clear" w:pos="426"/>
                <w:tab w:val="clear" w:pos="1134"/>
              </w:tabs>
              <w:ind w:left="692" w:hanging="709"/>
              <w:rPr>
                <w:rFonts w:ascii="Times New Roman" w:hAnsi="Times New Roman"/>
                <w:b/>
                <w:sz w:val="24"/>
                <w:szCs w:val="24"/>
              </w:rPr>
            </w:pPr>
            <w:r w:rsidRPr="000C3E25">
              <w:rPr>
                <w:rFonts w:ascii="Times New Roman" w:hAnsi="Times New Roman"/>
                <w:sz w:val="24"/>
                <w:szCs w:val="24"/>
              </w:rPr>
              <w:t>If at any time the Scheme fails to have an auditor in office for a period exceeding four weeks the MFSA shall be entitled to appoint a person to fill the vacancy; the fees and charges so incurred being payable by the Scheme.</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252882">
            <w:pPr>
              <w:pStyle w:val="BodyTextIndent2"/>
              <w:numPr>
                <w:ilvl w:val="1"/>
                <w:numId w:val="20"/>
              </w:numPr>
              <w:tabs>
                <w:tab w:val="clear" w:pos="426"/>
                <w:tab w:val="clear" w:pos="1134"/>
              </w:tabs>
              <w:ind w:left="692" w:hanging="709"/>
              <w:rPr>
                <w:rFonts w:ascii="Times New Roman" w:hAnsi="Times New Roman"/>
                <w:b/>
                <w:sz w:val="24"/>
                <w:szCs w:val="24"/>
              </w:rPr>
            </w:pPr>
            <w:r w:rsidRPr="000C3E25">
              <w:rPr>
                <w:rFonts w:ascii="Times New Roman" w:hAnsi="Times New Roman"/>
                <w:sz w:val="24"/>
                <w:szCs w:val="24"/>
              </w:rPr>
              <w:t xml:space="preserve">In respect of each annual accounting period, the Scheme shall require its auditor to prepare a management letter in accordance with International Standards on Auditing. </w:t>
            </w:r>
            <w:ins w:id="235" w:author="Isabelle Agius" w:date="2016-07-13T13:34:00Z">
              <w:r w:rsidR="0066627E">
                <w:rPr>
                  <w:rFonts w:ascii="Times New Roman" w:hAnsi="Times New Roman"/>
                  <w:sz w:val="24"/>
                  <w:szCs w:val="24"/>
                </w:rPr>
                <w:t xml:space="preserve">This management letter shall be set to the MFSA. </w:t>
              </w:r>
            </w:ins>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0C3E25" w:rsidRPr="000C3E25" w:rsidTr="001D0E1B">
        <w:tc>
          <w:tcPr>
            <w:tcW w:w="8634" w:type="dxa"/>
          </w:tcPr>
          <w:p w:rsidR="000C3E25" w:rsidRPr="000C3E25" w:rsidRDefault="000C3E25" w:rsidP="001830F8">
            <w:pPr>
              <w:ind w:left="-17"/>
              <w:rPr>
                <w:b/>
                <w:szCs w:val="24"/>
              </w:rPr>
            </w:pPr>
            <w:r w:rsidRPr="000C3E25">
              <w:rPr>
                <w:b/>
                <w:szCs w:val="24"/>
              </w:rPr>
              <w:lastRenderedPageBreak/>
              <w:t xml:space="preserve">Investment </w:t>
            </w:r>
            <w:del w:id="236" w:author="Isabelle Agius" w:date="2016-07-13T13:35:00Z">
              <w:r w:rsidRPr="000C3E25" w:rsidDel="0066627E">
                <w:rPr>
                  <w:b/>
                  <w:szCs w:val="24"/>
                </w:rPr>
                <w:delText>O</w:delText>
              </w:r>
            </w:del>
            <w:ins w:id="237" w:author="Isabelle Agius" w:date="2016-07-13T13:35:00Z">
              <w:r w:rsidR="0066627E">
                <w:rPr>
                  <w:b/>
                  <w:szCs w:val="24"/>
                </w:rPr>
                <w:t>o</w:t>
              </w:r>
            </w:ins>
            <w:r w:rsidRPr="000C3E25">
              <w:rPr>
                <w:b/>
                <w:szCs w:val="24"/>
              </w:rPr>
              <w:t xml:space="preserve">bjectives, </w:t>
            </w:r>
            <w:del w:id="238" w:author="Isabelle Agius" w:date="2016-07-13T13:35:00Z">
              <w:r w:rsidRPr="000C3E25" w:rsidDel="0066627E">
                <w:rPr>
                  <w:b/>
                  <w:szCs w:val="24"/>
                </w:rPr>
                <w:delText>P</w:delText>
              </w:r>
            </w:del>
            <w:ins w:id="239" w:author="Isabelle Agius" w:date="2016-07-13T13:35:00Z">
              <w:r w:rsidR="0066627E">
                <w:rPr>
                  <w:b/>
                  <w:szCs w:val="24"/>
                </w:rPr>
                <w:t>p</w:t>
              </w:r>
            </w:ins>
            <w:r w:rsidRPr="000C3E25">
              <w:rPr>
                <w:b/>
                <w:szCs w:val="24"/>
              </w:rPr>
              <w:t xml:space="preserve">olicies and </w:t>
            </w:r>
            <w:del w:id="240" w:author="Isabelle Agius" w:date="2016-07-13T13:35:00Z">
              <w:r w:rsidRPr="000C3E25" w:rsidDel="0066627E">
                <w:rPr>
                  <w:b/>
                  <w:szCs w:val="24"/>
                </w:rPr>
                <w:delText>R</w:delText>
              </w:r>
            </w:del>
            <w:ins w:id="241" w:author="Isabelle Agius" w:date="2016-07-13T13:35:00Z">
              <w:r w:rsidR="0066627E">
                <w:rPr>
                  <w:b/>
                  <w:szCs w:val="24"/>
                </w:rPr>
                <w:t>r</w:t>
              </w:r>
            </w:ins>
            <w:r w:rsidRPr="000C3E25">
              <w:rPr>
                <w:b/>
                <w:szCs w:val="24"/>
              </w:rPr>
              <w:t xml:space="preserve">estrictions applicable to </w:t>
            </w:r>
            <w:ins w:id="242" w:author="Isabelle Agius" w:date="2016-07-13T13:35:00Z">
              <w:r w:rsidR="001830F8">
                <w:rPr>
                  <w:b/>
                  <w:szCs w:val="24"/>
                </w:rPr>
                <w:t>l</w:t>
              </w:r>
            </w:ins>
            <w:del w:id="243" w:author="Isabelle Agius" w:date="2016-07-13T13:35:00Z">
              <w:r w:rsidRPr="000C3E25" w:rsidDel="001830F8">
                <w:rPr>
                  <w:b/>
                  <w:szCs w:val="24"/>
                </w:rPr>
                <w:delText>L</w:delText>
              </w:r>
            </w:del>
            <w:r w:rsidRPr="000C3E25">
              <w:rPr>
                <w:b/>
                <w:szCs w:val="24"/>
              </w:rPr>
              <w:t xml:space="preserve">icence </w:t>
            </w:r>
            <w:del w:id="244" w:author="Isabelle Agius" w:date="2016-07-13T13:35:00Z">
              <w:r w:rsidRPr="000C3E25" w:rsidDel="001830F8">
                <w:rPr>
                  <w:b/>
                  <w:szCs w:val="24"/>
                </w:rPr>
                <w:delText>H</w:delText>
              </w:r>
            </w:del>
            <w:ins w:id="245" w:author="Isabelle Agius" w:date="2016-07-13T13:35:00Z">
              <w:r w:rsidR="001830F8">
                <w:rPr>
                  <w:b/>
                  <w:szCs w:val="24"/>
                </w:rPr>
                <w:t>h</w:t>
              </w:r>
            </w:ins>
            <w:r w:rsidRPr="000C3E25">
              <w:rPr>
                <w:b/>
                <w:szCs w:val="24"/>
              </w:rPr>
              <w:t>olders wh</w:t>
            </w:r>
            <w:r w:rsidR="009803EF">
              <w:rPr>
                <w:b/>
                <w:szCs w:val="24"/>
              </w:rPr>
              <w:t>ose</w:t>
            </w:r>
            <w:r w:rsidRPr="000C3E25">
              <w:rPr>
                <w:b/>
                <w:szCs w:val="24"/>
              </w:rPr>
              <w:t xml:space="preserve"> application to MFSA is terms of article 5 of the Act was submitted prior 1/1/2010</w:t>
            </w:r>
          </w:p>
        </w:tc>
        <w:tc>
          <w:tcPr>
            <w:tcW w:w="236" w:type="dxa"/>
          </w:tcPr>
          <w:p w:rsidR="000C3E25" w:rsidRPr="000C3E25" w:rsidRDefault="000C3E25" w:rsidP="000C3E25">
            <w:pPr>
              <w:rPr>
                <w:b/>
                <w:szCs w:val="24"/>
              </w:rPr>
            </w:pPr>
          </w:p>
        </w:tc>
      </w:tr>
      <w:tr w:rsidR="000C3E25" w:rsidRPr="00495458" w:rsidTr="001D0E1B">
        <w:tc>
          <w:tcPr>
            <w:tcW w:w="8634" w:type="dxa"/>
          </w:tcPr>
          <w:p w:rsidR="000C3E25" w:rsidRPr="000C3E25" w:rsidRDefault="000C3E25" w:rsidP="000C3E25">
            <w:pPr>
              <w:ind w:left="692" w:hanging="709"/>
              <w:rPr>
                <w:szCs w:val="24"/>
              </w:rPr>
            </w:pPr>
          </w:p>
        </w:tc>
        <w:tc>
          <w:tcPr>
            <w:tcW w:w="236" w:type="dxa"/>
          </w:tcPr>
          <w:p w:rsidR="000C3E25" w:rsidRPr="000C3E25" w:rsidRDefault="000C3E25" w:rsidP="000C3E25">
            <w:pPr>
              <w:rPr>
                <w:szCs w:val="24"/>
              </w:rPr>
            </w:pPr>
          </w:p>
        </w:tc>
      </w:tr>
      <w:tr w:rsidR="000C3E25" w:rsidRPr="000C3E25" w:rsidTr="001D0E1B">
        <w:tc>
          <w:tcPr>
            <w:tcW w:w="8634" w:type="dxa"/>
          </w:tcPr>
          <w:p w:rsidR="000C3E25" w:rsidRPr="000C3E25" w:rsidRDefault="000C3E25">
            <w:pPr>
              <w:pStyle w:val="BodyTextIndent2"/>
              <w:numPr>
                <w:ilvl w:val="1"/>
                <w:numId w:val="20"/>
              </w:numPr>
              <w:tabs>
                <w:tab w:val="clear" w:pos="426"/>
                <w:tab w:val="clear" w:pos="1134"/>
              </w:tabs>
              <w:ind w:left="692" w:hanging="709"/>
              <w:rPr>
                <w:rFonts w:ascii="Times New Roman" w:hAnsi="Times New Roman"/>
                <w:sz w:val="24"/>
                <w:szCs w:val="24"/>
              </w:rPr>
              <w:pPrChange w:id="246" w:author="Isabelle Agius" w:date="2016-07-13T13:35: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The Scheme shall be subject to the investment objectives, policies and restrictions outlined in its </w:t>
            </w:r>
            <w:ins w:id="247" w:author="Isabelle Agius" w:date="2016-07-13T13:35:00Z">
              <w:r w:rsidR="001830F8">
                <w:rPr>
                  <w:rFonts w:ascii="Times New Roman" w:hAnsi="Times New Roman"/>
                  <w:sz w:val="24"/>
                  <w:szCs w:val="24"/>
                </w:rPr>
                <w:t>o</w:t>
              </w:r>
            </w:ins>
            <w:del w:id="248" w:author="Isabelle Agius" w:date="2016-07-13T13:35:00Z">
              <w:r w:rsidRPr="000C3E25" w:rsidDel="001830F8">
                <w:rPr>
                  <w:rFonts w:ascii="Times New Roman" w:hAnsi="Times New Roman"/>
                  <w:sz w:val="24"/>
                  <w:szCs w:val="24"/>
                </w:rPr>
                <w:delText>O</w:delText>
              </w:r>
            </w:del>
            <w:r w:rsidRPr="000C3E25">
              <w:rPr>
                <w:rFonts w:ascii="Times New Roman" w:hAnsi="Times New Roman"/>
                <w:sz w:val="24"/>
                <w:szCs w:val="24"/>
              </w:rPr>
              <w:t xml:space="preserve">ffering </w:t>
            </w:r>
            <w:del w:id="249" w:author="Isabelle Agius" w:date="2016-07-13T13:35:00Z">
              <w:r w:rsidRPr="000C3E25" w:rsidDel="001830F8">
                <w:rPr>
                  <w:rFonts w:ascii="Times New Roman" w:hAnsi="Times New Roman"/>
                  <w:sz w:val="24"/>
                  <w:szCs w:val="24"/>
                </w:rPr>
                <w:delText>D</w:delText>
              </w:r>
            </w:del>
            <w:ins w:id="250" w:author="Isabelle Agius" w:date="2016-07-13T13:35:00Z">
              <w:r w:rsidR="001830F8">
                <w:rPr>
                  <w:rFonts w:ascii="Times New Roman" w:hAnsi="Times New Roman"/>
                  <w:sz w:val="24"/>
                  <w:szCs w:val="24"/>
                </w:rPr>
                <w:t>d</w:t>
              </w:r>
            </w:ins>
            <w:r w:rsidRPr="000C3E25">
              <w:rPr>
                <w:rFonts w:ascii="Times New Roman" w:hAnsi="Times New Roman"/>
                <w:sz w:val="24"/>
                <w:szCs w:val="24"/>
              </w:rPr>
              <w:t>ocument.</w:t>
            </w:r>
            <w:r w:rsidR="00722AB9">
              <w:rPr>
                <w:rFonts w:ascii="Times New Roman" w:hAnsi="Times New Roman"/>
                <w:sz w:val="24"/>
                <w:szCs w:val="24"/>
              </w:rPr>
              <w:t xml:space="preserve"> </w:t>
            </w:r>
            <w:r w:rsidRPr="000C3E25">
              <w:rPr>
                <w:rFonts w:ascii="Times New Roman" w:hAnsi="Times New Roman"/>
                <w:sz w:val="24"/>
                <w:szCs w:val="24"/>
              </w:rPr>
              <w:t xml:space="preserve">In addition, where the Scheme intends effecting its investments through the use of </w:t>
            </w:r>
            <w:del w:id="251" w:author="Isabelle Agius" w:date="2016-07-13T13:35:00Z">
              <w:r w:rsidRPr="000C3E25" w:rsidDel="001830F8">
                <w:rPr>
                  <w:rFonts w:ascii="Times New Roman" w:hAnsi="Times New Roman"/>
                  <w:sz w:val="24"/>
                  <w:szCs w:val="24"/>
                </w:rPr>
                <w:delText>T</w:delText>
              </w:r>
            </w:del>
            <w:ins w:id="252" w:author="Isabelle Agius" w:date="2016-07-13T13:35:00Z">
              <w:r w:rsidR="001830F8">
                <w:rPr>
                  <w:rFonts w:ascii="Times New Roman" w:hAnsi="Times New Roman"/>
                  <w:sz w:val="24"/>
                  <w:szCs w:val="24"/>
                </w:rPr>
                <w:t>t</w:t>
              </w:r>
            </w:ins>
            <w:r w:rsidRPr="000C3E25">
              <w:rPr>
                <w:rFonts w:ascii="Times New Roman" w:hAnsi="Times New Roman"/>
                <w:sz w:val="24"/>
                <w:szCs w:val="24"/>
              </w:rPr>
              <w:t xml:space="preserve">rading </w:t>
            </w:r>
            <w:del w:id="253" w:author="Isabelle Agius" w:date="2016-07-13T13:35:00Z">
              <w:r w:rsidRPr="000C3E25" w:rsidDel="001830F8">
                <w:rPr>
                  <w:rFonts w:ascii="Times New Roman" w:hAnsi="Times New Roman"/>
                  <w:sz w:val="24"/>
                  <w:szCs w:val="24"/>
                </w:rPr>
                <w:delText>C</w:delText>
              </w:r>
            </w:del>
            <w:ins w:id="254" w:author="Isabelle Agius" w:date="2016-07-13T13:35:00Z">
              <w:r w:rsidR="001830F8">
                <w:rPr>
                  <w:rFonts w:ascii="Times New Roman" w:hAnsi="Times New Roman"/>
                  <w:sz w:val="24"/>
                  <w:szCs w:val="24"/>
                </w:rPr>
                <w:t>c</w:t>
              </w:r>
            </w:ins>
            <w:r w:rsidRPr="000C3E25">
              <w:rPr>
                <w:rFonts w:ascii="Times New Roman" w:hAnsi="Times New Roman"/>
                <w:sz w:val="24"/>
                <w:szCs w:val="24"/>
              </w:rPr>
              <w:t xml:space="preserve">ompanies or </w:t>
            </w:r>
            <w:del w:id="255" w:author="Isabelle Agius" w:date="2016-07-13T13:35:00Z">
              <w:r w:rsidRPr="000C3E25" w:rsidDel="001830F8">
                <w:rPr>
                  <w:rFonts w:ascii="Times New Roman" w:hAnsi="Times New Roman"/>
                  <w:sz w:val="24"/>
                  <w:szCs w:val="24"/>
                </w:rPr>
                <w:delText>S</w:delText>
              </w:r>
            </w:del>
            <w:ins w:id="256" w:author="Isabelle Agius" w:date="2016-07-13T13:35:00Z">
              <w:r w:rsidR="001830F8">
                <w:rPr>
                  <w:rFonts w:ascii="Times New Roman" w:hAnsi="Times New Roman"/>
                  <w:sz w:val="24"/>
                  <w:szCs w:val="24"/>
                </w:rPr>
                <w:t>s</w:t>
              </w:r>
            </w:ins>
            <w:r w:rsidRPr="000C3E25">
              <w:rPr>
                <w:rFonts w:ascii="Times New Roman" w:hAnsi="Times New Roman"/>
                <w:sz w:val="24"/>
                <w:szCs w:val="24"/>
              </w:rPr>
              <w:t xml:space="preserve">pecial </w:t>
            </w:r>
            <w:del w:id="257" w:author="Isabelle Agius" w:date="2016-07-13T13:35:00Z">
              <w:r w:rsidRPr="000C3E25" w:rsidDel="001830F8">
                <w:rPr>
                  <w:rFonts w:ascii="Times New Roman" w:hAnsi="Times New Roman"/>
                  <w:sz w:val="24"/>
                  <w:szCs w:val="24"/>
                </w:rPr>
                <w:delText>P</w:delText>
              </w:r>
            </w:del>
            <w:ins w:id="258" w:author="Isabelle Agius" w:date="2016-07-13T13:35:00Z">
              <w:r w:rsidR="001830F8">
                <w:rPr>
                  <w:rFonts w:ascii="Times New Roman" w:hAnsi="Times New Roman"/>
                  <w:sz w:val="24"/>
                  <w:szCs w:val="24"/>
                </w:rPr>
                <w:t>p</w:t>
              </w:r>
            </w:ins>
            <w:r w:rsidRPr="000C3E25">
              <w:rPr>
                <w:rFonts w:ascii="Times New Roman" w:hAnsi="Times New Roman"/>
                <w:sz w:val="24"/>
                <w:szCs w:val="24"/>
              </w:rPr>
              <w:t xml:space="preserve">urpose </w:t>
            </w:r>
            <w:del w:id="259" w:author="Isabelle Agius" w:date="2016-07-13T13:35:00Z">
              <w:r w:rsidRPr="000C3E25" w:rsidDel="001830F8">
                <w:rPr>
                  <w:rFonts w:ascii="Times New Roman" w:hAnsi="Times New Roman"/>
                  <w:sz w:val="24"/>
                  <w:szCs w:val="24"/>
                </w:rPr>
                <w:delText>V</w:delText>
              </w:r>
            </w:del>
            <w:ins w:id="260" w:author="Isabelle Agius" w:date="2016-07-13T13:35:00Z">
              <w:r w:rsidR="001830F8">
                <w:rPr>
                  <w:rFonts w:ascii="Times New Roman" w:hAnsi="Times New Roman"/>
                  <w:sz w:val="24"/>
                  <w:szCs w:val="24"/>
                </w:rPr>
                <w:t>v</w:t>
              </w:r>
            </w:ins>
            <w:r w:rsidRPr="000C3E25">
              <w:rPr>
                <w:rFonts w:ascii="Times New Roman" w:hAnsi="Times New Roman"/>
                <w:sz w:val="24"/>
                <w:szCs w:val="24"/>
              </w:rPr>
              <w:t xml:space="preserve">ehicles, it shall also be subject to the supplementary </w:t>
            </w:r>
            <w:del w:id="261" w:author="Isabelle Agius" w:date="2016-07-13T13:35:00Z">
              <w:r w:rsidRPr="000C3E25" w:rsidDel="001830F8">
                <w:rPr>
                  <w:rFonts w:ascii="Times New Roman" w:hAnsi="Times New Roman"/>
                  <w:sz w:val="24"/>
                  <w:szCs w:val="24"/>
                </w:rPr>
                <w:delText xml:space="preserve">conditions </w:delText>
              </w:r>
            </w:del>
            <w:ins w:id="262" w:author="Isabelle Agius" w:date="2016-07-13T13:35:00Z">
              <w:r w:rsidR="001830F8">
                <w:rPr>
                  <w:rFonts w:ascii="Times New Roman" w:hAnsi="Times New Roman"/>
                  <w:sz w:val="24"/>
                  <w:szCs w:val="24"/>
                </w:rPr>
                <w:t xml:space="preserve">rules </w:t>
              </w:r>
            </w:ins>
            <w:r w:rsidRPr="000C3E25">
              <w:rPr>
                <w:rFonts w:ascii="Times New Roman" w:hAnsi="Times New Roman"/>
                <w:sz w:val="24"/>
                <w:szCs w:val="24"/>
              </w:rPr>
              <w:t xml:space="preserve">regarding the use of such vehicles set out in Appendix I. The </w:t>
            </w:r>
            <w:del w:id="263" w:author="Isabelle Agius" w:date="2016-07-13T13:35:00Z">
              <w:r w:rsidRPr="000C3E25" w:rsidDel="001830F8">
                <w:rPr>
                  <w:rFonts w:ascii="Times New Roman" w:hAnsi="Times New Roman"/>
                  <w:sz w:val="24"/>
                  <w:szCs w:val="24"/>
                </w:rPr>
                <w:delText>M</w:delText>
              </w:r>
            </w:del>
            <w:ins w:id="264" w:author="Isabelle Agius" w:date="2016-07-13T13:35:00Z">
              <w:r w:rsidR="001830F8">
                <w:rPr>
                  <w:rFonts w:ascii="Times New Roman" w:hAnsi="Times New Roman"/>
                  <w:sz w:val="24"/>
                  <w:szCs w:val="24"/>
                </w:rPr>
                <w:t>m</w:t>
              </w:r>
            </w:ins>
            <w:r w:rsidRPr="000C3E25">
              <w:rPr>
                <w:rFonts w:ascii="Times New Roman" w:hAnsi="Times New Roman"/>
                <w:sz w:val="24"/>
                <w:szCs w:val="24"/>
              </w:rPr>
              <w:t>anager or the Scheme shall take all reasonable steps to comply with the investment policies and restrictions of the Scheme.</w:t>
            </w:r>
            <w:r w:rsidR="00697DA8">
              <w:rPr>
                <w:rFonts w:ascii="Times New Roman" w:hAnsi="Times New Roman"/>
                <w:sz w:val="24"/>
                <w:szCs w:val="24"/>
              </w:rPr>
              <w:t xml:space="preserve"> </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pStyle w:val="BodyTextIndent3"/>
              <w:tabs>
                <w:tab w:val="left" w:pos="1134"/>
              </w:tabs>
              <w:ind w:left="692" w:hanging="709"/>
              <w:rPr>
                <w:sz w:val="24"/>
                <w:szCs w:val="24"/>
              </w:rPr>
            </w:pPr>
          </w:p>
        </w:tc>
        <w:tc>
          <w:tcPr>
            <w:tcW w:w="236" w:type="dxa"/>
          </w:tcPr>
          <w:p w:rsidR="000C3E25" w:rsidRPr="000C3E25" w:rsidRDefault="000C3E25" w:rsidP="000C3E25">
            <w:pPr>
              <w:pStyle w:val="BodyTextIndent3"/>
              <w:tabs>
                <w:tab w:val="left" w:pos="1134"/>
              </w:tabs>
              <w:ind w:left="0" w:firstLine="0"/>
              <w:rPr>
                <w:sz w:val="24"/>
                <w:szCs w:val="24"/>
              </w:rPr>
            </w:pPr>
          </w:p>
        </w:tc>
      </w:tr>
      <w:tr w:rsidR="000C3E25" w:rsidRPr="000C3E25" w:rsidTr="001D0E1B">
        <w:tc>
          <w:tcPr>
            <w:tcW w:w="8634" w:type="dxa"/>
          </w:tcPr>
          <w:p w:rsidR="000C3E25" w:rsidRPr="000C3E25" w:rsidRDefault="000C3E25" w:rsidP="00721D93">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color w:val="000000"/>
                <w:kern w:val="0"/>
                <w:sz w:val="24"/>
                <w:szCs w:val="24"/>
              </w:rPr>
              <w:t xml:space="preserve">Direct </w:t>
            </w:r>
            <w:r w:rsidRPr="000C3E25">
              <w:rPr>
                <w:rFonts w:ascii="Times New Roman" w:hAnsi="Times New Roman"/>
                <w:sz w:val="24"/>
                <w:szCs w:val="24"/>
              </w:rPr>
              <w:t>borrowing</w:t>
            </w:r>
            <w:r w:rsidRPr="000C3E25">
              <w:rPr>
                <w:rFonts w:ascii="Times New Roman" w:hAnsi="Times New Roman"/>
                <w:color w:val="000000"/>
                <w:kern w:val="0"/>
                <w:sz w:val="24"/>
                <w:szCs w:val="24"/>
              </w:rPr>
              <w:t xml:space="preserve"> for investment purposes and leverage via the use of derivatives is restricted to 100% of </w:t>
            </w:r>
            <w:smartTag w:uri="urn:schemas-microsoft-com:office:smarttags" w:element="stockticker">
              <w:r w:rsidRPr="000C3E25">
                <w:rPr>
                  <w:rFonts w:ascii="Times New Roman" w:hAnsi="Times New Roman"/>
                  <w:color w:val="000000"/>
                  <w:kern w:val="0"/>
                  <w:sz w:val="24"/>
                  <w:szCs w:val="24"/>
                </w:rPr>
                <w:t>NAV</w:t>
              </w:r>
            </w:smartTag>
            <w:r w:rsidRPr="000C3E25">
              <w:rPr>
                <w:rFonts w:ascii="Times New Roman" w:hAnsi="Times New Roman"/>
                <w:color w:val="000000"/>
                <w:kern w:val="0"/>
                <w:sz w:val="24"/>
                <w:szCs w:val="24"/>
              </w:rPr>
              <w:t xml:space="preserve">. </w:t>
            </w:r>
            <w:r w:rsidRPr="000C3E25">
              <w:rPr>
                <w:rFonts w:ascii="Times New Roman" w:hAnsi="Times New Roman"/>
                <w:sz w:val="24"/>
                <w:szCs w:val="24"/>
              </w:rPr>
              <w:t>The Scheme’s exposure relating to derivative instruments is calculated taking into account:</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color w:val="000000"/>
                <w:kern w:val="0"/>
                <w:sz w:val="24"/>
                <w:szCs w:val="24"/>
              </w:rPr>
            </w:pPr>
          </w:p>
        </w:tc>
      </w:tr>
      <w:tr w:rsidR="000C3E25" w:rsidRPr="00495458" w:rsidDel="001830F8" w:rsidTr="001D0E1B">
        <w:trPr>
          <w:del w:id="265" w:author="Isabelle Agius" w:date="2016-07-13T13:35:00Z"/>
        </w:trPr>
        <w:tc>
          <w:tcPr>
            <w:tcW w:w="8634" w:type="dxa"/>
          </w:tcPr>
          <w:p w:rsidR="000C3E25" w:rsidRPr="000C3E25" w:rsidDel="001830F8" w:rsidRDefault="000C3E25" w:rsidP="000C3E25">
            <w:pPr>
              <w:rPr>
                <w:del w:id="266" w:author="Isabelle Agius" w:date="2016-07-13T13:35:00Z"/>
                <w:szCs w:val="24"/>
              </w:rPr>
            </w:pPr>
          </w:p>
        </w:tc>
        <w:tc>
          <w:tcPr>
            <w:tcW w:w="236" w:type="dxa"/>
          </w:tcPr>
          <w:p w:rsidR="000C3E25" w:rsidRPr="000C3E25" w:rsidDel="001830F8" w:rsidRDefault="000C3E25" w:rsidP="000C3E25">
            <w:pPr>
              <w:rPr>
                <w:del w:id="267" w:author="Isabelle Agius" w:date="2016-07-13T13:35:00Z"/>
                <w:szCs w:val="24"/>
              </w:rPr>
            </w:pPr>
          </w:p>
        </w:tc>
      </w:tr>
      <w:tr w:rsidR="000C3E25" w:rsidRPr="00495458" w:rsidTr="001D0E1B">
        <w:tc>
          <w:tcPr>
            <w:tcW w:w="8634" w:type="dxa"/>
          </w:tcPr>
          <w:p w:rsidR="000C3E25" w:rsidRPr="000C3E25" w:rsidRDefault="000C3E25" w:rsidP="000C3E25">
            <w:pPr>
              <w:numPr>
                <w:ilvl w:val="0"/>
                <w:numId w:val="8"/>
              </w:numPr>
              <w:tabs>
                <w:tab w:val="clear" w:pos="1800"/>
              </w:tabs>
              <w:ind w:left="1253" w:hanging="539"/>
              <w:rPr>
                <w:szCs w:val="24"/>
              </w:rPr>
            </w:pPr>
            <w:r w:rsidRPr="000C3E25">
              <w:rPr>
                <w:szCs w:val="24"/>
              </w:rPr>
              <w:t>the current value of the underlying asset;</w:t>
            </w:r>
          </w:p>
        </w:tc>
        <w:tc>
          <w:tcPr>
            <w:tcW w:w="236" w:type="dxa"/>
          </w:tcPr>
          <w:p w:rsidR="000C3E25" w:rsidRPr="000C3E25" w:rsidRDefault="000C3E25" w:rsidP="000C3E25">
            <w:pPr>
              <w:rPr>
                <w:szCs w:val="24"/>
              </w:rPr>
            </w:pPr>
          </w:p>
        </w:tc>
      </w:tr>
      <w:tr w:rsidR="000C3E25" w:rsidRPr="00495458" w:rsidDel="001830F8" w:rsidTr="001D0E1B">
        <w:trPr>
          <w:del w:id="268" w:author="Isabelle Agius" w:date="2016-07-13T13:35:00Z"/>
        </w:trPr>
        <w:tc>
          <w:tcPr>
            <w:tcW w:w="8634" w:type="dxa"/>
          </w:tcPr>
          <w:p w:rsidR="000C3E25" w:rsidRPr="000C3E25" w:rsidDel="001830F8" w:rsidRDefault="000C3E25" w:rsidP="000C3E25">
            <w:pPr>
              <w:rPr>
                <w:del w:id="269" w:author="Isabelle Agius" w:date="2016-07-13T13:35:00Z"/>
                <w:szCs w:val="24"/>
              </w:rPr>
            </w:pPr>
          </w:p>
        </w:tc>
        <w:tc>
          <w:tcPr>
            <w:tcW w:w="236" w:type="dxa"/>
          </w:tcPr>
          <w:p w:rsidR="000C3E25" w:rsidRPr="000C3E25" w:rsidDel="001830F8" w:rsidRDefault="000C3E25" w:rsidP="000C3E25">
            <w:pPr>
              <w:rPr>
                <w:del w:id="270" w:author="Isabelle Agius" w:date="2016-07-13T13:35:00Z"/>
                <w:szCs w:val="24"/>
              </w:rPr>
            </w:pPr>
          </w:p>
        </w:tc>
      </w:tr>
      <w:tr w:rsidR="000C3E25" w:rsidRPr="00495458" w:rsidTr="001D0E1B">
        <w:tc>
          <w:tcPr>
            <w:tcW w:w="8634" w:type="dxa"/>
          </w:tcPr>
          <w:p w:rsidR="000C3E25" w:rsidRPr="000C3E25" w:rsidRDefault="000C3E25" w:rsidP="000C3E25">
            <w:pPr>
              <w:numPr>
                <w:ilvl w:val="0"/>
                <w:numId w:val="8"/>
              </w:numPr>
              <w:tabs>
                <w:tab w:val="clear" w:pos="1800"/>
              </w:tabs>
              <w:ind w:left="1253" w:hanging="539"/>
              <w:rPr>
                <w:szCs w:val="24"/>
              </w:rPr>
            </w:pPr>
            <w:r w:rsidRPr="000C3E25">
              <w:rPr>
                <w:szCs w:val="24"/>
              </w:rPr>
              <w:t>the counterparty risk;</w:t>
            </w:r>
          </w:p>
        </w:tc>
        <w:tc>
          <w:tcPr>
            <w:tcW w:w="236" w:type="dxa"/>
          </w:tcPr>
          <w:p w:rsidR="000C3E25" w:rsidRPr="000C3E25" w:rsidRDefault="000C3E25" w:rsidP="000C3E25">
            <w:pPr>
              <w:rPr>
                <w:szCs w:val="24"/>
              </w:rPr>
            </w:pPr>
          </w:p>
        </w:tc>
      </w:tr>
      <w:tr w:rsidR="000C3E25" w:rsidRPr="00495458" w:rsidDel="001830F8" w:rsidTr="001D0E1B">
        <w:trPr>
          <w:del w:id="271" w:author="Isabelle Agius" w:date="2016-07-13T13:35:00Z"/>
        </w:trPr>
        <w:tc>
          <w:tcPr>
            <w:tcW w:w="8634" w:type="dxa"/>
          </w:tcPr>
          <w:p w:rsidR="000C3E25" w:rsidRPr="000C3E25" w:rsidDel="001830F8" w:rsidRDefault="000C3E25" w:rsidP="000C3E25">
            <w:pPr>
              <w:rPr>
                <w:del w:id="272" w:author="Isabelle Agius" w:date="2016-07-13T13:35:00Z"/>
                <w:szCs w:val="24"/>
              </w:rPr>
            </w:pPr>
          </w:p>
        </w:tc>
        <w:tc>
          <w:tcPr>
            <w:tcW w:w="236" w:type="dxa"/>
          </w:tcPr>
          <w:p w:rsidR="000C3E25" w:rsidRPr="000C3E25" w:rsidDel="001830F8" w:rsidRDefault="000C3E25" w:rsidP="000C3E25">
            <w:pPr>
              <w:rPr>
                <w:del w:id="273" w:author="Isabelle Agius" w:date="2016-07-13T13:35:00Z"/>
                <w:szCs w:val="24"/>
              </w:rPr>
            </w:pPr>
          </w:p>
        </w:tc>
      </w:tr>
      <w:tr w:rsidR="000C3E25" w:rsidRPr="00495458" w:rsidTr="001D0E1B">
        <w:tc>
          <w:tcPr>
            <w:tcW w:w="8634" w:type="dxa"/>
          </w:tcPr>
          <w:p w:rsidR="000C3E25" w:rsidRPr="000C3E25" w:rsidRDefault="000C3E25" w:rsidP="000C3E25">
            <w:pPr>
              <w:numPr>
                <w:ilvl w:val="0"/>
                <w:numId w:val="8"/>
              </w:numPr>
              <w:tabs>
                <w:tab w:val="clear" w:pos="1800"/>
              </w:tabs>
              <w:ind w:left="1253" w:hanging="539"/>
              <w:rPr>
                <w:szCs w:val="24"/>
              </w:rPr>
            </w:pPr>
            <w:r w:rsidRPr="000C3E25">
              <w:rPr>
                <w:szCs w:val="24"/>
              </w:rPr>
              <w:t>future market movements; and</w:t>
            </w:r>
          </w:p>
        </w:tc>
        <w:tc>
          <w:tcPr>
            <w:tcW w:w="236" w:type="dxa"/>
          </w:tcPr>
          <w:p w:rsidR="000C3E25" w:rsidRPr="000C3E25" w:rsidRDefault="000C3E25" w:rsidP="000C3E25">
            <w:pPr>
              <w:rPr>
                <w:szCs w:val="24"/>
              </w:rPr>
            </w:pPr>
          </w:p>
        </w:tc>
      </w:tr>
      <w:tr w:rsidR="000C3E25" w:rsidRPr="00495458" w:rsidDel="001830F8" w:rsidTr="001D0E1B">
        <w:trPr>
          <w:del w:id="274" w:author="Isabelle Agius" w:date="2016-07-13T13:35:00Z"/>
        </w:trPr>
        <w:tc>
          <w:tcPr>
            <w:tcW w:w="8634" w:type="dxa"/>
          </w:tcPr>
          <w:p w:rsidR="000C3E25" w:rsidRPr="000C3E25" w:rsidDel="001830F8" w:rsidRDefault="000C3E25" w:rsidP="000C3E25">
            <w:pPr>
              <w:rPr>
                <w:del w:id="275" w:author="Isabelle Agius" w:date="2016-07-13T13:35:00Z"/>
                <w:szCs w:val="24"/>
              </w:rPr>
            </w:pPr>
          </w:p>
        </w:tc>
        <w:tc>
          <w:tcPr>
            <w:tcW w:w="236" w:type="dxa"/>
          </w:tcPr>
          <w:p w:rsidR="000C3E25" w:rsidRPr="000C3E25" w:rsidDel="001830F8" w:rsidRDefault="000C3E25" w:rsidP="000C3E25">
            <w:pPr>
              <w:rPr>
                <w:del w:id="276" w:author="Isabelle Agius" w:date="2016-07-13T13:35:00Z"/>
                <w:szCs w:val="24"/>
              </w:rPr>
            </w:pPr>
          </w:p>
        </w:tc>
      </w:tr>
      <w:tr w:rsidR="000C3E25" w:rsidRPr="00495458" w:rsidTr="001D0E1B">
        <w:tc>
          <w:tcPr>
            <w:tcW w:w="8634" w:type="dxa"/>
          </w:tcPr>
          <w:p w:rsidR="000C3E25" w:rsidRPr="000C3E25" w:rsidRDefault="000C3E25" w:rsidP="000C3E25">
            <w:pPr>
              <w:numPr>
                <w:ilvl w:val="0"/>
                <w:numId w:val="8"/>
              </w:numPr>
              <w:tabs>
                <w:tab w:val="clear" w:pos="1800"/>
              </w:tabs>
              <w:ind w:left="1253" w:hanging="539"/>
              <w:rPr>
                <w:szCs w:val="24"/>
              </w:rPr>
            </w:pPr>
            <w:proofErr w:type="gramStart"/>
            <w:r w:rsidRPr="000C3E25">
              <w:rPr>
                <w:szCs w:val="24"/>
              </w:rPr>
              <w:t>the</w:t>
            </w:r>
            <w:proofErr w:type="gramEnd"/>
            <w:r w:rsidRPr="000C3E25">
              <w:rPr>
                <w:szCs w:val="24"/>
              </w:rPr>
              <w:t xml:space="preserve"> time available to liquidate positions.</w:t>
            </w:r>
          </w:p>
        </w:tc>
        <w:tc>
          <w:tcPr>
            <w:tcW w:w="236" w:type="dxa"/>
          </w:tcPr>
          <w:p w:rsidR="000C3E25" w:rsidRPr="000C3E25" w:rsidRDefault="000C3E25" w:rsidP="000C3E25">
            <w:pPr>
              <w:rPr>
                <w:szCs w:val="24"/>
              </w:rPr>
            </w:pPr>
          </w:p>
        </w:tc>
      </w:tr>
      <w:tr w:rsidR="000C3E25" w:rsidRPr="000C3E25" w:rsidDel="001830F8" w:rsidTr="001D0E1B">
        <w:trPr>
          <w:del w:id="277" w:author="Isabelle Agius" w:date="2016-07-13T13:35:00Z"/>
        </w:trPr>
        <w:tc>
          <w:tcPr>
            <w:tcW w:w="8634" w:type="dxa"/>
          </w:tcPr>
          <w:p w:rsidR="000C3E25" w:rsidRPr="000C3E25" w:rsidDel="001830F8" w:rsidRDefault="000C3E25" w:rsidP="000C3E25">
            <w:pPr>
              <w:pStyle w:val="BodyTextIndent3"/>
              <w:tabs>
                <w:tab w:val="left" w:pos="1134"/>
              </w:tabs>
              <w:ind w:left="0" w:firstLine="0"/>
              <w:rPr>
                <w:del w:id="278" w:author="Isabelle Agius" w:date="2016-07-13T13:35:00Z"/>
                <w:sz w:val="24"/>
                <w:szCs w:val="24"/>
              </w:rPr>
            </w:pPr>
          </w:p>
        </w:tc>
        <w:tc>
          <w:tcPr>
            <w:tcW w:w="236" w:type="dxa"/>
          </w:tcPr>
          <w:p w:rsidR="000C3E25" w:rsidRPr="000C3E25" w:rsidDel="001830F8" w:rsidRDefault="000C3E25" w:rsidP="000C3E25">
            <w:pPr>
              <w:pStyle w:val="BodyTextIndent3"/>
              <w:tabs>
                <w:tab w:val="left" w:pos="1134"/>
              </w:tabs>
              <w:ind w:left="0" w:firstLine="0"/>
              <w:rPr>
                <w:del w:id="279" w:author="Isabelle Agius" w:date="2016-07-13T13:35:00Z"/>
                <w:sz w:val="24"/>
                <w:szCs w:val="24"/>
              </w:rPr>
            </w:pPr>
          </w:p>
        </w:tc>
      </w:tr>
      <w:tr w:rsidR="000C3E25" w:rsidRPr="000C3E25" w:rsidTr="001D0E1B">
        <w:tc>
          <w:tcPr>
            <w:tcW w:w="8634" w:type="dxa"/>
          </w:tcPr>
          <w:p w:rsidR="000C3E25" w:rsidRPr="000C3E25" w:rsidRDefault="000C3E25" w:rsidP="000C3E25">
            <w:pPr>
              <w:pStyle w:val="BodyTextIndent3"/>
              <w:tabs>
                <w:tab w:val="left" w:pos="1134"/>
              </w:tabs>
              <w:ind w:left="692" w:hanging="709"/>
              <w:rPr>
                <w:sz w:val="24"/>
                <w:szCs w:val="24"/>
              </w:rPr>
            </w:pPr>
            <w:r w:rsidRPr="000C3E25">
              <w:rPr>
                <w:sz w:val="24"/>
                <w:szCs w:val="24"/>
              </w:rPr>
              <w:tab/>
              <w:t>The Scheme’s exposure relating to borrowing</w:t>
            </w:r>
            <w:r w:rsidRPr="000C3E25">
              <w:rPr>
                <w:color w:val="000000"/>
                <w:kern w:val="0"/>
                <w:sz w:val="24"/>
                <w:szCs w:val="24"/>
              </w:rPr>
              <w:t xml:space="preserve"> for investment purposes is the amount so borrowed. </w:t>
            </w:r>
          </w:p>
        </w:tc>
        <w:tc>
          <w:tcPr>
            <w:tcW w:w="236" w:type="dxa"/>
          </w:tcPr>
          <w:p w:rsidR="000C3E25" w:rsidRPr="000C3E25" w:rsidRDefault="000C3E25" w:rsidP="000C3E25">
            <w:pPr>
              <w:pStyle w:val="BodyTextIndent3"/>
              <w:tabs>
                <w:tab w:val="left" w:pos="1134"/>
              </w:tabs>
              <w:ind w:left="0" w:firstLine="0"/>
              <w:rPr>
                <w:sz w:val="24"/>
                <w:szCs w:val="24"/>
              </w:rPr>
            </w:pPr>
          </w:p>
        </w:tc>
      </w:tr>
      <w:tr w:rsidR="000C3E25" w:rsidRPr="000C3E25" w:rsidTr="001D0E1B">
        <w:tc>
          <w:tcPr>
            <w:tcW w:w="8634" w:type="dxa"/>
          </w:tcPr>
          <w:p w:rsidR="000C3E25" w:rsidRPr="000C3E25" w:rsidRDefault="000C3E25" w:rsidP="000C3E25">
            <w:pPr>
              <w:pStyle w:val="BodyTextIndent3"/>
              <w:tabs>
                <w:tab w:val="left" w:pos="1134"/>
              </w:tabs>
              <w:ind w:left="692" w:hanging="709"/>
              <w:rPr>
                <w:sz w:val="24"/>
                <w:szCs w:val="24"/>
              </w:rPr>
            </w:pPr>
          </w:p>
        </w:tc>
        <w:tc>
          <w:tcPr>
            <w:tcW w:w="236" w:type="dxa"/>
          </w:tcPr>
          <w:p w:rsidR="000C3E25" w:rsidRPr="000C3E25" w:rsidRDefault="000C3E25" w:rsidP="000C3E25">
            <w:pPr>
              <w:pStyle w:val="BodyTextIndent3"/>
              <w:tabs>
                <w:tab w:val="left" w:pos="1134"/>
              </w:tabs>
              <w:ind w:left="0" w:firstLine="0"/>
              <w:rPr>
                <w:sz w:val="24"/>
                <w:szCs w:val="24"/>
              </w:rPr>
            </w:pPr>
          </w:p>
        </w:tc>
      </w:tr>
      <w:tr w:rsidR="000C3E25" w:rsidRPr="000C3E25" w:rsidTr="001D0E1B">
        <w:tc>
          <w:tcPr>
            <w:tcW w:w="8634" w:type="dxa"/>
          </w:tcPr>
          <w:p w:rsidR="000C3E25" w:rsidRPr="000C3E25" w:rsidRDefault="000C3E25" w:rsidP="001830F8">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The </w:t>
            </w:r>
            <w:ins w:id="280" w:author="Isabelle Agius" w:date="2016-07-13T13:36:00Z">
              <w:r w:rsidR="001830F8">
                <w:rPr>
                  <w:rFonts w:ascii="Times New Roman" w:hAnsi="Times New Roman"/>
                  <w:sz w:val="24"/>
                  <w:szCs w:val="24"/>
                </w:rPr>
                <w:t>m</w:t>
              </w:r>
            </w:ins>
            <w:del w:id="281" w:author="Isabelle Agius" w:date="2016-07-13T13:36:00Z">
              <w:r w:rsidRPr="000C3E25" w:rsidDel="001830F8">
                <w:rPr>
                  <w:rFonts w:ascii="Times New Roman" w:hAnsi="Times New Roman"/>
                  <w:sz w:val="24"/>
                  <w:szCs w:val="24"/>
                </w:rPr>
                <w:delText>M</w:delText>
              </w:r>
            </w:del>
            <w:r w:rsidRPr="000C3E25">
              <w:rPr>
                <w:rFonts w:ascii="Times New Roman" w:hAnsi="Times New Roman"/>
                <w:sz w:val="24"/>
                <w:szCs w:val="24"/>
              </w:rPr>
              <w:t xml:space="preserve">anager or the Scheme shall take all reasonable steps to comply with the investment policies and restrictions of the Scheme. The </w:t>
            </w:r>
            <w:ins w:id="282" w:author="Isabelle Agius" w:date="2016-07-13T13:37:00Z">
              <w:r w:rsidR="001830F8">
                <w:rPr>
                  <w:rFonts w:ascii="Times New Roman" w:hAnsi="Times New Roman"/>
                  <w:sz w:val="24"/>
                  <w:szCs w:val="24"/>
                </w:rPr>
                <w:t>c</w:t>
              </w:r>
            </w:ins>
            <w:del w:id="283" w:author="Isabelle Agius" w:date="2016-07-13T13:37:00Z">
              <w:r w:rsidRPr="000C3E25" w:rsidDel="001830F8">
                <w:rPr>
                  <w:rFonts w:ascii="Times New Roman" w:hAnsi="Times New Roman"/>
                  <w:sz w:val="24"/>
                  <w:szCs w:val="24"/>
                </w:rPr>
                <w:delText>C</w:delText>
              </w:r>
            </w:del>
            <w:r w:rsidRPr="000C3E25">
              <w:rPr>
                <w:rFonts w:ascii="Times New Roman" w:hAnsi="Times New Roman"/>
                <w:sz w:val="24"/>
                <w:szCs w:val="24"/>
              </w:rPr>
              <w:t xml:space="preserve">ustodian shall supervise the operation of the Scheme to ensure that the </w:t>
            </w:r>
            <w:del w:id="284" w:author="Isabelle Agius" w:date="2016-07-13T13:37:00Z">
              <w:r w:rsidRPr="000C3E25" w:rsidDel="001830F8">
                <w:rPr>
                  <w:rFonts w:ascii="Times New Roman" w:hAnsi="Times New Roman"/>
                  <w:sz w:val="24"/>
                  <w:szCs w:val="24"/>
                </w:rPr>
                <w:delText>M</w:delText>
              </w:r>
            </w:del>
            <w:ins w:id="285" w:author="Isabelle Agius" w:date="2016-07-13T13:37:00Z">
              <w:r w:rsidR="001830F8">
                <w:rPr>
                  <w:rFonts w:ascii="Times New Roman" w:hAnsi="Times New Roman"/>
                  <w:sz w:val="24"/>
                  <w:szCs w:val="24"/>
                </w:rPr>
                <w:t>m</w:t>
              </w:r>
            </w:ins>
            <w:r w:rsidRPr="000C3E25">
              <w:rPr>
                <w:rFonts w:ascii="Times New Roman" w:hAnsi="Times New Roman"/>
                <w:sz w:val="24"/>
                <w:szCs w:val="24"/>
              </w:rPr>
              <w:t>anager complies with the investment policies and restrictions of the Scheme.</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pStyle w:val="BodyTextIndent2"/>
              <w:ind w:left="-17" w:firstLine="0"/>
              <w:rPr>
                <w:rFonts w:ascii="Times New Roman" w:hAnsi="Times New Roman"/>
                <w:sz w:val="24"/>
                <w:szCs w:val="24"/>
              </w:rPr>
            </w:pPr>
          </w:p>
        </w:tc>
        <w:tc>
          <w:tcPr>
            <w:tcW w:w="236" w:type="dxa"/>
          </w:tcPr>
          <w:p w:rsidR="000C3E25" w:rsidRPr="000C3E25" w:rsidRDefault="000C3E25" w:rsidP="000C3E25">
            <w:pPr>
              <w:pStyle w:val="BodyTextIndent2"/>
              <w:ind w:left="0" w:firstLine="0"/>
              <w:rPr>
                <w:rFonts w:ascii="Times New Roman" w:hAnsi="Times New Roman"/>
                <w:sz w:val="24"/>
                <w:szCs w:val="24"/>
              </w:rPr>
            </w:pPr>
          </w:p>
        </w:tc>
      </w:tr>
      <w:tr w:rsidR="000C3E25" w:rsidRPr="000C3E25" w:rsidTr="001D0E1B">
        <w:tc>
          <w:tcPr>
            <w:tcW w:w="8634" w:type="dxa"/>
          </w:tcPr>
          <w:p w:rsidR="000C3E25" w:rsidRPr="000C3E25" w:rsidRDefault="000C3E25">
            <w:pPr>
              <w:pStyle w:val="BodyTextIndent2"/>
              <w:numPr>
                <w:ilvl w:val="1"/>
                <w:numId w:val="20"/>
              </w:numPr>
              <w:tabs>
                <w:tab w:val="clear" w:pos="426"/>
                <w:tab w:val="clear" w:pos="1134"/>
              </w:tabs>
              <w:ind w:left="692" w:hanging="709"/>
              <w:rPr>
                <w:rFonts w:ascii="Times New Roman" w:hAnsi="Times New Roman"/>
                <w:sz w:val="24"/>
                <w:szCs w:val="24"/>
              </w:rPr>
              <w:pPrChange w:id="286" w:author="Isabelle Agius" w:date="2016-07-13T13:37: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Where the Scheme has been set up as a </w:t>
            </w:r>
            <w:del w:id="287" w:author="Isabelle Agius" w:date="2016-07-13T13:37:00Z">
              <w:r w:rsidRPr="000C3E25" w:rsidDel="001830F8">
                <w:rPr>
                  <w:rFonts w:ascii="Times New Roman" w:hAnsi="Times New Roman"/>
                  <w:sz w:val="24"/>
                  <w:szCs w:val="24"/>
                </w:rPr>
                <w:delText>F</w:delText>
              </w:r>
            </w:del>
            <w:ins w:id="288" w:author="Isabelle Agius" w:date="2016-07-13T13:37:00Z">
              <w:r w:rsidR="001830F8">
                <w:rPr>
                  <w:rFonts w:ascii="Times New Roman" w:hAnsi="Times New Roman"/>
                  <w:sz w:val="24"/>
                  <w:szCs w:val="24"/>
                </w:rPr>
                <w:t>f</w:t>
              </w:r>
            </w:ins>
            <w:r w:rsidRPr="000C3E25">
              <w:rPr>
                <w:rFonts w:ascii="Times New Roman" w:hAnsi="Times New Roman"/>
                <w:sz w:val="24"/>
                <w:szCs w:val="24"/>
              </w:rPr>
              <w:t xml:space="preserve">eeder </w:t>
            </w:r>
            <w:del w:id="289" w:author="Isabelle Agius" w:date="2016-07-13T13:37:00Z">
              <w:r w:rsidRPr="000C3E25" w:rsidDel="001830F8">
                <w:rPr>
                  <w:rFonts w:ascii="Times New Roman" w:hAnsi="Times New Roman"/>
                  <w:sz w:val="24"/>
                  <w:szCs w:val="24"/>
                </w:rPr>
                <w:delText>F</w:delText>
              </w:r>
            </w:del>
            <w:ins w:id="290" w:author="Isabelle Agius" w:date="2016-07-13T13:37:00Z">
              <w:r w:rsidR="001830F8">
                <w:rPr>
                  <w:rFonts w:ascii="Times New Roman" w:hAnsi="Times New Roman"/>
                  <w:sz w:val="24"/>
                  <w:szCs w:val="24"/>
                </w:rPr>
                <w:t>f</w:t>
              </w:r>
            </w:ins>
            <w:r w:rsidRPr="000C3E25">
              <w:rPr>
                <w:rFonts w:ascii="Times New Roman" w:hAnsi="Times New Roman"/>
                <w:sz w:val="24"/>
                <w:szCs w:val="24"/>
              </w:rPr>
              <w:t xml:space="preserve">und, the underlying fund shall satisfy the leverage restrictions applicable to the Scheme. </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pStyle w:val="BodyTextIndent2"/>
              <w:ind w:left="-17" w:firstLine="0"/>
              <w:rPr>
                <w:rFonts w:ascii="Times New Roman" w:hAnsi="Times New Roman"/>
                <w:sz w:val="24"/>
                <w:szCs w:val="24"/>
              </w:rPr>
            </w:pPr>
          </w:p>
        </w:tc>
        <w:tc>
          <w:tcPr>
            <w:tcW w:w="236" w:type="dxa"/>
          </w:tcPr>
          <w:p w:rsidR="000C3E25" w:rsidRPr="000C3E25" w:rsidRDefault="000C3E25" w:rsidP="000C3E25">
            <w:pPr>
              <w:pStyle w:val="BodyTextIndent2"/>
              <w:ind w:left="0" w:firstLine="0"/>
              <w:rPr>
                <w:rFonts w:ascii="Times New Roman" w:hAnsi="Times New Roman"/>
                <w:sz w:val="24"/>
                <w:szCs w:val="24"/>
              </w:rPr>
            </w:pPr>
          </w:p>
        </w:tc>
      </w:tr>
      <w:tr w:rsidR="000C3E25" w:rsidRPr="000C3E25" w:rsidTr="001D0E1B">
        <w:tc>
          <w:tcPr>
            <w:tcW w:w="8634" w:type="dxa"/>
          </w:tcPr>
          <w:p w:rsidR="000C3E25" w:rsidRPr="000C3E25" w:rsidRDefault="000C3E25">
            <w:pPr>
              <w:pStyle w:val="BodyTextIndent2"/>
              <w:numPr>
                <w:ilvl w:val="1"/>
                <w:numId w:val="20"/>
              </w:numPr>
              <w:tabs>
                <w:tab w:val="clear" w:pos="426"/>
                <w:tab w:val="clear" w:pos="1134"/>
              </w:tabs>
              <w:ind w:left="692" w:hanging="709"/>
              <w:rPr>
                <w:rFonts w:ascii="Times New Roman" w:hAnsi="Times New Roman"/>
                <w:sz w:val="24"/>
                <w:szCs w:val="24"/>
              </w:rPr>
              <w:pPrChange w:id="291" w:author="Isabelle Agius" w:date="2016-07-13T13:37: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Where the Scheme has been set up as a </w:t>
            </w:r>
            <w:del w:id="292" w:author="Isabelle Agius" w:date="2016-07-13T13:37:00Z">
              <w:r w:rsidRPr="000C3E25" w:rsidDel="001830F8">
                <w:rPr>
                  <w:rFonts w:ascii="Times New Roman" w:hAnsi="Times New Roman"/>
                  <w:sz w:val="24"/>
                  <w:szCs w:val="24"/>
                </w:rPr>
                <w:delText>F</w:delText>
              </w:r>
            </w:del>
            <w:ins w:id="293" w:author="Isabelle Agius" w:date="2016-07-13T13:37:00Z">
              <w:r w:rsidR="001830F8">
                <w:rPr>
                  <w:rFonts w:ascii="Times New Roman" w:hAnsi="Times New Roman"/>
                  <w:sz w:val="24"/>
                  <w:szCs w:val="24"/>
                </w:rPr>
                <w:t>f</w:t>
              </w:r>
            </w:ins>
            <w:r w:rsidRPr="000C3E25">
              <w:rPr>
                <w:rFonts w:ascii="Times New Roman" w:hAnsi="Times New Roman"/>
                <w:sz w:val="24"/>
                <w:szCs w:val="24"/>
              </w:rPr>
              <w:t xml:space="preserve">und of </w:t>
            </w:r>
            <w:del w:id="294" w:author="Isabelle Agius" w:date="2016-07-13T13:37:00Z">
              <w:r w:rsidRPr="000C3E25" w:rsidDel="001830F8">
                <w:rPr>
                  <w:rFonts w:ascii="Times New Roman" w:hAnsi="Times New Roman"/>
                  <w:sz w:val="24"/>
                  <w:szCs w:val="24"/>
                </w:rPr>
                <w:delText>H</w:delText>
              </w:r>
            </w:del>
            <w:ins w:id="295" w:author="Isabelle Agius" w:date="2016-07-13T13:37:00Z">
              <w:r w:rsidR="001830F8">
                <w:rPr>
                  <w:rFonts w:ascii="Times New Roman" w:hAnsi="Times New Roman"/>
                  <w:sz w:val="24"/>
                  <w:szCs w:val="24"/>
                </w:rPr>
                <w:t>h</w:t>
              </w:r>
            </w:ins>
            <w:r w:rsidRPr="000C3E25">
              <w:rPr>
                <w:rFonts w:ascii="Times New Roman" w:hAnsi="Times New Roman"/>
                <w:sz w:val="24"/>
                <w:szCs w:val="24"/>
              </w:rPr>
              <w:t xml:space="preserve">edge </w:t>
            </w:r>
            <w:del w:id="296" w:author="Isabelle Agius" w:date="2016-07-13T13:37:00Z">
              <w:r w:rsidRPr="000C3E25" w:rsidDel="001830F8">
                <w:rPr>
                  <w:rFonts w:ascii="Times New Roman" w:hAnsi="Times New Roman"/>
                  <w:sz w:val="24"/>
                  <w:szCs w:val="24"/>
                </w:rPr>
                <w:delText>F</w:delText>
              </w:r>
            </w:del>
            <w:ins w:id="297" w:author="Isabelle Agius" w:date="2016-07-13T13:37:00Z">
              <w:r w:rsidR="001830F8">
                <w:rPr>
                  <w:rFonts w:ascii="Times New Roman" w:hAnsi="Times New Roman"/>
                  <w:sz w:val="24"/>
                  <w:szCs w:val="24"/>
                </w:rPr>
                <w:t>f</w:t>
              </w:r>
            </w:ins>
            <w:r w:rsidRPr="000C3E25">
              <w:rPr>
                <w:rFonts w:ascii="Times New Roman" w:hAnsi="Times New Roman"/>
                <w:sz w:val="24"/>
                <w:szCs w:val="24"/>
              </w:rPr>
              <w:t xml:space="preserve">unds, the Scheme shall invest in at least five different hedge funds to ensure the necessary diversification. </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pStyle w:val="BodyTextIndent3"/>
              <w:tabs>
                <w:tab w:val="left" w:pos="1134"/>
              </w:tabs>
              <w:ind w:left="692" w:hanging="709"/>
              <w:rPr>
                <w:sz w:val="24"/>
                <w:szCs w:val="24"/>
              </w:rPr>
            </w:pPr>
          </w:p>
        </w:tc>
        <w:tc>
          <w:tcPr>
            <w:tcW w:w="236" w:type="dxa"/>
          </w:tcPr>
          <w:p w:rsidR="000C3E25" w:rsidRPr="000C3E25" w:rsidRDefault="000C3E25" w:rsidP="000C3E25">
            <w:pPr>
              <w:pStyle w:val="BodyTextIndent3"/>
              <w:tabs>
                <w:tab w:val="left" w:pos="1134"/>
              </w:tabs>
              <w:ind w:left="0" w:firstLine="0"/>
              <w:rPr>
                <w:sz w:val="24"/>
                <w:szCs w:val="24"/>
              </w:rPr>
            </w:pPr>
          </w:p>
        </w:tc>
      </w:tr>
      <w:tr w:rsidR="000C3E25" w:rsidRPr="000C3E25" w:rsidTr="001D0E1B">
        <w:tc>
          <w:tcPr>
            <w:tcW w:w="8634" w:type="dxa"/>
          </w:tcPr>
          <w:p w:rsidR="000C3E25" w:rsidRPr="000C3E25" w:rsidRDefault="000C3E25" w:rsidP="00252882">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Changes to the investment policies and restrictions of the Scheme shall be notified to investors in advance of the change.</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pStyle w:val="BodyTextIndent2"/>
              <w:ind w:left="-17" w:firstLine="0"/>
              <w:rPr>
                <w:rFonts w:ascii="Times New Roman" w:hAnsi="Times New Roman"/>
                <w:sz w:val="24"/>
                <w:szCs w:val="24"/>
              </w:rPr>
            </w:pPr>
          </w:p>
        </w:tc>
        <w:tc>
          <w:tcPr>
            <w:tcW w:w="236" w:type="dxa"/>
          </w:tcPr>
          <w:p w:rsidR="000C3E25" w:rsidRPr="000C3E25" w:rsidRDefault="000C3E25" w:rsidP="000C3E25">
            <w:pPr>
              <w:pStyle w:val="BodyTextIndent2"/>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252882">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Changes to the investment objectives of the Scheme shall be notified to investors in advance of the change. The notice period should be sufficiently long to allow for redemption requests to be submitted by investors and processed prior to the change being effected. The change in the investment objectives should only become effective after all pending redemptions linked to the change in the investment objectives have been satisfied. Any applicable redemption fees would also need to be waived accordingly.</w:t>
            </w:r>
            <w:r w:rsidR="00722AB9">
              <w:rPr>
                <w:rFonts w:ascii="Times New Roman" w:hAnsi="Times New Roman"/>
                <w:sz w:val="24"/>
                <w:szCs w:val="24"/>
              </w:rPr>
              <w:t xml:space="preserve"> </w:t>
            </w:r>
          </w:p>
        </w:tc>
        <w:tc>
          <w:tcPr>
            <w:tcW w:w="236" w:type="dxa"/>
          </w:tcPr>
          <w:p w:rsidR="000C3E25" w:rsidRPr="000C3E25" w:rsidRDefault="000C3E25" w:rsidP="000C3E25">
            <w:pPr>
              <w:pStyle w:val="BodyTextIndent2"/>
              <w:tabs>
                <w:tab w:val="clear" w:pos="426"/>
                <w:tab w:val="clear" w:pos="1134"/>
              </w:tabs>
              <w:ind w:left="0" w:firstLine="0"/>
              <w:rPr>
                <w:rFonts w:ascii="Times New Roman" w:hAnsi="Times New Roman"/>
                <w:sz w:val="24"/>
                <w:szCs w:val="24"/>
              </w:rPr>
            </w:pPr>
          </w:p>
        </w:tc>
      </w:tr>
      <w:tr w:rsidR="000C3E25" w:rsidRPr="000C3E25" w:rsidTr="001D0E1B">
        <w:tc>
          <w:tcPr>
            <w:tcW w:w="8634" w:type="dxa"/>
          </w:tcPr>
          <w:p w:rsidR="000C3E25" w:rsidRPr="000C3E25" w:rsidRDefault="000C3E25" w:rsidP="000C3E25">
            <w:pPr>
              <w:ind w:left="-17"/>
              <w:rPr>
                <w:b/>
                <w:szCs w:val="24"/>
              </w:rPr>
            </w:pPr>
          </w:p>
        </w:tc>
        <w:tc>
          <w:tcPr>
            <w:tcW w:w="236" w:type="dxa"/>
          </w:tcPr>
          <w:p w:rsidR="000C3E25" w:rsidRPr="000C3E25" w:rsidRDefault="000C3E25" w:rsidP="000C3E25">
            <w:pPr>
              <w:rPr>
                <w:b/>
                <w:szCs w:val="24"/>
              </w:rPr>
            </w:pPr>
          </w:p>
        </w:tc>
      </w:tr>
      <w:tr w:rsidR="00961AFB" w:rsidRPr="000C3E25" w:rsidTr="001D0E1B">
        <w:tc>
          <w:tcPr>
            <w:tcW w:w="8634" w:type="dxa"/>
          </w:tcPr>
          <w:p w:rsidR="00961AFB" w:rsidRPr="00395742" w:rsidRDefault="00961AFB" w:rsidP="00395742">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lastRenderedPageBreak/>
              <w:t>The following shall be the rules applicable in the event of an inadvertent breach of investment restrictions:</w:t>
            </w:r>
          </w:p>
        </w:tc>
        <w:tc>
          <w:tcPr>
            <w:tcW w:w="236" w:type="dxa"/>
          </w:tcPr>
          <w:p w:rsidR="00961AFB" w:rsidRPr="000C3E25" w:rsidRDefault="00961AFB" w:rsidP="000C3E25">
            <w:pPr>
              <w:rPr>
                <w:b/>
                <w:szCs w:val="24"/>
              </w:rPr>
            </w:pPr>
          </w:p>
        </w:tc>
      </w:tr>
      <w:tr w:rsidR="00395742" w:rsidRPr="000C3E25" w:rsidDel="001830F8" w:rsidTr="001D0E1B">
        <w:trPr>
          <w:del w:id="298" w:author="Isabelle Agius" w:date="2016-07-13T13:37:00Z"/>
        </w:trPr>
        <w:tc>
          <w:tcPr>
            <w:tcW w:w="8634" w:type="dxa"/>
          </w:tcPr>
          <w:p w:rsidR="00395742" w:rsidRPr="000C3E25" w:rsidDel="001830F8" w:rsidRDefault="00395742" w:rsidP="00395742">
            <w:pPr>
              <w:pStyle w:val="BodyTextIndent2"/>
              <w:tabs>
                <w:tab w:val="clear" w:pos="426"/>
                <w:tab w:val="clear" w:pos="1134"/>
              </w:tabs>
              <w:ind w:left="692" w:firstLine="0"/>
              <w:rPr>
                <w:del w:id="299" w:author="Isabelle Agius" w:date="2016-07-13T13:37:00Z"/>
                <w:rFonts w:ascii="Times New Roman" w:hAnsi="Times New Roman"/>
                <w:sz w:val="24"/>
                <w:szCs w:val="24"/>
              </w:rPr>
            </w:pPr>
          </w:p>
        </w:tc>
        <w:tc>
          <w:tcPr>
            <w:tcW w:w="236" w:type="dxa"/>
          </w:tcPr>
          <w:p w:rsidR="00395742" w:rsidRPr="000C3E25" w:rsidDel="001830F8" w:rsidRDefault="00395742" w:rsidP="000C3E25">
            <w:pPr>
              <w:rPr>
                <w:del w:id="300" w:author="Isabelle Agius" w:date="2016-07-13T13:37:00Z"/>
                <w:b/>
                <w:szCs w:val="24"/>
              </w:rPr>
            </w:pPr>
          </w:p>
        </w:tc>
      </w:tr>
      <w:tr w:rsidR="00961AFB" w:rsidRPr="000C3E25" w:rsidTr="001D0E1B">
        <w:tc>
          <w:tcPr>
            <w:tcW w:w="8634" w:type="dxa"/>
          </w:tcPr>
          <w:p w:rsidR="00961AFB" w:rsidRDefault="00961AFB" w:rsidP="00961AFB">
            <w:pPr>
              <w:numPr>
                <w:ilvl w:val="0"/>
                <w:numId w:val="9"/>
              </w:numPr>
              <w:tabs>
                <w:tab w:val="clear" w:pos="1800"/>
              </w:tabs>
              <w:ind w:left="1253" w:hanging="544"/>
              <w:rPr>
                <w:szCs w:val="24"/>
              </w:rPr>
            </w:pPr>
            <w:r w:rsidRPr="003F304E">
              <w:t>if one or more of the Scheme’s investment restrictions are at any time</w:t>
            </w:r>
            <w:r>
              <w:t xml:space="preserve"> </w:t>
            </w:r>
            <w:r w:rsidRPr="003F304E">
              <w:t xml:space="preserve">contravened for reasons beyond the control of the </w:t>
            </w:r>
            <w:ins w:id="301" w:author="Isabelle Agius" w:date="2016-07-13T13:38:00Z">
              <w:r w:rsidR="001830F8">
                <w:t>m</w:t>
              </w:r>
            </w:ins>
            <w:del w:id="302" w:author="Isabelle Agius" w:date="2016-07-13T13:38:00Z">
              <w:r w:rsidRPr="003F304E" w:rsidDel="001830F8">
                <w:delText>M</w:delText>
              </w:r>
            </w:del>
            <w:r w:rsidRPr="003F304E">
              <w:t xml:space="preserve">anager or </w:t>
            </w:r>
            <w:r>
              <w:t xml:space="preserve">the </w:t>
            </w:r>
            <w:r w:rsidRPr="003F304E">
              <w:t>Scheme, the</w:t>
            </w:r>
            <w:r>
              <w:t xml:space="preserve"> </w:t>
            </w:r>
            <w:ins w:id="303" w:author="Isabelle Agius" w:date="2016-07-13T13:38:00Z">
              <w:r w:rsidR="001830F8">
                <w:rPr>
                  <w:szCs w:val="24"/>
                </w:rPr>
                <w:t>m</w:t>
              </w:r>
            </w:ins>
            <w:del w:id="304" w:author="Isabelle Agius" w:date="2016-07-13T13:38:00Z">
              <w:r w:rsidRPr="000C3E25" w:rsidDel="001830F8">
                <w:rPr>
                  <w:szCs w:val="24"/>
                </w:rPr>
                <w:delText>M</w:delText>
              </w:r>
            </w:del>
            <w:r w:rsidRPr="000C3E25">
              <w:rPr>
                <w:szCs w:val="24"/>
              </w:rPr>
              <w:t xml:space="preserve">anager or the Scheme must take such steps as are necessary to ensure a restoration of compliance with such restriction(s) as soon as is reasonably practicable having regard to the interests of the unit-holders and, in any event, within the period of six months beginning on the date of discovery of the contravention of such restriction(s). </w:t>
            </w:r>
          </w:p>
          <w:p w:rsidR="00961AFB" w:rsidRDefault="00961AFB" w:rsidP="00961AFB">
            <w:pPr>
              <w:ind w:left="1253"/>
              <w:rPr>
                <w:szCs w:val="24"/>
              </w:rPr>
            </w:pPr>
          </w:p>
          <w:p w:rsidR="00961AFB" w:rsidRPr="000C3E25" w:rsidRDefault="00961AFB" w:rsidP="00961AFB">
            <w:pPr>
              <w:ind w:left="1268"/>
              <w:rPr>
                <w:szCs w:val="24"/>
              </w:rPr>
            </w:pPr>
            <w:r w:rsidRPr="003F304E">
              <w:t>The above is aimed at addressing circumstances which may arise following</w:t>
            </w:r>
            <w:r>
              <w:t xml:space="preserve"> </w:t>
            </w:r>
            <w:r w:rsidRPr="003F304E">
              <w:t>acquisition of the Scheme’s assets and include market price movements of the</w:t>
            </w:r>
            <w:r>
              <w:t xml:space="preserve"> </w:t>
            </w:r>
            <w:r w:rsidRPr="000C3E25">
              <w:rPr>
                <w:szCs w:val="24"/>
              </w:rPr>
              <w:t xml:space="preserve">Scheme’s underlying assets or market illiquidity. The above is without prejudice to the duty of the </w:t>
            </w:r>
            <w:ins w:id="305" w:author="Isabelle Agius" w:date="2016-07-13T13:38:00Z">
              <w:r w:rsidR="001830F8">
                <w:rPr>
                  <w:szCs w:val="24"/>
                </w:rPr>
                <w:t>m</w:t>
              </w:r>
            </w:ins>
            <w:del w:id="306" w:author="Isabelle Agius" w:date="2016-07-13T13:38:00Z">
              <w:r w:rsidRPr="000C3E25" w:rsidDel="001830F8">
                <w:rPr>
                  <w:szCs w:val="24"/>
                </w:rPr>
                <w:delText>M</w:delText>
              </w:r>
            </w:del>
            <w:r w:rsidRPr="000C3E25">
              <w:rPr>
                <w:szCs w:val="24"/>
              </w:rPr>
              <w:t>anager and the Scheme to comply with the Scheme’s investment restrictions and to ensure that such restrictions are not contravened as a direct result of any acquisition of its underlying assets.</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0C3E25" w:rsidRDefault="00961AFB" w:rsidP="00961AFB">
            <w:pPr>
              <w:pStyle w:val="BodyTextIndent2"/>
              <w:tabs>
                <w:tab w:val="clear" w:pos="426"/>
                <w:tab w:val="clear" w:pos="1134"/>
              </w:tabs>
              <w:ind w:left="692" w:firstLine="0"/>
              <w:rPr>
                <w:rFonts w:ascii="Times New Roman" w:hAnsi="Times New Roman"/>
                <w:sz w:val="24"/>
                <w:szCs w:val="24"/>
              </w:rPr>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961AFB" w:rsidRDefault="00961AFB" w:rsidP="001830F8">
            <w:pPr>
              <w:numPr>
                <w:ilvl w:val="0"/>
                <w:numId w:val="9"/>
              </w:numPr>
              <w:tabs>
                <w:tab w:val="clear" w:pos="1800"/>
              </w:tabs>
              <w:ind w:left="1253" w:hanging="539"/>
              <w:rPr>
                <w:szCs w:val="24"/>
              </w:rPr>
            </w:pPr>
            <w:proofErr w:type="gramStart"/>
            <w:r w:rsidRPr="003F304E">
              <w:t>a</w:t>
            </w:r>
            <w:proofErr w:type="gramEnd"/>
            <w:r w:rsidRPr="003F304E">
              <w:t xml:space="preserve"> contravention of an investment restriction which may arise due to the</w:t>
            </w:r>
            <w:r>
              <w:t xml:space="preserve"> </w:t>
            </w:r>
            <w:r w:rsidRPr="003F304E">
              <w:t>circumstances outlined in (</w:t>
            </w:r>
            <w:r>
              <w:t>i</w:t>
            </w:r>
            <w:r w:rsidRPr="003F304E">
              <w:t>) above shall not be considered as a breach of a</w:t>
            </w:r>
            <w:r>
              <w:t xml:space="preserve"> </w:t>
            </w:r>
            <w:r w:rsidRPr="000C3E25">
              <w:rPr>
                <w:szCs w:val="24"/>
              </w:rPr>
              <w:t xml:space="preserve">licence condition and will therefore not be subject to MFSA’s notification requirements. However, where the contravention is not remedied by the </w:t>
            </w:r>
            <w:ins w:id="307" w:author="Isabelle Agius" w:date="2016-07-13T13:38:00Z">
              <w:r w:rsidR="001830F8">
                <w:rPr>
                  <w:szCs w:val="24"/>
                </w:rPr>
                <w:t>m</w:t>
              </w:r>
            </w:ins>
            <w:del w:id="308" w:author="Isabelle Agius" w:date="2016-07-13T13:38:00Z">
              <w:r w:rsidRPr="000C3E25" w:rsidDel="001830F8">
                <w:rPr>
                  <w:szCs w:val="24"/>
                </w:rPr>
                <w:delText>M</w:delText>
              </w:r>
            </w:del>
            <w:r w:rsidRPr="000C3E25">
              <w:rPr>
                <w:szCs w:val="24"/>
              </w:rPr>
              <w:t xml:space="preserve">anager or Scheme within the maximum six month period stipulated in (i) above, a breach of this </w:t>
            </w:r>
            <w:del w:id="309" w:author="Isabelle Agius" w:date="2016-07-13T13:38:00Z">
              <w:r w:rsidRPr="000C3E25" w:rsidDel="001830F8">
                <w:rPr>
                  <w:szCs w:val="24"/>
                </w:rPr>
                <w:delText>Licence Condition</w:delText>
              </w:r>
            </w:del>
            <w:ins w:id="310" w:author="Isabelle Agius" w:date="2016-07-13T13:38:00Z">
              <w:r w:rsidR="001830F8">
                <w:rPr>
                  <w:szCs w:val="24"/>
                </w:rPr>
                <w:t>Rule</w:t>
              </w:r>
            </w:ins>
            <w:r w:rsidRPr="000C3E25">
              <w:rPr>
                <w:szCs w:val="24"/>
              </w:rPr>
              <w:t xml:space="preserve"> is deemed to arise and the relevant notification requirements will apply.</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0C3E25" w:rsidRDefault="00961AFB" w:rsidP="00961AFB">
            <w:pPr>
              <w:pStyle w:val="BodyTextIndent2"/>
              <w:tabs>
                <w:tab w:val="clear" w:pos="426"/>
                <w:tab w:val="clear" w:pos="1134"/>
              </w:tabs>
              <w:ind w:left="692" w:firstLine="0"/>
              <w:rPr>
                <w:rFonts w:ascii="Times New Roman" w:hAnsi="Times New Roman"/>
                <w:sz w:val="24"/>
                <w:szCs w:val="24"/>
              </w:rPr>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961AFB" w:rsidRDefault="00961AFB" w:rsidP="001830F8">
            <w:pPr>
              <w:rPr>
                <w:b/>
                <w:szCs w:val="24"/>
              </w:rPr>
            </w:pPr>
            <w:r w:rsidRPr="000C3E25">
              <w:rPr>
                <w:b/>
                <w:szCs w:val="24"/>
              </w:rPr>
              <w:t xml:space="preserve">Investment </w:t>
            </w:r>
            <w:ins w:id="311" w:author="Isabelle Agius" w:date="2016-07-13T13:38:00Z">
              <w:r w:rsidR="001830F8">
                <w:rPr>
                  <w:b/>
                  <w:szCs w:val="24"/>
                </w:rPr>
                <w:t>o</w:t>
              </w:r>
            </w:ins>
            <w:del w:id="312" w:author="Isabelle Agius" w:date="2016-07-13T13:38:00Z">
              <w:r w:rsidRPr="000C3E25" w:rsidDel="001830F8">
                <w:rPr>
                  <w:b/>
                  <w:szCs w:val="24"/>
                </w:rPr>
                <w:delText>O</w:delText>
              </w:r>
            </w:del>
            <w:r w:rsidRPr="000C3E25">
              <w:rPr>
                <w:b/>
                <w:szCs w:val="24"/>
              </w:rPr>
              <w:t xml:space="preserve">bjectives, </w:t>
            </w:r>
            <w:del w:id="313" w:author="Isabelle Agius" w:date="2016-07-13T13:38:00Z">
              <w:r w:rsidRPr="000C3E25" w:rsidDel="001830F8">
                <w:rPr>
                  <w:b/>
                  <w:szCs w:val="24"/>
                </w:rPr>
                <w:delText>P</w:delText>
              </w:r>
            </w:del>
            <w:ins w:id="314" w:author="Isabelle Agius" w:date="2016-07-13T13:38:00Z">
              <w:r w:rsidR="001830F8">
                <w:rPr>
                  <w:b/>
                  <w:szCs w:val="24"/>
                </w:rPr>
                <w:t>p</w:t>
              </w:r>
            </w:ins>
            <w:r w:rsidRPr="000C3E25">
              <w:rPr>
                <w:b/>
                <w:szCs w:val="24"/>
              </w:rPr>
              <w:t xml:space="preserve">olicies and </w:t>
            </w:r>
            <w:del w:id="315" w:author="Isabelle Agius" w:date="2016-07-13T13:38:00Z">
              <w:r w:rsidRPr="000C3E25" w:rsidDel="001830F8">
                <w:rPr>
                  <w:b/>
                  <w:szCs w:val="24"/>
                </w:rPr>
                <w:delText>R</w:delText>
              </w:r>
            </w:del>
            <w:ins w:id="316" w:author="Isabelle Agius" w:date="2016-07-13T13:38:00Z">
              <w:r w:rsidR="001830F8">
                <w:rPr>
                  <w:b/>
                  <w:szCs w:val="24"/>
                </w:rPr>
                <w:t>r</w:t>
              </w:r>
            </w:ins>
            <w:r w:rsidRPr="000C3E25">
              <w:rPr>
                <w:b/>
                <w:szCs w:val="24"/>
              </w:rPr>
              <w:t xml:space="preserve">estrictions applicable to </w:t>
            </w:r>
            <w:del w:id="317" w:author="Isabelle Agius" w:date="2016-07-13T13:38:00Z">
              <w:r w:rsidRPr="000C3E25" w:rsidDel="001830F8">
                <w:rPr>
                  <w:b/>
                  <w:szCs w:val="24"/>
                </w:rPr>
                <w:delText>L</w:delText>
              </w:r>
            </w:del>
            <w:ins w:id="318" w:author="Isabelle Agius" w:date="2016-07-13T13:38:00Z">
              <w:r w:rsidR="001830F8">
                <w:rPr>
                  <w:b/>
                  <w:szCs w:val="24"/>
                </w:rPr>
                <w:t>l</w:t>
              </w:r>
            </w:ins>
            <w:r w:rsidRPr="000C3E25">
              <w:rPr>
                <w:b/>
                <w:szCs w:val="24"/>
              </w:rPr>
              <w:t xml:space="preserve">icence </w:t>
            </w:r>
            <w:del w:id="319" w:author="Isabelle Agius" w:date="2016-07-13T13:38:00Z">
              <w:r w:rsidRPr="000C3E25" w:rsidDel="001830F8">
                <w:rPr>
                  <w:b/>
                  <w:szCs w:val="24"/>
                </w:rPr>
                <w:delText>H</w:delText>
              </w:r>
            </w:del>
            <w:ins w:id="320" w:author="Isabelle Agius" w:date="2016-07-13T13:38:00Z">
              <w:r w:rsidR="001830F8">
                <w:rPr>
                  <w:b/>
                  <w:szCs w:val="24"/>
                </w:rPr>
                <w:t>h</w:t>
              </w:r>
            </w:ins>
            <w:r w:rsidRPr="000C3E25">
              <w:rPr>
                <w:b/>
                <w:szCs w:val="24"/>
              </w:rPr>
              <w:t>olders whose application to MFSA in terms of article 5 of the Act was submitted after 31/12/2009</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0C3E25" w:rsidRDefault="00961AFB" w:rsidP="00961AFB">
            <w:pPr>
              <w:pStyle w:val="BodyTextIndent2"/>
              <w:tabs>
                <w:tab w:val="clear" w:pos="426"/>
                <w:tab w:val="clear" w:pos="1134"/>
              </w:tabs>
              <w:ind w:left="692" w:firstLine="0"/>
              <w:rPr>
                <w:rFonts w:ascii="Times New Roman" w:hAnsi="Times New Roman"/>
                <w:sz w:val="24"/>
                <w:szCs w:val="24"/>
              </w:rPr>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961AFB" w:rsidRDefault="00961AFB">
            <w:pPr>
              <w:pStyle w:val="BodyTextIndent2"/>
              <w:numPr>
                <w:ilvl w:val="1"/>
                <w:numId w:val="20"/>
              </w:numPr>
              <w:tabs>
                <w:tab w:val="clear" w:pos="426"/>
                <w:tab w:val="clear" w:pos="1134"/>
              </w:tabs>
              <w:ind w:left="692" w:hanging="709"/>
              <w:rPr>
                <w:rFonts w:ascii="Times New Roman" w:hAnsi="Times New Roman"/>
                <w:sz w:val="24"/>
                <w:szCs w:val="24"/>
              </w:rPr>
              <w:pPrChange w:id="321" w:author="Isabelle Agius" w:date="2016-07-13T13:38:00Z">
                <w:pPr>
                  <w:pStyle w:val="BodyTextIndent2"/>
                  <w:framePr w:hSpace="180" w:wrap="around" w:vAnchor="page" w:hAnchor="margin" w:y="3691"/>
                  <w:numPr>
                    <w:ilvl w:val="1"/>
                    <w:numId w:val="20"/>
                  </w:numPr>
                  <w:tabs>
                    <w:tab w:val="clear" w:pos="426"/>
                    <w:tab w:val="clear" w:pos="1134"/>
                  </w:tabs>
                  <w:ind w:left="360" w:hanging="360"/>
                </w:pPr>
              </w:pPrChange>
            </w:pPr>
            <w:r w:rsidRPr="00961AFB">
              <w:rPr>
                <w:rFonts w:ascii="Times New Roman" w:hAnsi="Times New Roman"/>
                <w:sz w:val="24"/>
                <w:szCs w:val="24"/>
              </w:rPr>
              <w:t>The Scheme shall be subject to the investment objectives, policies</w:t>
            </w:r>
            <w:r w:rsidR="00722AB9">
              <w:rPr>
                <w:rFonts w:ascii="Times New Roman" w:hAnsi="Times New Roman"/>
                <w:sz w:val="24"/>
                <w:szCs w:val="24"/>
              </w:rPr>
              <w:t xml:space="preserve"> </w:t>
            </w:r>
            <w:del w:id="322" w:author="Isabelle Agius" w:date="2016-07-13T13:38:00Z">
              <w:r w:rsidR="00722AB9" w:rsidDel="001830F8">
                <w:rPr>
                  <w:rFonts w:ascii="Times New Roman" w:hAnsi="Times New Roman"/>
                  <w:sz w:val="24"/>
                  <w:szCs w:val="24"/>
                </w:rPr>
                <w:delText xml:space="preserve">  </w:delText>
              </w:r>
            </w:del>
            <w:r w:rsidRPr="00961AFB">
              <w:rPr>
                <w:rFonts w:ascii="Times New Roman" w:hAnsi="Times New Roman"/>
                <w:sz w:val="24"/>
                <w:szCs w:val="24"/>
              </w:rPr>
              <w:t xml:space="preserve">and restrictions outlined in its </w:t>
            </w:r>
            <w:ins w:id="323" w:author="Isabelle Agius" w:date="2016-07-13T13:38:00Z">
              <w:r w:rsidR="001830F8">
                <w:rPr>
                  <w:rFonts w:ascii="Times New Roman" w:hAnsi="Times New Roman"/>
                  <w:sz w:val="24"/>
                  <w:szCs w:val="24"/>
                </w:rPr>
                <w:t>o</w:t>
              </w:r>
            </w:ins>
            <w:del w:id="324" w:author="Isabelle Agius" w:date="2016-07-13T13:38:00Z">
              <w:r w:rsidRPr="00961AFB" w:rsidDel="001830F8">
                <w:rPr>
                  <w:rFonts w:ascii="Times New Roman" w:hAnsi="Times New Roman"/>
                  <w:sz w:val="24"/>
                  <w:szCs w:val="24"/>
                </w:rPr>
                <w:delText>O</w:delText>
              </w:r>
            </w:del>
            <w:r w:rsidRPr="00961AFB">
              <w:rPr>
                <w:rFonts w:ascii="Times New Roman" w:hAnsi="Times New Roman"/>
                <w:sz w:val="24"/>
                <w:szCs w:val="24"/>
              </w:rPr>
              <w:t xml:space="preserve">ffering </w:t>
            </w:r>
            <w:del w:id="325" w:author="Isabelle Agius" w:date="2016-07-13T13:38:00Z">
              <w:r w:rsidRPr="00961AFB" w:rsidDel="001830F8">
                <w:rPr>
                  <w:rFonts w:ascii="Times New Roman" w:hAnsi="Times New Roman"/>
                  <w:sz w:val="24"/>
                  <w:szCs w:val="24"/>
                </w:rPr>
                <w:delText>D</w:delText>
              </w:r>
            </w:del>
            <w:ins w:id="326" w:author="Isabelle Agius" w:date="2016-07-13T13:38:00Z">
              <w:r w:rsidR="001830F8">
                <w:rPr>
                  <w:rFonts w:ascii="Times New Roman" w:hAnsi="Times New Roman"/>
                  <w:sz w:val="24"/>
                  <w:szCs w:val="24"/>
                </w:rPr>
                <w:t>d</w:t>
              </w:r>
            </w:ins>
            <w:r w:rsidRPr="00961AFB">
              <w:rPr>
                <w:rFonts w:ascii="Times New Roman" w:hAnsi="Times New Roman"/>
                <w:sz w:val="24"/>
                <w:szCs w:val="24"/>
              </w:rPr>
              <w:t xml:space="preserve">ocument. The </w:t>
            </w:r>
            <w:del w:id="327" w:author="Isabelle Agius" w:date="2016-07-13T13:38:00Z">
              <w:r w:rsidRPr="00961AFB" w:rsidDel="001830F8">
                <w:rPr>
                  <w:rFonts w:ascii="Times New Roman" w:hAnsi="Times New Roman"/>
                  <w:sz w:val="24"/>
                  <w:szCs w:val="24"/>
                </w:rPr>
                <w:delText>M</w:delText>
              </w:r>
            </w:del>
            <w:ins w:id="328" w:author="Isabelle Agius" w:date="2016-07-13T13:38:00Z">
              <w:r w:rsidR="001830F8">
                <w:rPr>
                  <w:rFonts w:ascii="Times New Roman" w:hAnsi="Times New Roman"/>
                  <w:sz w:val="24"/>
                  <w:szCs w:val="24"/>
                </w:rPr>
                <w:t>m</w:t>
              </w:r>
            </w:ins>
            <w:r w:rsidRPr="00961AFB">
              <w:rPr>
                <w:rFonts w:ascii="Times New Roman" w:hAnsi="Times New Roman"/>
                <w:sz w:val="24"/>
                <w:szCs w:val="24"/>
              </w:rPr>
              <w:t xml:space="preserve">anager or the Scheme shall take all reasonable steps to comply with the investment policies and restrictions of the Scheme. The </w:t>
            </w:r>
            <w:del w:id="329" w:author="Isabelle Agius" w:date="2016-07-13T13:38:00Z">
              <w:r w:rsidRPr="00961AFB" w:rsidDel="001830F8">
                <w:rPr>
                  <w:rFonts w:ascii="Times New Roman" w:hAnsi="Times New Roman"/>
                  <w:sz w:val="24"/>
                  <w:szCs w:val="24"/>
                </w:rPr>
                <w:delText>C</w:delText>
              </w:r>
            </w:del>
            <w:ins w:id="330" w:author="Isabelle Agius" w:date="2016-07-13T13:38:00Z">
              <w:r w:rsidR="001830F8">
                <w:rPr>
                  <w:rFonts w:ascii="Times New Roman" w:hAnsi="Times New Roman"/>
                  <w:sz w:val="24"/>
                  <w:szCs w:val="24"/>
                </w:rPr>
                <w:t>c</w:t>
              </w:r>
            </w:ins>
            <w:r w:rsidRPr="00961AFB">
              <w:rPr>
                <w:rFonts w:ascii="Times New Roman" w:hAnsi="Times New Roman"/>
                <w:sz w:val="24"/>
                <w:szCs w:val="24"/>
              </w:rPr>
              <w:t xml:space="preserve">ustodian shall supervise the operation of the Scheme to ensure that the </w:t>
            </w:r>
            <w:del w:id="331" w:author="Isabelle Agius" w:date="2016-07-13T13:38:00Z">
              <w:r w:rsidRPr="00961AFB" w:rsidDel="001830F8">
                <w:rPr>
                  <w:rFonts w:ascii="Times New Roman" w:hAnsi="Times New Roman"/>
                  <w:sz w:val="24"/>
                  <w:szCs w:val="24"/>
                </w:rPr>
                <w:delText>M</w:delText>
              </w:r>
            </w:del>
            <w:ins w:id="332" w:author="Isabelle Agius" w:date="2016-07-13T13:38:00Z">
              <w:r w:rsidR="001830F8">
                <w:rPr>
                  <w:rFonts w:ascii="Times New Roman" w:hAnsi="Times New Roman"/>
                  <w:sz w:val="24"/>
                  <w:szCs w:val="24"/>
                </w:rPr>
                <w:t>m</w:t>
              </w:r>
            </w:ins>
            <w:r w:rsidRPr="00961AFB">
              <w:rPr>
                <w:rFonts w:ascii="Times New Roman" w:hAnsi="Times New Roman"/>
                <w:sz w:val="24"/>
                <w:szCs w:val="24"/>
              </w:rPr>
              <w:t>anager complies with the investment policies and restrictions of the Scheme.</w:t>
            </w:r>
            <w:r w:rsidR="00697DA8">
              <w:rPr>
                <w:rFonts w:ascii="Times New Roman" w:hAnsi="Times New Roman"/>
                <w:sz w:val="24"/>
                <w:szCs w:val="24"/>
              </w:rPr>
              <w:t xml:space="preserve"> </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0C3E25" w:rsidRDefault="00961AFB" w:rsidP="00961AFB">
            <w:pPr>
              <w:pStyle w:val="BodyTextIndent2"/>
              <w:tabs>
                <w:tab w:val="clear" w:pos="426"/>
                <w:tab w:val="clear" w:pos="1134"/>
              </w:tabs>
              <w:ind w:left="692" w:firstLine="0"/>
              <w:rPr>
                <w:rFonts w:ascii="Times New Roman" w:hAnsi="Times New Roman"/>
                <w:sz w:val="24"/>
                <w:szCs w:val="24"/>
              </w:rPr>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0C3E25" w:rsidRDefault="00961AFB">
            <w:pPr>
              <w:pStyle w:val="BodyTextIndent2"/>
              <w:numPr>
                <w:ilvl w:val="1"/>
                <w:numId w:val="20"/>
              </w:numPr>
              <w:tabs>
                <w:tab w:val="clear" w:pos="426"/>
                <w:tab w:val="clear" w:pos="1134"/>
              </w:tabs>
              <w:ind w:left="692" w:hanging="709"/>
              <w:rPr>
                <w:rFonts w:ascii="Times New Roman" w:hAnsi="Times New Roman"/>
                <w:sz w:val="24"/>
                <w:szCs w:val="24"/>
              </w:rPr>
              <w:pPrChange w:id="333" w:author="Isabelle Agius" w:date="2016-07-13T13:39:00Z">
                <w:pPr>
                  <w:pStyle w:val="BodyTextIndent2"/>
                  <w:framePr w:hSpace="180" w:wrap="around" w:vAnchor="page" w:hAnchor="margin" w:y="3691"/>
                  <w:numPr>
                    <w:ilvl w:val="1"/>
                    <w:numId w:val="20"/>
                  </w:numPr>
                  <w:tabs>
                    <w:tab w:val="clear" w:pos="426"/>
                    <w:tab w:val="clear" w:pos="1134"/>
                  </w:tabs>
                  <w:ind w:left="360" w:hanging="360"/>
                </w:pPr>
              </w:pPrChange>
            </w:pPr>
            <w:r w:rsidRPr="005E5B17">
              <w:rPr>
                <w:rFonts w:ascii="Times New Roman" w:hAnsi="Times New Roman"/>
                <w:sz w:val="24"/>
                <w:szCs w:val="24"/>
              </w:rPr>
              <w:t xml:space="preserve">The Scheme shall comply with the investment restrictions within six months from the launch of the Scheme or upon reaching a value equivalent </w:t>
            </w:r>
            <w:r w:rsidRPr="001F76D9">
              <w:rPr>
                <w:rFonts w:ascii="Times New Roman" w:hAnsi="Times New Roman"/>
                <w:sz w:val="24"/>
                <w:szCs w:val="24"/>
              </w:rPr>
              <w:t xml:space="preserve">to </w:t>
            </w:r>
            <w:r w:rsidRPr="00644954">
              <w:rPr>
                <w:rFonts w:ascii="Times New Roman" w:hAnsi="Times New Roman"/>
                <w:sz w:val="24"/>
                <w:szCs w:val="24"/>
              </w:rPr>
              <w:t>EUR 2,500,000</w:t>
            </w:r>
            <w:r>
              <w:rPr>
                <w:rFonts w:ascii="Times New Roman" w:hAnsi="Times New Roman"/>
                <w:sz w:val="24"/>
                <w:szCs w:val="24"/>
              </w:rPr>
              <w:t xml:space="preserve"> or </w:t>
            </w:r>
            <w:del w:id="334" w:author="Isabelle Agius" w:date="2016-07-13T13:38:00Z">
              <w:r w:rsidDel="001830F8">
                <w:rPr>
                  <w:rFonts w:ascii="Times New Roman" w:hAnsi="Times New Roman"/>
                  <w:sz w:val="24"/>
                  <w:szCs w:val="24"/>
                </w:rPr>
                <w:delText xml:space="preserve">USD2,500,000 </w:delText>
              </w:r>
            </w:del>
            <w:ins w:id="335" w:author="Isabelle Agius" w:date="2016-07-13T13:38:00Z">
              <w:r w:rsidR="001830F8">
                <w:rPr>
                  <w:rFonts w:ascii="Times New Roman" w:hAnsi="Times New Roman"/>
                  <w:sz w:val="24"/>
                  <w:szCs w:val="24"/>
                </w:rPr>
                <w:t xml:space="preserve">its currency equivalent </w:t>
              </w:r>
            </w:ins>
            <w:r w:rsidRPr="00721D93">
              <w:rPr>
                <w:rFonts w:ascii="Times New Roman" w:hAnsi="Times New Roman"/>
                <w:sz w:val="24"/>
                <w:szCs w:val="24"/>
              </w:rPr>
              <w:t xml:space="preserve">whichever is sooner. However, the Scheme will, provided it considers this to be in the best interest of its shareholders and that it observes the principle of risk spreading, not be required to comply with its investment restrictions upon reaching a value equivalent to </w:t>
            </w:r>
            <w:r w:rsidRPr="00644954">
              <w:rPr>
                <w:rFonts w:ascii="Times New Roman" w:hAnsi="Times New Roman"/>
                <w:sz w:val="24"/>
                <w:szCs w:val="24"/>
              </w:rPr>
              <w:t>EUR2</w:t>
            </w:r>
            <w:proofErr w:type="gramStart"/>
            <w:r w:rsidRPr="00644954">
              <w:rPr>
                <w:rFonts w:ascii="Times New Roman" w:hAnsi="Times New Roman"/>
                <w:sz w:val="24"/>
                <w:szCs w:val="24"/>
              </w:rPr>
              <w:t>,500,000</w:t>
            </w:r>
            <w:proofErr w:type="gramEnd"/>
            <w:r w:rsidRPr="00721D93">
              <w:rPr>
                <w:rFonts w:ascii="Times New Roman" w:hAnsi="Times New Roman"/>
                <w:sz w:val="24"/>
                <w:szCs w:val="24"/>
              </w:rPr>
              <w:t xml:space="preserve"> </w:t>
            </w:r>
            <w:r>
              <w:rPr>
                <w:rFonts w:ascii="Times New Roman" w:hAnsi="Times New Roman"/>
                <w:sz w:val="24"/>
                <w:szCs w:val="24"/>
              </w:rPr>
              <w:t xml:space="preserve">or </w:t>
            </w:r>
            <w:del w:id="336" w:author="Isabelle Agius" w:date="2016-07-13T13:39:00Z">
              <w:r w:rsidDel="001830F8">
                <w:rPr>
                  <w:rFonts w:ascii="Times New Roman" w:hAnsi="Times New Roman"/>
                  <w:sz w:val="24"/>
                  <w:szCs w:val="24"/>
                </w:rPr>
                <w:delText>USD2,500,000</w:delText>
              </w:r>
            </w:del>
            <w:ins w:id="337" w:author="Isabelle Agius" w:date="2016-07-13T13:39:00Z">
              <w:r w:rsidR="001830F8">
                <w:rPr>
                  <w:rFonts w:ascii="Times New Roman" w:hAnsi="Times New Roman"/>
                  <w:sz w:val="24"/>
                  <w:szCs w:val="24"/>
                </w:rPr>
                <w:t xml:space="preserve">its currency equivalent </w:t>
              </w:r>
            </w:ins>
            <w:del w:id="338" w:author="Isabelle Agius" w:date="2016-07-13T13:39:00Z">
              <w:r w:rsidRPr="001F76D9" w:rsidDel="001830F8">
                <w:rPr>
                  <w:rFonts w:ascii="Times New Roman" w:hAnsi="Times New Roman"/>
                  <w:sz w:val="24"/>
                  <w:szCs w:val="24"/>
                </w:rPr>
                <w:delText xml:space="preserve"> </w:delText>
              </w:r>
            </w:del>
            <w:r w:rsidRPr="00721D93">
              <w:rPr>
                <w:rFonts w:ascii="Times New Roman" w:hAnsi="Times New Roman"/>
                <w:sz w:val="24"/>
                <w:szCs w:val="24"/>
              </w:rPr>
              <w:t>subject to it complying with such restrictions within a maximum of six months</w:t>
            </w:r>
            <w:r w:rsidRPr="005E5B17">
              <w:rPr>
                <w:rFonts w:ascii="Times New Roman" w:hAnsi="Times New Roman"/>
                <w:sz w:val="24"/>
                <w:szCs w:val="24"/>
              </w:rPr>
              <w:t xml:space="preserve"> from launch</w:t>
            </w:r>
            <w:r w:rsidR="00697DA8">
              <w:rPr>
                <w:rFonts w:ascii="Times New Roman" w:hAnsi="Times New Roman"/>
                <w:sz w:val="24"/>
                <w:szCs w:val="24"/>
              </w:rPr>
              <w:t>.</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5E5B17" w:rsidRDefault="00961AFB" w:rsidP="00961AFB">
            <w:pPr>
              <w:pStyle w:val="BodyTextIndent2"/>
              <w:tabs>
                <w:tab w:val="clear" w:pos="426"/>
                <w:tab w:val="clear" w:pos="1134"/>
              </w:tabs>
              <w:ind w:left="692" w:firstLine="0"/>
              <w:rPr>
                <w:rFonts w:ascii="Times New Roman" w:hAnsi="Times New Roman"/>
                <w:sz w:val="24"/>
                <w:szCs w:val="24"/>
              </w:rPr>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5E5B17" w:rsidRDefault="00961AFB" w:rsidP="00961AFB">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A Scheme may only enter into repurchase/reverse repurchase and </w:t>
            </w:r>
            <w:r>
              <w:rPr>
                <w:rFonts w:ascii="Times New Roman" w:hAnsi="Times New Roman"/>
                <w:sz w:val="24"/>
                <w:szCs w:val="24"/>
              </w:rPr>
              <w:t>s</w:t>
            </w:r>
            <w:r w:rsidRPr="000C3E25">
              <w:rPr>
                <w:rFonts w:ascii="Times New Roman" w:hAnsi="Times New Roman"/>
                <w:sz w:val="24"/>
                <w:szCs w:val="24"/>
              </w:rPr>
              <w:t>tock lending or borrowing agreements:</w:t>
            </w:r>
          </w:p>
        </w:tc>
        <w:tc>
          <w:tcPr>
            <w:tcW w:w="236" w:type="dxa"/>
          </w:tcPr>
          <w:p w:rsidR="00961AFB" w:rsidRPr="000C3E25" w:rsidRDefault="00961AFB" w:rsidP="000C3E25">
            <w:pPr>
              <w:rPr>
                <w:b/>
                <w:szCs w:val="24"/>
              </w:rPr>
            </w:pPr>
          </w:p>
        </w:tc>
      </w:tr>
      <w:tr w:rsidR="00961AFB" w:rsidRPr="000C3E25" w:rsidDel="001830F8" w:rsidTr="001D0E1B">
        <w:trPr>
          <w:del w:id="339" w:author="Isabelle Agius" w:date="2016-07-13T13:39:00Z"/>
        </w:trPr>
        <w:tc>
          <w:tcPr>
            <w:tcW w:w="8634" w:type="dxa"/>
          </w:tcPr>
          <w:p w:rsidR="00961AFB" w:rsidRPr="000C3E25" w:rsidDel="001830F8" w:rsidRDefault="00961AFB" w:rsidP="00961AFB">
            <w:pPr>
              <w:pStyle w:val="BodyTextIndent2"/>
              <w:tabs>
                <w:tab w:val="clear" w:pos="426"/>
                <w:tab w:val="clear" w:pos="1134"/>
              </w:tabs>
              <w:ind w:left="692" w:firstLine="0"/>
              <w:rPr>
                <w:del w:id="340" w:author="Isabelle Agius" w:date="2016-07-13T13:39:00Z"/>
                <w:rFonts w:ascii="Times New Roman" w:hAnsi="Times New Roman"/>
                <w:sz w:val="24"/>
                <w:szCs w:val="24"/>
              </w:rPr>
            </w:pPr>
          </w:p>
        </w:tc>
        <w:tc>
          <w:tcPr>
            <w:tcW w:w="236" w:type="dxa"/>
          </w:tcPr>
          <w:p w:rsidR="00961AFB" w:rsidRPr="000C3E25" w:rsidDel="001830F8" w:rsidRDefault="00961AFB" w:rsidP="000C3E25">
            <w:pPr>
              <w:rPr>
                <w:del w:id="341" w:author="Isabelle Agius" w:date="2016-07-13T13:39:00Z"/>
                <w:b/>
                <w:szCs w:val="24"/>
              </w:rPr>
            </w:pPr>
          </w:p>
        </w:tc>
      </w:tr>
      <w:tr w:rsidR="00961AFB" w:rsidRPr="000C3E25" w:rsidTr="001D0E1B">
        <w:tc>
          <w:tcPr>
            <w:tcW w:w="8634" w:type="dxa"/>
          </w:tcPr>
          <w:p w:rsidR="00961AFB" w:rsidRPr="00961AFB" w:rsidRDefault="00961AFB" w:rsidP="001830F8">
            <w:pPr>
              <w:pStyle w:val="BodyTextIndent2"/>
              <w:numPr>
                <w:ilvl w:val="0"/>
                <w:numId w:val="14"/>
              </w:numPr>
              <w:tabs>
                <w:tab w:val="clear" w:pos="426"/>
                <w:tab w:val="clear" w:pos="1134"/>
                <w:tab w:val="left" w:pos="1276"/>
              </w:tabs>
              <w:ind w:left="1276" w:hanging="709"/>
              <w:rPr>
                <w:rFonts w:ascii="Times New Roman" w:hAnsi="Times New Roman"/>
                <w:sz w:val="24"/>
                <w:szCs w:val="24"/>
              </w:rPr>
            </w:pPr>
            <w:r w:rsidRPr="000C3E25">
              <w:rPr>
                <w:rFonts w:ascii="Times New Roman" w:hAnsi="Times New Roman"/>
                <w:sz w:val="24"/>
                <w:szCs w:val="24"/>
              </w:rPr>
              <w:t xml:space="preserve">when in the opinion of the Scheme or its </w:t>
            </w:r>
            <w:del w:id="342" w:author="Isabelle Agius" w:date="2016-07-13T13:39:00Z">
              <w:r w:rsidRPr="000C3E25" w:rsidDel="001830F8">
                <w:rPr>
                  <w:rFonts w:ascii="Times New Roman" w:hAnsi="Times New Roman"/>
                  <w:sz w:val="24"/>
                  <w:szCs w:val="24"/>
                </w:rPr>
                <w:delText>M</w:delText>
              </w:r>
            </w:del>
            <w:ins w:id="343" w:author="Isabelle Agius" w:date="2016-07-13T13:39:00Z">
              <w:r w:rsidR="001830F8">
                <w:rPr>
                  <w:rFonts w:ascii="Times New Roman" w:hAnsi="Times New Roman"/>
                  <w:sz w:val="24"/>
                  <w:szCs w:val="24"/>
                </w:rPr>
                <w:t>m</w:t>
              </w:r>
            </w:ins>
            <w:r w:rsidRPr="000C3E25">
              <w:rPr>
                <w:rFonts w:ascii="Times New Roman" w:hAnsi="Times New Roman"/>
                <w:sz w:val="24"/>
                <w:szCs w:val="24"/>
              </w:rPr>
              <w:t xml:space="preserve">anager, the entering into such agreements by the Scheme is appropriate and in the interest of investors in the Scheme, and entails an acceptable level of risk; and </w:t>
            </w:r>
          </w:p>
        </w:tc>
        <w:tc>
          <w:tcPr>
            <w:tcW w:w="236" w:type="dxa"/>
          </w:tcPr>
          <w:p w:rsidR="00961AFB" w:rsidRPr="000C3E25" w:rsidRDefault="00961AFB" w:rsidP="000C3E25">
            <w:pPr>
              <w:rPr>
                <w:b/>
                <w:szCs w:val="24"/>
              </w:rPr>
            </w:pPr>
          </w:p>
        </w:tc>
      </w:tr>
      <w:tr w:rsidR="00961AFB" w:rsidRPr="000C3E25" w:rsidDel="001830F8" w:rsidTr="001D0E1B">
        <w:trPr>
          <w:del w:id="344" w:author="Isabelle Agius" w:date="2016-07-13T13:39:00Z"/>
        </w:trPr>
        <w:tc>
          <w:tcPr>
            <w:tcW w:w="8634" w:type="dxa"/>
          </w:tcPr>
          <w:p w:rsidR="00961AFB" w:rsidRPr="000C3E25" w:rsidDel="001830F8" w:rsidRDefault="00961AFB" w:rsidP="00961AFB">
            <w:pPr>
              <w:pStyle w:val="BodyTextIndent2"/>
              <w:tabs>
                <w:tab w:val="clear" w:pos="426"/>
                <w:tab w:val="clear" w:pos="1134"/>
              </w:tabs>
              <w:ind w:left="692" w:firstLine="0"/>
              <w:rPr>
                <w:del w:id="345" w:author="Isabelle Agius" w:date="2016-07-13T13:39:00Z"/>
                <w:rFonts w:ascii="Times New Roman" w:hAnsi="Times New Roman"/>
                <w:sz w:val="24"/>
                <w:szCs w:val="24"/>
              </w:rPr>
            </w:pPr>
          </w:p>
        </w:tc>
        <w:tc>
          <w:tcPr>
            <w:tcW w:w="236" w:type="dxa"/>
          </w:tcPr>
          <w:p w:rsidR="00961AFB" w:rsidRPr="000C3E25" w:rsidDel="001830F8" w:rsidRDefault="00961AFB" w:rsidP="000C3E25">
            <w:pPr>
              <w:rPr>
                <w:del w:id="346" w:author="Isabelle Agius" w:date="2016-07-13T13:39:00Z"/>
                <w:b/>
                <w:szCs w:val="24"/>
              </w:rPr>
            </w:pPr>
          </w:p>
        </w:tc>
      </w:tr>
      <w:tr w:rsidR="00961AFB" w:rsidRPr="000C3E25" w:rsidTr="001D0E1B">
        <w:tc>
          <w:tcPr>
            <w:tcW w:w="8634" w:type="dxa"/>
          </w:tcPr>
          <w:p w:rsidR="00961AFB" w:rsidRPr="00961AFB" w:rsidRDefault="00961AFB" w:rsidP="001830F8">
            <w:pPr>
              <w:pStyle w:val="BodyTextIndent2"/>
              <w:numPr>
                <w:ilvl w:val="0"/>
                <w:numId w:val="14"/>
              </w:numPr>
              <w:tabs>
                <w:tab w:val="clear" w:pos="426"/>
                <w:tab w:val="clear" w:pos="1134"/>
              </w:tabs>
              <w:ind w:left="1276" w:hanging="709"/>
              <w:rPr>
                <w:rFonts w:ascii="Times New Roman" w:hAnsi="Times New Roman"/>
                <w:sz w:val="24"/>
                <w:szCs w:val="24"/>
              </w:rPr>
            </w:pPr>
            <w:proofErr w:type="gramStart"/>
            <w:r w:rsidRPr="000C3E25">
              <w:rPr>
                <w:rFonts w:ascii="Times New Roman" w:hAnsi="Times New Roman"/>
                <w:sz w:val="24"/>
                <w:szCs w:val="24"/>
              </w:rPr>
              <w:t>in</w:t>
            </w:r>
            <w:proofErr w:type="gramEnd"/>
            <w:r w:rsidRPr="000C3E25">
              <w:rPr>
                <w:rFonts w:ascii="Times New Roman" w:hAnsi="Times New Roman"/>
                <w:sz w:val="24"/>
                <w:szCs w:val="24"/>
              </w:rPr>
              <w:t xml:space="preserve"> accordance with good market practice, which involves the provision of adequate collateral in accordance with good market practice to the satisfaction of the Scheme or its </w:t>
            </w:r>
            <w:del w:id="347" w:author="Isabelle Agius" w:date="2016-07-13T13:39:00Z">
              <w:r w:rsidRPr="000C3E25" w:rsidDel="001830F8">
                <w:rPr>
                  <w:rFonts w:ascii="Times New Roman" w:hAnsi="Times New Roman"/>
                  <w:sz w:val="24"/>
                  <w:szCs w:val="24"/>
                </w:rPr>
                <w:delText>M</w:delText>
              </w:r>
            </w:del>
            <w:ins w:id="348" w:author="Isabelle Agius" w:date="2016-07-13T13:39:00Z">
              <w:r w:rsidR="001830F8">
                <w:rPr>
                  <w:rFonts w:ascii="Times New Roman" w:hAnsi="Times New Roman"/>
                  <w:sz w:val="24"/>
                  <w:szCs w:val="24"/>
                </w:rPr>
                <w:t>m</w:t>
              </w:r>
            </w:ins>
            <w:r w:rsidRPr="000C3E25">
              <w:rPr>
                <w:rFonts w:ascii="Times New Roman" w:hAnsi="Times New Roman"/>
                <w:sz w:val="24"/>
                <w:szCs w:val="24"/>
              </w:rPr>
              <w:t>anager.</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0C3E25" w:rsidRDefault="00961AFB" w:rsidP="00961AFB">
            <w:pPr>
              <w:pStyle w:val="BodyTextIndent2"/>
              <w:tabs>
                <w:tab w:val="clear" w:pos="426"/>
                <w:tab w:val="clear" w:pos="1134"/>
              </w:tabs>
              <w:ind w:left="692" w:firstLine="0"/>
              <w:rPr>
                <w:rFonts w:ascii="Times New Roman" w:hAnsi="Times New Roman"/>
                <w:sz w:val="24"/>
                <w:szCs w:val="24"/>
              </w:rPr>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0C3E25" w:rsidRDefault="00961AFB">
            <w:pPr>
              <w:pStyle w:val="BodyTextIndent2"/>
              <w:numPr>
                <w:ilvl w:val="1"/>
                <w:numId w:val="20"/>
              </w:numPr>
              <w:tabs>
                <w:tab w:val="clear" w:pos="426"/>
                <w:tab w:val="clear" w:pos="1134"/>
              </w:tabs>
              <w:ind w:left="692" w:hanging="709"/>
              <w:rPr>
                <w:rFonts w:ascii="Times New Roman" w:hAnsi="Times New Roman"/>
                <w:sz w:val="24"/>
                <w:szCs w:val="24"/>
              </w:rPr>
              <w:pPrChange w:id="349" w:author="Isabelle Agius" w:date="2016-07-13T13:40: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Investment by the Scheme in </w:t>
            </w:r>
            <w:del w:id="350" w:author="Isabelle Agius" w:date="2016-07-13T13:39:00Z">
              <w:r w:rsidRPr="000C3E25" w:rsidDel="001830F8">
                <w:rPr>
                  <w:rFonts w:ascii="Times New Roman" w:hAnsi="Times New Roman"/>
                  <w:sz w:val="24"/>
                  <w:szCs w:val="24"/>
                </w:rPr>
                <w:delText>F</w:delText>
              </w:r>
            </w:del>
            <w:ins w:id="351" w:author="Isabelle Agius" w:date="2016-07-13T13:39:00Z">
              <w:r w:rsidR="001830F8">
                <w:rPr>
                  <w:rFonts w:ascii="Times New Roman" w:hAnsi="Times New Roman"/>
                  <w:sz w:val="24"/>
                  <w:szCs w:val="24"/>
                </w:rPr>
                <w:t>f</w:t>
              </w:r>
            </w:ins>
            <w:r w:rsidRPr="000C3E25">
              <w:rPr>
                <w:rFonts w:ascii="Times New Roman" w:hAnsi="Times New Roman"/>
                <w:sz w:val="24"/>
                <w:szCs w:val="24"/>
              </w:rPr>
              <w:t xml:space="preserve">inancial </w:t>
            </w:r>
            <w:del w:id="352" w:author="Isabelle Agius" w:date="2016-07-13T13:39:00Z">
              <w:r w:rsidRPr="000C3E25" w:rsidDel="001830F8">
                <w:rPr>
                  <w:rFonts w:ascii="Times New Roman" w:hAnsi="Times New Roman"/>
                  <w:sz w:val="24"/>
                  <w:szCs w:val="24"/>
                </w:rPr>
                <w:delText>D</w:delText>
              </w:r>
            </w:del>
            <w:ins w:id="353" w:author="Isabelle Agius" w:date="2016-07-13T13:39:00Z">
              <w:r w:rsidR="001830F8">
                <w:rPr>
                  <w:rFonts w:ascii="Times New Roman" w:hAnsi="Times New Roman"/>
                  <w:sz w:val="24"/>
                  <w:szCs w:val="24"/>
                </w:rPr>
                <w:t>d</w:t>
              </w:r>
            </w:ins>
            <w:r w:rsidRPr="000C3E25">
              <w:rPr>
                <w:rFonts w:ascii="Times New Roman" w:hAnsi="Times New Roman"/>
                <w:sz w:val="24"/>
                <w:szCs w:val="24"/>
              </w:rPr>
              <w:t xml:space="preserve">erivative </w:t>
            </w:r>
            <w:del w:id="354" w:author="Isabelle Agius" w:date="2016-07-13T13:39:00Z">
              <w:r w:rsidRPr="000C3E25" w:rsidDel="001830F8">
                <w:rPr>
                  <w:rFonts w:ascii="Times New Roman" w:hAnsi="Times New Roman"/>
                  <w:sz w:val="24"/>
                  <w:szCs w:val="24"/>
                </w:rPr>
                <w:delText>I</w:delText>
              </w:r>
            </w:del>
            <w:ins w:id="355" w:author="Isabelle Agius" w:date="2016-07-13T13:39:00Z">
              <w:r w:rsidR="001830F8">
                <w:rPr>
                  <w:rFonts w:ascii="Times New Roman" w:hAnsi="Times New Roman"/>
                  <w:sz w:val="24"/>
                  <w:szCs w:val="24"/>
                </w:rPr>
                <w:t>i</w:t>
              </w:r>
            </w:ins>
            <w:r w:rsidRPr="000C3E25">
              <w:rPr>
                <w:rFonts w:ascii="Times New Roman" w:hAnsi="Times New Roman"/>
                <w:sz w:val="24"/>
                <w:szCs w:val="24"/>
              </w:rPr>
              <w:t>nstruments as</w:t>
            </w:r>
            <w:r>
              <w:rPr>
                <w:rFonts w:ascii="Times New Roman" w:hAnsi="Times New Roman"/>
                <w:sz w:val="24"/>
                <w:szCs w:val="24"/>
              </w:rPr>
              <w:t xml:space="preserve"> p</w:t>
            </w:r>
            <w:r w:rsidRPr="000C3E25">
              <w:rPr>
                <w:rFonts w:ascii="Times New Roman" w:hAnsi="Times New Roman"/>
                <w:sz w:val="24"/>
                <w:szCs w:val="24"/>
              </w:rPr>
              <w:t xml:space="preserve">art of its investment policy in order to obtain exposure to underlying assets shall be without prejudice to the limits set out in these Rules which apply in the case of direct investments in such underlying assets. The exposure to the underlying assets should be calculated using the </w:t>
            </w:r>
            <w:del w:id="356" w:author="Isabelle Agius" w:date="2016-07-13T13:40:00Z">
              <w:r w:rsidRPr="000C3E25" w:rsidDel="001830F8">
                <w:rPr>
                  <w:rFonts w:ascii="Times New Roman" w:hAnsi="Times New Roman"/>
                  <w:sz w:val="24"/>
                  <w:szCs w:val="24"/>
                </w:rPr>
                <w:delText>C</w:delText>
              </w:r>
            </w:del>
            <w:ins w:id="357" w:author="Isabelle Agius" w:date="2016-07-13T13:40:00Z">
              <w:r w:rsidR="001830F8">
                <w:rPr>
                  <w:rFonts w:ascii="Times New Roman" w:hAnsi="Times New Roman"/>
                  <w:sz w:val="24"/>
                  <w:szCs w:val="24"/>
                </w:rPr>
                <w:t>c</w:t>
              </w:r>
            </w:ins>
            <w:r w:rsidRPr="000C3E25">
              <w:rPr>
                <w:rFonts w:ascii="Times New Roman" w:hAnsi="Times New Roman"/>
                <w:sz w:val="24"/>
                <w:szCs w:val="24"/>
              </w:rPr>
              <w:t xml:space="preserve">ommitment </w:t>
            </w:r>
            <w:del w:id="358" w:author="Isabelle Agius" w:date="2016-07-13T13:40:00Z">
              <w:r w:rsidRPr="000C3E25" w:rsidDel="001830F8">
                <w:rPr>
                  <w:rFonts w:ascii="Times New Roman" w:hAnsi="Times New Roman"/>
                  <w:sz w:val="24"/>
                  <w:szCs w:val="24"/>
                </w:rPr>
                <w:delText>A</w:delText>
              </w:r>
            </w:del>
            <w:ins w:id="359" w:author="Isabelle Agius" w:date="2016-07-13T13:40:00Z">
              <w:r w:rsidR="001830F8">
                <w:rPr>
                  <w:rFonts w:ascii="Times New Roman" w:hAnsi="Times New Roman"/>
                  <w:sz w:val="24"/>
                  <w:szCs w:val="24"/>
                </w:rPr>
                <w:t>a</w:t>
              </w:r>
            </w:ins>
            <w:r w:rsidRPr="000C3E25">
              <w:rPr>
                <w:rFonts w:ascii="Times New Roman" w:hAnsi="Times New Roman"/>
                <w:sz w:val="24"/>
                <w:szCs w:val="24"/>
              </w:rPr>
              <w:t>pproach indicated in Section 13 of Part BII of the Investment Services Rules for Retail Collective Investment Schemes.</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0C3E25" w:rsidRDefault="00961AFB" w:rsidP="00961AFB">
            <w:pPr>
              <w:pStyle w:val="BodyTextIndent2"/>
              <w:tabs>
                <w:tab w:val="clear" w:pos="426"/>
                <w:tab w:val="clear" w:pos="1134"/>
              </w:tabs>
              <w:ind w:left="692" w:firstLine="0"/>
              <w:rPr>
                <w:rFonts w:ascii="Times New Roman" w:hAnsi="Times New Roman"/>
                <w:sz w:val="24"/>
                <w:szCs w:val="24"/>
              </w:rPr>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961AFB" w:rsidRDefault="00961AFB" w:rsidP="00961AFB">
            <w:pPr>
              <w:pStyle w:val="BodyTextIndent2"/>
              <w:numPr>
                <w:ilvl w:val="1"/>
                <w:numId w:val="20"/>
              </w:numPr>
              <w:tabs>
                <w:tab w:val="clear" w:pos="426"/>
                <w:tab w:val="clear" w:pos="1134"/>
              </w:tabs>
              <w:ind w:left="692" w:hanging="709"/>
              <w:rPr>
                <w:rFonts w:ascii="Times New Roman" w:hAnsi="Times New Roman"/>
                <w:sz w:val="24"/>
                <w:szCs w:val="24"/>
              </w:rPr>
            </w:pPr>
            <w:r w:rsidRPr="00961AFB">
              <w:rPr>
                <w:rFonts w:ascii="Times New Roman" w:hAnsi="Times New Roman"/>
                <w:color w:val="000000"/>
                <w:sz w:val="24"/>
                <w:szCs w:val="24"/>
              </w:rPr>
              <w:t xml:space="preserve">Direct </w:t>
            </w:r>
            <w:r w:rsidRPr="00961AFB">
              <w:rPr>
                <w:rFonts w:ascii="Times New Roman" w:hAnsi="Times New Roman"/>
                <w:sz w:val="24"/>
                <w:szCs w:val="24"/>
              </w:rPr>
              <w:t>borrowing</w:t>
            </w:r>
            <w:r w:rsidRPr="00961AFB">
              <w:rPr>
                <w:rFonts w:ascii="Times New Roman" w:hAnsi="Times New Roman"/>
                <w:color w:val="000000"/>
                <w:sz w:val="24"/>
                <w:szCs w:val="24"/>
              </w:rPr>
              <w:t xml:space="preserve"> for investment purposes and leverage via the use of derivatives is restricted to 100% of </w:t>
            </w:r>
            <w:smartTag w:uri="urn:schemas-microsoft-com:office:smarttags" w:element="stockticker">
              <w:r w:rsidRPr="00961AFB">
                <w:rPr>
                  <w:rFonts w:ascii="Times New Roman" w:hAnsi="Times New Roman"/>
                  <w:color w:val="000000"/>
                  <w:sz w:val="24"/>
                  <w:szCs w:val="24"/>
                </w:rPr>
                <w:t>NAV</w:t>
              </w:r>
            </w:smartTag>
            <w:r w:rsidRPr="00961AFB">
              <w:rPr>
                <w:rFonts w:ascii="Times New Roman" w:hAnsi="Times New Roman"/>
                <w:color w:val="000000"/>
                <w:sz w:val="24"/>
                <w:szCs w:val="24"/>
              </w:rPr>
              <w:t xml:space="preserve">. </w:t>
            </w:r>
            <w:r w:rsidRPr="00961AFB">
              <w:rPr>
                <w:rFonts w:ascii="Times New Roman" w:hAnsi="Times New Roman"/>
                <w:sz w:val="24"/>
                <w:szCs w:val="24"/>
              </w:rPr>
              <w:t>The Scheme’s exposure relating to derivative instruments is calculated taking into account:</w:t>
            </w:r>
          </w:p>
        </w:tc>
        <w:tc>
          <w:tcPr>
            <w:tcW w:w="236" w:type="dxa"/>
          </w:tcPr>
          <w:p w:rsidR="00961AFB" w:rsidRPr="000C3E25" w:rsidRDefault="00961AFB" w:rsidP="000C3E25">
            <w:pPr>
              <w:rPr>
                <w:b/>
                <w:szCs w:val="24"/>
              </w:rPr>
            </w:pPr>
          </w:p>
        </w:tc>
      </w:tr>
      <w:tr w:rsidR="00961AFB" w:rsidRPr="000C3E25" w:rsidDel="001830F8" w:rsidTr="001D0E1B">
        <w:trPr>
          <w:del w:id="360" w:author="Isabelle Agius" w:date="2016-07-13T13:40:00Z"/>
        </w:trPr>
        <w:tc>
          <w:tcPr>
            <w:tcW w:w="8634" w:type="dxa"/>
          </w:tcPr>
          <w:p w:rsidR="00961AFB" w:rsidRPr="000C3E25" w:rsidDel="001830F8" w:rsidRDefault="00961AFB" w:rsidP="00961AFB">
            <w:pPr>
              <w:pStyle w:val="BodyTextIndent2"/>
              <w:tabs>
                <w:tab w:val="clear" w:pos="426"/>
                <w:tab w:val="clear" w:pos="1134"/>
              </w:tabs>
              <w:ind w:left="692" w:firstLine="0"/>
              <w:rPr>
                <w:del w:id="361" w:author="Isabelle Agius" w:date="2016-07-13T13:40:00Z"/>
                <w:rFonts w:ascii="Times New Roman" w:hAnsi="Times New Roman"/>
                <w:sz w:val="24"/>
                <w:szCs w:val="24"/>
              </w:rPr>
            </w:pPr>
          </w:p>
        </w:tc>
        <w:tc>
          <w:tcPr>
            <w:tcW w:w="236" w:type="dxa"/>
          </w:tcPr>
          <w:p w:rsidR="00961AFB" w:rsidRPr="000C3E25" w:rsidDel="001830F8" w:rsidRDefault="00961AFB" w:rsidP="000C3E25">
            <w:pPr>
              <w:rPr>
                <w:del w:id="362" w:author="Isabelle Agius" w:date="2016-07-13T13:40:00Z"/>
                <w:b/>
                <w:szCs w:val="24"/>
              </w:rPr>
            </w:pPr>
          </w:p>
        </w:tc>
      </w:tr>
      <w:tr w:rsidR="00961AFB" w:rsidRPr="000C3E25" w:rsidTr="001D0E1B">
        <w:tc>
          <w:tcPr>
            <w:tcW w:w="8634" w:type="dxa"/>
          </w:tcPr>
          <w:p w:rsidR="00961AFB" w:rsidRPr="00961AFB" w:rsidRDefault="00961AFB" w:rsidP="00961AFB">
            <w:pPr>
              <w:pStyle w:val="BodyTextIndent2"/>
              <w:numPr>
                <w:ilvl w:val="0"/>
                <w:numId w:val="31"/>
              </w:numPr>
              <w:tabs>
                <w:tab w:val="clear" w:pos="426"/>
                <w:tab w:val="clear" w:pos="1134"/>
              </w:tabs>
              <w:ind w:left="1276" w:hanging="567"/>
              <w:rPr>
                <w:rFonts w:ascii="Times New Roman" w:hAnsi="Times New Roman"/>
                <w:sz w:val="24"/>
                <w:szCs w:val="24"/>
              </w:rPr>
            </w:pPr>
            <w:r w:rsidRPr="00961AFB">
              <w:rPr>
                <w:rFonts w:ascii="Times New Roman" w:hAnsi="Times New Roman"/>
                <w:sz w:val="24"/>
                <w:szCs w:val="24"/>
              </w:rPr>
              <w:t>the current value of the underlying asset;</w:t>
            </w:r>
          </w:p>
        </w:tc>
        <w:tc>
          <w:tcPr>
            <w:tcW w:w="236" w:type="dxa"/>
          </w:tcPr>
          <w:p w:rsidR="00961AFB" w:rsidRPr="000C3E25" w:rsidRDefault="00961AFB" w:rsidP="000C3E25">
            <w:pPr>
              <w:rPr>
                <w:b/>
                <w:szCs w:val="24"/>
              </w:rPr>
            </w:pPr>
          </w:p>
        </w:tc>
      </w:tr>
      <w:tr w:rsidR="00961AFB" w:rsidRPr="000C3E25" w:rsidDel="001830F8" w:rsidTr="001D0E1B">
        <w:trPr>
          <w:del w:id="363" w:author="Isabelle Agius" w:date="2016-07-13T13:40:00Z"/>
        </w:trPr>
        <w:tc>
          <w:tcPr>
            <w:tcW w:w="8634" w:type="dxa"/>
          </w:tcPr>
          <w:p w:rsidR="00961AFB" w:rsidRPr="000C3E25" w:rsidDel="001830F8" w:rsidRDefault="00961AFB" w:rsidP="00961AFB">
            <w:pPr>
              <w:pStyle w:val="BodyTextIndent2"/>
              <w:tabs>
                <w:tab w:val="clear" w:pos="426"/>
                <w:tab w:val="clear" w:pos="1134"/>
              </w:tabs>
              <w:ind w:left="692" w:firstLine="0"/>
              <w:rPr>
                <w:del w:id="364" w:author="Isabelle Agius" w:date="2016-07-13T13:40:00Z"/>
                <w:rFonts w:ascii="Times New Roman" w:hAnsi="Times New Roman"/>
                <w:sz w:val="24"/>
                <w:szCs w:val="24"/>
              </w:rPr>
            </w:pPr>
          </w:p>
        </w:tc>
        <w:tc>
          <w:tcPr>
            <w:tcW w:w="236" w:type="dxa"/>
          </w:tcPr>
          <w:p w:rsidR="00961AFB" w:rsidRPr="000C3E25" w:rsidDel="001830F8" w:rsidRDefault="00961AFB" w:rsidP="000C3E25">
            <w:pPr>
              <w:rPr>
                <w:del w:id="365" w:author="Isabelle Agius" w:date="2016-07-13T13:40:00Z"/>
                <w:b/>
                <w:szCs w:val="24"/>
              </w:rPr>
            </w:pPr>
          </w:p>
        </w:tc>
      </w:tr>
      <w:tr w:rsidR="00961AFB" w:rsidRPr="000C3E25" w:rsidTr="001D0E1B">
        <w:tc>
          <w:tcPr>
            <w:tcW w:w="8634" w:type="dxa"/>
          </w:tcPr>
          <w:p w:rsidR="00961AFB" w:rsidRPr="00961AFB" w:rsidRDefault="00961AFB" w:rsidP="00961AFB">
            <w:pPr>
              <w:pStyle w:val="BodyTextIndent2"/>
              <w:numPr>
                <w:ilvl w:val="0"/>
                <w:numId w:val="31"/>
              </w:numPr>
              <w:tabs>
                <w:tab w:val="clear" w:pos="426"/>
                <w:tab w:val="clear" w:pos="1134"/>
              </w:tabs>
              <w:ind w:left="1276" w:hanging="567"/>
              <w:rPr>
                <w:b/>
              </w:rPr>
            </w:pPr>
            <w:r w:rsidRPr="00961AFB">
              <w:rPr>
                <w:rFonts w:ascii="Times New Roman" w:hAnsi="Times New Roman"/>
                <w:sz w:val="24"/>
                <w:szCs w:val="24"/>
              </w:rPr>
              <w:t>the counterparty risk;</w:t>
            </w:r>
            <w:r w:rsidRPr="00DB3105">
              <w:t xml:space="preserve"> </w:t>
            </w:r>
          </w:p>
        </w:tc>
        <w:tc>
          <w:tcPr>
            <w:tcW w:w="236" w:type="dxa"/>
          </w:tcPr>
          <w:p w:rsidR="00961AFB" w:rsidRPr="000C3E25" w:rsidRDefault="00961AFB" w:rsidP="000C3E25">
            <w:pPr>
              <w:rPr>
                <w:b/>
                <w:szCs w:val="24"/>
              </w:rPr>
            </w:pPr>
          </w:p>
        </w:tc>
      </w:tr>
      <w:tr w:rsidR="00961AFB" w:rsidRPr="000C3E25" w:rsidDel="001830F8" w:rsidTr="001D0E1B">
        <w:trPr>
          <w:del w:id="366" w:author="Isabelle Agius" w:date="2016-07-13T13:40:00Z"/>
        </w:trPr>
        <w:tc>
          <w:tcPr>
            <w:tcW w:w="8634" w:type="dxa"/>
          </w:tcPr>
          <w:p w:rsidR="00961AFB" w:rsidRPr="000C3E25" w:rsidDel="001830F8" w:rsidRDefault="00961AFB" w:rsidP="00961AFB">
            <w:pPr>
              <w:pStyle w:val="BodyTextIndent2"/>
              <w:tabs>
                <w:tab w:val="clear" w:pos="426"/>
                <w:tab w:val="clear" w:pos="1134"/>
              </w:tabs>
              <w:ind w:left="692" w:firstLine="0"/>
              <w:rPr>
                <w:del w:id="367" w:author="Isabelle Agius" w:date="2016-07-13T13:40:00Z"/>
                <w:rFonts w:ascii="Times New Roman" w:hAnsi="Times New Roman"/>
                <w:sz w:val="24"/>
                <w:szCs w:val="24"/>
              </w:rPr>
            </w:pPr>
          </w:p>
        </w:tc>
        <w:tc>
          <w:tcPr>
            <w:tcW w:w="236" w:type="dxa"/>
          </w:tcPr>
          <w:p w:rsidR="00961AFB" w:rsidRPr="000C3E25" w:rsidDel="001830F8" w:rsidRDefault="00961AFB" w:rsidP="000C3E25">
            <w:pPr>
              <w:rPr>
                <w:del w:id="368" w:author="Isabelle Agius" w:date="2016-07-13T13:40:00Z"/>
                <w:b/>
                <w:szCs w:val="24"/>
              </w:rPr>
            </w:pPr>
          </w:p>
        </w:tc>
      </w:tr>
      <w:tr w:rsidR="00961AFB" w:rsidRPr="000C3E25" w:rsidTr="001D0E1B">
        <w:tc>
          <w:tcPr>
            <w:tcW w:w="8634" w:type="dxa"/>
          </w:tcPr>
          <w:p w:rsidR="00961AFB" w:rsidRPr="00961AFB" w:rsidRDefault="00961AFB" w:rsidP="00961AFB">
            <w:pPr>
              <w:pStyle w:val="BodyTextIndent2"/>
              <w:numPr>
                <w:ilvl w:val="0"/>
                <w:numId w:val="31"/>
              </w:numPr>
              <w:tabs>
                <w:tab w:val="clear" w:pos="426"/>
                <w:tab w:val="clear" w:pos="1134"/>
              </w:tabs>
              <w:ind w:left="1276" w:hanging="567"/>
              <w:rPr>
                <w:rFonts w:ascii="Times New Roman" w:hAnsi="Times New Roman"/>
                <w:b/>
                <w:sz w:val="24"/>
                <w:szCs w:val="24"/>
              </w:rPr>
            </w:pPr>
            <w:r w:rsidRPr="00961AFB">
              <w:rPr>
                <w:rFonts w:ascii="Times New Roman" w:hAnsi="Times New Roman"/>
                <w:sz w:val="24"/>
                <w:szCs w:val="24"/>
              </w:rPr>
              <w:t>future market movements; and</w:t>
            </w:r>
            <w:r w:rsidRPr="00DB3105">
              <w:t xml:space="preserve"> </w:t>
            </w:r>
          </w:p>
        </w:tc>
        <w:tc>
          <w:tcPr>
            <w:tcW w:w="236" w:type="dxa"/>
          </w:tcPr>
          <w:p w:rsidR="00961AFB" w:rsidRPr="000C3E25" w:rsidRDefault="00961AFB" w:rsidP="000C3E25">
            <w:pPr>
              <w:rPr>
                <w:b/>
                <w:szCs w:val="24"/>
              </w:rPr>
            </w:pPr>
          </w:p>
        </w:tc>
      </w:tr>
      <w:tr w:rsidR="00961AFB" w:rsidRPr="000C3E25" w:rsidDel="001830F8" w:rsidTr="001D0E1B">
        <w:trPr>
          <w:del w:id="369" w:author="Isabelle Agius" w:date="2016-07-13T13:40:00Z"/>
        </w:trPr>
        <w:tc>
          <w:tcPr>
            <w:tcW w:w="8634" w:type="dxa"/>
          </w:tcPr>
          <w:p w:rsidR="00961AFB" w:rsidRPr="00961AFB" w:rsidDel="001830F8" w:rsidRDefault="00961AFB" w:rsidP="00961AFB">
            <w:pPr>
              <w:pStyle w:val="BodyTextIndent2"/>
              <w:tabs>
                <w:tab w:val="clear" w:pos="426"/>
                <w:tab w:val="clear" w:pos="1134"/>
              </w:tabs>
              <w:ind w:left="1276" w:firstLine="0"/>
              <w:rPr>
                <w:del w:id="370" w:author="Isabelle Agius" w:date="2016-07-13T13:40:00Z"/>
                <w:rFonts w:ascii="Times New Roman" w:hAnsi="Times New Roman"/>
                <w:sz w:val="24"/>
                <w:szCs w:val="24"/>
              </w:rPr>
            </w:pPr>
          </w:p>
        </w:tc>
        <w:tc>
          <w:tcPr>
            <w:tcW w:w="236" w:type="dxa"/>
          </w:tcPr>
          <w:p w:rsidR="00961AFB" w:rsidRPr="000C3E25" w:rsidDel="001830F8" w:rsidRDefault="00961AFB" w:rsidP="000C3E25">
            <w:pPr>
              <w:rPr>
                <w:del w:id="371" w:author="Isabelle Agius" w:date="2016-07-13T13:40:00Z"/>
                <w:b/>
                <w:szCs w:val="24"/>
              </w:rPr>
            </w:pPr>
          </w:p>
        </w:tc>
      </w:tr>
      <w:tr w:rsidR="00961AFB" w:rsidRPr="000C3E25" w:rsidTr="001D0E1B">
        <w:tc>
          <w:tcPr>
            <w:tcW w:w="8634" w:type="dxa"/>
          </w:tcPr>
          <w:p w:rsidR="00961AFB" w:rsidRPr="00961AFB" w:rsidRDefault="00961AFB" w:rsidP="00961AFB">
            <w:pPr>
              <w:pStyle w:val="BodyTextIndent2"/>
              <w:numPr>
                <w:ilvl w:val="0"/>
                <w:numId w:val="31"/>
              </w:numPr>
              <w:tabs>
                <w:tab w:val="clear" w:pos="426"/>
                <w:tab w:val="clear" w:pos="1134"/>
              </w:tabs>
              <w:ind w:left="1276" w:hanging="567"/>
              <w:rPr>
                <w:rFonts w:ascii="Times New Roman" w:hAnsi="Times New Roman"/>
                <w:sz w:val="24"/>
                <w:szCs w:val="24"/>
              </w:rPr>
            </w:pPr>
            <w:r w:rsidRPr="00961AFB">
              <w:rPr>
                <w:rFonts w:ascii="Times New Roman" w:hAnsi="Times New Roman"/>
                <w:sz w:val="24"/>
                <w:szCs w:val="24"/>
              </w:rPr>
              <w:t>the time available to liquidate positions</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961AFB" w:rsidRDefault="00961AFB" w:rsidP="00961AFB">
            <w:pPr>
              <w:pStyle w:val="BodyTextIndent2"/>
              <w:tabs>
                <w:tab w:val="clear" w:pos="426"/>
                <w:tab w:val="clear" w:pos="1134"/>
              </w:tabs>
              <w:ind w:left="1276" w:firstLine="0"/>
              <w:rPr>
                <w:rFonts w:ascii="Times New Roman" w:hAnsi="Times New Roman"/>
                <w:sz w:val="24"/>
                <w:szCs w:val="24"/>
              </w:rPr>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961AFB" w:rsidRDefault="00961AFB" w:rsidP="00961AFB">
            <w:pPr>
              <w:ind w:left="709"/>
              <w:rPr>
                <w:color w:val="000000"/>
              </w:rPr>
            </w:pPr>
            <w:r w:rsidRPr="00DB3105">
              <w:t>The Scheme’s exposure relating to borrowing</w:t>
            </w:r>
            <w:r w:rsidRPr="000C3E25">
              <w:rPr>
                <w:color w:val="000000"/>
              </w:rPr>
              <w:t xml:space="preserve"> for investment purposes is the amount so borrowed. </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DB3105" w:rsidRDefault="00961AFB" w:rsidP="00961AFB">
            <w:pPr>
              <w:ind w:left="709"/>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DB3105" w:rsidRDefault="00961AFB" w:rsidP="00961AFB">
            <w:pPr>
              <w:ind w:left="709"/>
            </w:pPr>
            <w:r w:rsidRPr="00DB3105">
              <w:t>The assessment of the Scheme’s global exposure to derivative instruments should be assessed on the basis of the Value at Risk Approach or the Commitment Approach as set out in Section 13 of Part BII of the Investment Services Rules for Retail Collective Investment Schemes.</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DB3105" w:rsidRDefault="00961AFB" w:rsidP="00961AFB">
            <w:pPr>
              <w:ind w:left="709"/>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DB3105" w:rsidRDefault="00961AFB" w:rsidP="0083440A">
            <w:pPr>
              <w:pStyle w:val="BodyTextIndent2"/>
              <w:numPr>
                <w:ilvl w:val="1"/>
                <w:numId w:val="20"/>
              </w:numPr>
              <w:tabs>
                <w:tab w:val="clear" w:pos="426"/>
                <w:tab w:val="clear" w:pos="1134"/>
              </w:tabs>
              <w:ind w:left="692" w:hanging="709"/>
            </w:pPr>
            <w:r w:rsidRPr="000C3E25">
              <w:rPr>
                <w:rFonts w:ascii="Times New Roman" w:hAnsi="Times New Roman"/>
                <w:sz w:val="24"/>
                <w:szCs w:val="24"/>
              </w:rPr>
              <w:t xml:space="preserve">The </w:t>
            </w:r>
            <w:del w:id="372" w:author="Isabelle Agius" w:date="2016-07-13T14:08:00Z">
              <w:r w:rsidRPr="000C3E25" w:rsidDel="0083440A">
                <w:rPr>
                  <w:rFonts w:ascii="Times New Roman" w:hAnsi="Times New Roman"/>
                  <w:sz w:val="24"/>
                  <w:szCs w:val="24"/>
                </w:rPr>
                <w:delText>M</w:delText>
              </w:r>
            </w:del>
            <w:ins w:id="373" w:author="Isabelle Agius" w:date="2016-07-13T14:08:00Z">
              <w:r w:rsidR="0083440A">
                <w:rPr>
                  <w:rFonts w:ascii="Times New Roman" w:hAnsi="Times New Roman"/>
                  <w:sz w:val="24"/>
                  <w:szCs w:val="24"/>
                </w:rPr>
                <w:t>m</w:t>
              </w:r>
            </w:ins>
            <w:r w:rsidRPr="000C3E25">
              <w:rPr>
                <w:rFonts w:ascii="Times New Roman" w:hAnsi="Times New Roman"/>
                <w:sz w:val="24"/>
                <w:szCs w:val="24"/>
              </w:rPr>
              <w:t xml:space="preserve">anager or </w:t>
            </w:r>
            <w:r w:rsidR="00697DA8" w:rsidRPr="00BC30AF">
              <w:rPr>
                <w:rFonts w:ascii="Times New Roman" w:hAnsi="Times New Roman"/>
                <w:sz w:val="24"/>
                <w:szCs w:val="24"/>
              </w:rPr>
              <w:t>the Scheme, where this is</w:t>
            </w:r>
            <w:r w:rsidR="00697DA8">
              <w:rPr>
                <w:rFonts w:ascii="Times New Roman" w:hAnsi="Times New Roman"/>
                <w:sz w:val="24"/>
                <w:szCs w:val="24"/>
              </w:rPr>
              <w:t xml:space="preserve"> </w:t>
            </w:r>
            <w:r w:rsidRPr="000C3E25">
              <w:rPr>
                <w:rFonts w:ascii="Times New Roman" w:hAnsi="Times New Roman"/>
                <w:sz w:val="24"/>
                <w:szCs w:val="24"/>
              </w:rPr>
              <w:t>self-managed</w:t>
            </w:r>
            <w:r w:rsidR="00697DA8">
              <w:rPr>
                <w:rFonts w:ascii="Times New Roman" w:hAnsi="Times New Roman"/>
                <w:sz w:val="24"/>
                <w:szCs w:val="24"/>
              </w:rPr>
              <w:t>,</w:t>
            </w:r>
            <w:r w:rsidRPr="000C3E25">
              <w:rPr>
                <w:rFonts w:ascii="Times New Roman" w:hAnsi="Times New Roman"/>
                <w:sz w:val="24"/>
                <w:szCs w:val="24"/>
              </w:rPr>
              <w:t xml:space="preserve"> must take reasonable steps to ensure that the Scheme is managed according to the risk spreading principle. In particular, the Scheme shall be required to </w:t>
            </w:r>
            <w:del w:id="374" w:author="Isabelle Agius" w:date="2016-07-13T14:11:00Z">
              <w:r w:rsidRPr="000C3E25" w:rsidDel="0083440A">
                <w:rPr>
                  <w:rFonts w:ascii="Times New Roman" w:hAnsi="Times New Roman"/>
                  <w:sz w:val="24"/>
                  <w:szCs w:val="24"/>
                </w:rPr>
                <w:delText>adhere</w:delText>
              </w:r>
              <w:r w:rsidR="00D71C64" w:rsidDel="0083440A">
                <w:rPr>
                  <w:rFonts w:ascii="Times New Roman" w:hAnsi="Times New Roman"/>
                  <w:sz w:val="24"/>
                  <w:szCs w:val="24"/>
                </w:rPr>
                <w:delText>s</w:delText>
              </w:r>
            </w:del>
            <w:ins w:id="375" w:author="Isabelle Agius" w:date="2016-07-13T14:11:00Z">
              <w:r w:rsidR="0083440A" w:rsidRPr="000C3E25">
                <w:rPr>
                  <w:rFonts w:ascii="Times New Roman" w:hAnsi="Times New Roman"/>
                  <w:sz w:val="24"/>
                  <w:szCs w:val="24"/>
                </w:rPr>
                <w:t>adhere</w:t>
              </w:r>
            </w:ins>
            <w:r w:rsidRPr="000C3E25">
              <w:rPr>
                <w:rFonts w:ascii="Times New Roman" w:hAnsi="Times New Roman"/>
                <w:sz w:val="24"/>
                <w:szCs w:val="24"/>
              </w:rPr>
              <w:t xml:space="preserve"> to the diversification requirements </w:t>
            </w:r>
            <w:r w:rsidR="00D71C64">
              <w:rPr>
                <w:rFonts w:ascii="Times New Roman" w:hAnsi="Times New Roman"/>
                <w:sz w:val="24"/>
                <w:szCs w:val="24"/>
              </w:rPr>
              <w:t>prescribed</w:t>
            </w:r>
            <w:r w:rsidRPr="000C3E25">
              <w:rPr>
                <w:rFonts w:ascii="Times New Roman" w:hAnsi="Times New Roman"/>
                <w:sz w:val="24"/>
                <w:szCs w:val="24"/>
              </w:rPr>
              <w:t xml:space="preserve"> below. In the case of a Scheme investing in alternative assets, the MFSA may impose tailored investment restrictions.</w:t>
            </w:r>
            <w:r>
              <w:rPr>
                <w:rFonts w:ascii="Times New Roman" w:hAnsi="Times New Roman"/>
                <w:sz w:val="24"/>
                <w:szCs w:val="24"/>
              </w:rPr>
              <w:t xml:space="preserve"> Such Scheme may utilise SPVs subject to the conditions set out in Appendix 1 and subject to such other conditions as the MFSA may consider appropriate, taking into account the nature of the underlying assets and their proposed custody arrangements.</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DB3105" w:rsidRDefault="00961AFB" w:rsidP="00961AFB">
            <w:pPr>
              <w:ind w:left="709"/>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961AFB" w:rsidRDefault="00961AFB" w:rsidP="00961AFB">
            <w:pPr>
              <w:pStyle w:val="BodyTextIndent2"/>
              <w:numPr>
                <w:ilvl w:val="1"/>
                <w:numId w:val="20"/>
              </w:numPr>
              <w:tabs>
                <w:tab w:val="clear" w:pos="426"/>
                <w:tab w:val="clear" w:pos="1134"/>
              </w:tabs>
              <w:ind w:left="692" w:hanging="709"/>
              <w:rPr>
                <w:rFonts w:ascii="Times New Roman" w:hAnsi="Times New Roman"/>
                <w:sz w:val="24"/>
                <w:szCs w:val="24"/>
              </w:rPr>
            </w:pPr>
            <w:r w:rsidRPr="00961AFB">
              <w:rPr>
                <w:rFonts w:ascii="Times New Roman" w:hAnsi="Times New Roman"/>
                <w:sz w:val="24"/>
                <w:szCs w:val="24"/>
              </w:rPr>
              <w:lastRenderedPageBreak/>
              <w:t>The Scheme may invest up to 20% of its total assets in securities issued by the same body and up to 30% of its assets in money market instruments issued by the same body provided that:</w:t>
            </w:r>
          </w:p>
        </w:tc>
        <w:tc>
          <w:tcPr>
            <w:tcW w:w="236" w:type="dxa"/>
          </w:tcPr>
          <w:p w:rsidR="00961AFB" w:rsidRPr="000C3E25" w:rsidRDefault="00961AFB" w:rsidP="000C3E25">
            <w:pPr>
              <w:rPr>
                <w:b/>
                <w:szCs w:val="24"/>
              </w:rPr>
            </w:pPr>
          </w:p>
        </w:tc>
      </w:tr>
      <w:tr w:rsidR="00961AFB" w:rsidRPr="000C3E25" w:rsidDel="0083440A" w:rsidTr="001D0E1B">
        <w:trPr>
          <w:del w:id="376" w:author="Isabelle Agius" w:date="2016-07-13T14:11:00Z"/>
        </w:trPr>
        <w:tc>
          <w:tcPr>
            <w:tcW w:w="8634" w:type="dxa"/>
          </w:tcPr>
          <w:p w:rsidR="00961AFB" w:rsidRPr="00961AFB" w:rsidDel="0083440A" w:rsidRDefault="00961AFB" w:rsidP="00961AFB">
            <w:pPr>
              <w:pStyle w:val="BodyTextIndent2"/>
              <w:tabs>
                <w:tab w:val="clear" w:pos="426"/>
                <w:tab w:val="clear" w:pos="1134"/>
              </w:tabs>
              <w:ind w:left="692" w:firstLine="0"/>
              <w:rPr>
                <w:del w:id="377" w:author="Isabelle Agius" w:date="2016-07-13T14:11:00Z"/>
                <w:rFonts w:ascii="Times New Roman" w:hAnsi="Times New Roman"/>
                <w:sz w:val="24"/>
                <w:szCs w:val="24"/>
              </w:rPr>
            </w:pPr>
          </w:p>
        </w:tc>
        <w:tc>
          <w:tcPr>
            <w:tcW w:w="236" w:type="dxa"/>
          </w:tcPr>
          <w:p w:rsidR="00961AFB" w:rsidRPr="000C3E25" w:rsidDel="0083440A" w:rsidRDefault="00961AFB" w:rsidP="000C3E25">
            <w:pPr>
              <w:rPr>
                <w:del w:id="378" w:author="Isabelle Agius" w:date="2016-07-13T14:11:00Z"/>
                <w:b/>
                <w:szCs w:val="24"/>
              </w:rPr>
            </w:pPr>
          </w:p>
        </w:tc>
      </w:tr>
      <w:tr w:rsidR="00961AFB" w:rsidRPr="000C3E25" w:rsidTr="001D0E1B">
        <w:tc>
          <w:tcPr>
            <w:tcW w:w="8634" w:type="dxa"/>
          </w:tcPr>
          <w:p w:rsidR="00961AFB" w:rsidRPr="00961AFB" w:rsidRDefault="00961AFB" w:rsidP="00961AFB">
            <w:pPr>
              <w:pStyle w:val="ListParagraph"/>
              <w:numPr>
                <w:ilvl w:val="0"/>
                <w:numId w:val="24"/>
              </w:numPr>
              <w:ind w:left="1418" w:hanging="567"/>
              <w:jc w:val="both"/>
            </w:pPr>
            <w:r w:rsidRPr="00CA6FE5">
              <w:t xml:space="preserve">the 20% / 30% limit set out above may be increased to a maximum of 100% in the case of securities and money market instruments issued or guaranteed by an OECD or EU/ EEA Member State, its local authorities or public international bodies of which one or more such States are members; </w:t>
            </w:r>
          </w:p>
        </w:tc>
        <w:tc>
          <w:tcPr>
            <w:tcW w:w="236" w:type="dxa"/>
          </w:tcPr>
          <w:p w:rsidR="00961AFB" w:rsidRPr="000C3E25" w:rsidRDefault="00961AFB" w:rsidP="000C3E25">
            <w:pPr>
              <w:rPr>
                <w:b/>
                <w:szCs w:val="24"/>
              </w:rPr>
            </w:pPr>
          </w:p>
        </w:tc>
      </w:tr>
      <w:tr w:rsidR="00961AFB" w:rsidRPr="000C3E25" w:rsidDel="0083440A" w:rsidTr="001D0E1B">
        <w:trPr>
          <w:del w:id="379" w:author="Isabelle Agius" w:date="2016-07-13T14:11:00Z"/>
        </w:trPr>
        <w:tc>
          <w:tcPr>
            <w:tcW w:w="8634" w:type="dxa"/>
          </w:tcPr>
          <w:p w:rsidR="00961AFB" w:rsidRPr="00961AFB" w:rsidDel="0083440A" w:rsidRDefault="00961AFB" w:rsidP="00961AFB">
            <w:pPr>
              <w:pStyle w:val="BodyTextIndent2"/>
              <w:tabs>
                <w:tab w:val="clear" w:pos="426"/>
                <w:tab w:val="clear" w:pos="1134"/>
              </w:tabs>
              <w:ind w:left="692" w:firstLine="0"/>
              <w:rPr>
                <w:del w:id="380" w:author="Isabelle Agius" w:date="2016-07-13T14:11:00Z"/>
                <w:rFonts w:ascii="Times New Roman" w:hAnsi="Times New Roman"/>
                <w:sz w:val="24"/>
                <w:szCs w:val="24"/>
              </w:rPr>
            </w:pPr>
          </w:p>
        </w:tc>
        <w:tc>
          <w:tcPr>
            <w:tcW w:w="236" w:type="dxa"/>
          </w:tcPr>
          <w:p w:rsidR="00961AFB" w:rsidRPr="000C3E25" w:rsidDel="0083440A" w:rsidRDefault="00961AFB" w:rsidP="000C3E25">
            <w:pPr>
              <w:rPr>
                <w:del w:id="381" w:author="Isabelle Agius" w:date="2016-07-13T14:11:00Z"/>
                <w:b/>
                <w:szCs w:val="24"/>
              </w:rPr>
            </w:pPr>
          </w:p>
        </w:tc>
      </w:tr>
      <w:tr w:rsidR="00961AFB" w:rsidRPr="000C3E25" w:rsidTr="001D0E1B">
        <w:tc>
          <w:tcPr>
            <w:tcW w:w="8634" w:type="dxa"/>
          </w:tcPr>
          <w:p w:rsidR="00961AFB" w:rsidRPr="00961AFB" w:rsidRDefault="00961AFB" w:rsidP="00961AFB">
            <w:pPr>
              <w:pStyle w:val="ListParagraph"/>
              <w:numPr>
                <w:ilvl w:val="0"/>
                <w:numId w:val="25"/>
              </w:numPr>
              <w:ind w:left="1418" w:hanging="567"/>
              <w:jc w:val="both"/>
            </w:pPr>
            <w:r w:rsidRPr="00CA6FE5">
              <w:t xml:space="preserve">the 20% / 30% limit set out above may be increased to a maximum of 35% in the case of securities and money market instruments guaranteed by a credit institution authorised in the EEA or which is subject to equivalent prudential requirements; </w:t>
            </w:r>
          </w:p>
        </w:tc>
        <w:tc>
          <w:tcPr>
            <w:tcW w:w="236" w:type="dxa"/>
          </w:tcPr>
          <w:p w:rsidR="00961AFB" w:rsidRPr="000C3E25" w:rsidRDefault="00961AFB" w:rsidP="000C3E25">
            <w:pPr>
              <w:rPr>
                <w:b/>
                <w:szCs w:val="24"/>
              </w:rPr>
            </w:pPr>
          </w:p>
        </w:tc>
      </w:tr>
      <w:tr w:rsidR="00961AFB" w:rsidRPr="000C3E25" w:rsidDel="0083440A" w:rsidTr="001D0E1B">
        <w:trPr>
          <w:del w:id="382" w:author="Isabelle Agius" w:date="2016-07-13T14:12:00Z"/>
        </w:trPr>
        <w:tc>
          <w:tcPr>
            <w:tcW w:w="8634" w:type="dxa"/>
          </w:tcPr>
          <w:p w:rsidR="00961AFB" w:rsidRPr="00961AFB" w:rsidDel="0083440A" w:rsidRDefault="00961AFB" w:rsidP="00961AFB">
            <w:pPr>
              <w:pStyle w:val="BodyTextIndent2"/>
              <w:tabs>
                <w:tab w:val="clear" w:pos="426"/>
                <w:tab w:val="clear" w:pos="1134"/>
              </w:tabs>
              <w:ind w:left="692" w:firstLine="0"/>
              <w:rPr>
                <w:del w:id="383" w:author="Isabelle Agius" w:date="2016-07-13T14:12:00Z"/>
                <w:rFonts w:ascii="Times New Roman" w:hAnsi="Times New Roman"/>
                <w:sz w:val="24"/>
                <w:szCs w:val="24"/>
              </w:rPr>
            </w:pPr>
          </w:p>
        </w:tc>
        <w:tc>
          <w:tcPr>
            <w:tcW w:w="236" w:type="dxa"/>
          </w:tcPr>
          <w:p w:rsidR="00961AFB" w:rsidRPr="000C3E25" w:rsidDel="0083440A" w:rsidRDefault="00961AFB" w:rsidP="000C3E25">
            <w:pPr>
              <w:rPr>
                <w:del w:id="384" w:author="Isabelle Agius" w:date="2016-07-13T14:12:00Z"/>
                <w:b/>
                <w:szCs w:val="24"/>
              </w:rPr>
            </w:pPr>
          </w:p>
        </w:tc>
      </w:tr>
      <w:tr w:rsidR="00961AFB" w:rsidRPr="000C3E25" w:rsidTr="001D0E1B">
        <w:tc>
          <w:tcPr>
            <w:tcW w:w="8634" w:type="dxa"/>
          </w:tcPr>
          <w:p w:rsidR="00961AFB" w:rsidRPr="00961AFB" w:rsidRDefault="00961AFB" w:rsidP="00961AFB">
            <w:pPr>
              <w:pStyle w:val="ListParagraph"/>
              <w:numPr>
                <w:ilvl w:val="0"/>
                <w:numId w:val="25"/>
              </w:numPr>
              <w:ind w:left="1418" w:right="-19" w:hanging="567"/>
              <w:jc w:val="both"/>
            </w:pPr>
            <w:proofErr w:type="gramStart"/>
            <w:r w:rsidRPr="00CA6FE5">
              <w:t>the</w:t>
            </w:r>
            <w:proofErr w:type="gramEnd"/>
            <w:r w:rsidRPr="00CA6FE5">
              <w:t xml:space="preserve"> 20% limit set out above may be increased up to a maximum of 30% in the case of transferable securities traded in or dealt on a regulated market which operates regularly, is recognised and is open to the public.</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961AFB" w:rsidRDefault="00961AFB" w:rsidP="001913D1">
            <w:pPr>
              <w:pStyle w:val="BodyTextIndent2"/>
              <w:tabs>
                <w:tab w:val="clear" w:pos="426"/>
                <w:tab w:val="clear" w:pos="1134"/>
              </w:tabs>
              <w:ind w:left="692" w:firstLine="0"/>
              <w:rPr>
                <w:rFonts w:ascii="Times New Roman" w:hAnsi="Times New Roman"/>
                <w:sz w:val="24"/>
                <w:szCs w:val="24"/>
              </w:rPr>
            </w:pP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961AFB" w:rsidRDefault="001913D1" w:rsidP="00961AFB">
            <w:pPr>
              <w:pStyle w:val="BodyTextIndent2"/>
              <w:numPr>
                <w:ilvl w:val="1"/>
                <w:numId w:val="20"/>
              </w:numPr>
              <w:tabs>
                <w:tab w:val="clear" w:pos="426"/>
                <w:tab w:val="clear" w:pos="1134"/>
              </w:tabs>
              <w:ind w:left="692" w:hanging="709"/>
              <w:rPr>
                <w:rFonts w:ascii="Times New Roman" w:hAnsi="Times New Roman"/>
                <w:sz w:val="24"/>
                <w:szCs w:val="24"/>
              </w:rPr>
            </w:pPr>
            <w:r>
              <w:rPr>
                <w:rFonts w:ascii="Times New Roman" w:hAnsi="Times New Roman"/>
                <w:sz w:val="24"/>
                <w:szCs w:val="24"/>
              </w:rPr>
              <w:t xml:space="preserve">The </w:t>
            </w:r>
            <w:r w:rsidRPr="00CA6FE5">
              <w:rPr>
                <w:rFonts w:ascii="Times New Roman" w:hAnsi="Times New Roman"/>
                <w:kern w:val="0"/>
                <w:sz w:val="24"/>
                <w:szCs w:val="24"/>
              </w:rPr>
              <w:t>Scheme may invest up to a maximum of 35% of its total</w:t>
            </w:r>
            <w:r>
              <w:rPr>
                <w:rFonts w:ascii="Times New Roman" w:hAnsi="Times New Roman"/>
                <w:kern w:val="0"/>
                <w:sz w:val="24"/>
                <w:szCs w:val="24"/>
              </w:rPr>
              <w:t xml:space="preserve"> </w:t>
            </w:r>
            <w:r w:rsidRPr="00CA6FE5">
              <w:rPr>
                <w:rFonts w:ascii="Times New Roman" w:hAnsi="Times New Roman"/>
                <w:kern w:val="0"/>
                <w:sz w:val="24"/>
                <w:szCs w:val="24"/>
              </w:rPr>
              <w:t>assets in deposits held with a single body.</w:t>
            </w:r>
          </w:p>
        </w:tc>
        <w:tc>
          <w:tcPr>
            <w:tcW w:w="236" w:type="dxa"/>
          </w:tcPr>
          <w:p w:rsidR="00961AFB" w:rsidRPr="000C3E25" w:rsidRDefault="00961AFB" w:rsidP="000C3E25">
            <w:pPr>
              <w:rPr>
                <w:b/>
                <w:szCs w:val="24"/>
              </w:rPr>
            </w:pPr>
          </w:p>
        </w:tc>
      </w:tr>
      <w:tr w:rsidR="00961AFB" w:rsidRPr="000C3E25" w:rsidTr="001D0E1B">
        <w:tc>
          <w:tcPr>
            <w:tcW w:w="8634" w:type="dxa"/>
          </w:tcPr>
          <w:p w:rsidR="00961AFB" w:rsidRPr="00961AFB" w:rsidRDefault="00961AFB" w:rsidP="001913D1">
            <w:pPr>
              <w:pStyle w:val="BodyTextIndent2"/>
              <w:tabs>
                <w:tab w:val="clear" w:pos="426"/>
                <w:tab w:val="clear" w:pos="1134"/>
              </w:tabs>
              <w:ind w:left="692" w:firstLine="0"/>
              <w:rPr>
                <w:rFonts w:ascii="Times New Roman" w:hAnsi="Times New Roman"/>
                <w:sz w:val="24"/>
                <w:szCs w:val="24"/>
              </w:rPr>
            </w:pPr>
          </w:p>
        </w:tc>
        <w:tc>
          <w:tcPr>
            <w:tcW w:w="236" w:type="dxa"/>
          </w:tcPr>
          <w:p w:rsidR="00961AFB" w:rsidRPr="000C3E25" w:rsidRDefault="00961AFB" w:rsidP="000C3E25">
            <w:pPr>
              <w:rPr>
                <w:b/>
                <w:szCs w:val="24"/>
              </w:rPr>
            </w:pPr>
          </w:p>
        </w:tc>
      </w:tr>
      <w:tr w:rsidR="001913D1" w:rsidRPr="000C3E25" w:rsidTr="001D0E1B">
        <w:tc>
          <w:tcPr>
            <w:tcW w:w="8634" w:type="dxa"/>
          </w:tcPr>
          <w:p w:rsidR="001913D1" w:rsidRPr="00BC30AF" w:rsidRDefault="001913D1" w:rsidP="001913D1">
            <w:pPr>
              <w:pStyle w:val="BodyTextIndent2"/>
              <w:numPr>
                <w:ilvl w:val="1"/>
                <w:numId w:val="20"/>
              </w:numPr>
              <w:tabs>
                <w:tab w:val="clear" w:pos="426"/>
                <w:tab w:val="clear" w:pos="1134"/>
              </w:tabs>
              <w:ind w:left="692" w:hanging="709"/>
              <w:rPr>
                <w:rFonts w:ascii="Times New Roman" w:hAnsi="Times New Roman"/>
                <w:sz w:val="24"/>
                <w:szCs w:val="24"/>
              </w:rPr>
            </w:pPr>
            <w:r w:rsidRPr="00BC30AF">
              <w:rPr>
                <w:rFonts w:ascii="Times New Roman" w:hAnsi="Times New Roman"/>
                <w:kern w:val="0"/>
                <w:sz w:val="24"/>
                <w:szCs w:val="24"/>
              </w:rPr>
              <w:t>The Scheme is not subject to any investment restrictions with respect to investments in a single collective investment scheme provided that the underlying scheme is a UCITS or other open ended collective investment scheme subject to risk spreading requirements which are at least comparable to those applicable to the Scheme itself.</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961AFB" w:rsidRDefault="001913D1" w:rsidP="001913D1">
            <w:pPr>
              <w:pStyle w:val="BodyTextIndent2"/>
              <w:tabs>
                <w:tab w:val="clear" w:pos="426"/>
                <w:tab w:val="clear" w:pos="1134"/>
              </w:tabs>
              <w:ind w:left="692"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961AFB" w:rsidRDefault="001913D1" w:rsidP="00D26129">
            <w:pPr>
              <w:pStyle w:val="BodyTextIndent2"/>
              <w:numPr>
                <w:ilvl w:val="1"/>
                <w:numId w:val="20"/>
              </w:numPr>
              <w:tabs>
                <w:tab w:val="clear" w:pos="426"/>
                <w:tab w:val="clear" w:pos="1134"/>
              </w:tabs>
              <w:ind w:left="692" w:hanging="709"/>
              <w:rPr>
                <w:rFonts w:ascii="Times New Roman" w:hAnsi="Times New Roman"/>
                <w:sz w:val="24"/>
                <w:szCs w:val="24"/>
              </w:rPr>
            </w:pPr>
            <w:r w:rsidRPr="00980021">
              <w:rPr>
                <w:rFonts w:ascii="Times New Roman" w:hAnsi="Times New Roman"/>
                <w:kern w:val="0"/>
                <w:sz w:val="24"/>
                <w:szCs w:val="24"/>
              </w:rPr>
              <w:t xml:space="preserve">The Scheme may invest up to a maximum of 30% of its </w:t>
            </w:r>
            <w:r w:rsidRPr="00DC7147">
              <w:rPr>
                <w:rFonts w:ascii="Times New Roman" w:hAnsi="Times New Roman"/>
                <w:kern w:val="0"/>
                <w:sz w:val="24"/>
                <w:szCs w:val="24"/>
              </w:rPr>
              <w:t xml:space="preserve">total </w:t>
            </w:r>
            <w:r>
              <w:rPr>
                <w:rFonts w:ascii="Times New Roman" w:hAnsi="Times New Roman"/>
                <w:kern w:val="0"/>
                <w:sz w:val="24"/>
                <w:szCs w:val="24"/>
              </w:rPr>
              <w:t xml:space="preserve">assets </w:t>
            </w:r>
            <w:r w:rsidRPr="00980021">
              <w:rPr>
                <w:rFonts w:ascii="Times New Roman" w:hAnsi="Times New Roman"/>
                <w:kern w:val="0"/>
                <w:sz w:val="24"/>
                <w:szCs w:val="24"/>
              </w:rPr>
              <w:t>in any single collective investment scheme which does not satisfy the</w:t>
            </w:r>
            <w:r w:rsidRPr="00880796">
              <w:rPr>
                <w:rFonts w:ascii="Times New Roman" w:hAnsi="Times New Roman"/>
                <w:kern w:val="0"/>
                <w:sz w:val="24"/>
                <w:szCs w:val="24"/>
              </w:rPr>
              <w:t xml:space="preserve"> conditions indicated in</w:t>
            </w:r>
            <w:r>
              <w:rPr>
                <w:rFonts w:ascii="Times New Roman" w:hAnsi="Times New Roman"/>
                <w:kern w:val="0"/>
                <w:sz w:val="24"/>
                <w:szCs w:val="24"/>
              </w:rPr>
              <w:t xml:space="preserve"> </w:t>
            </w:r>
            <w:del w:id="385" w:author="Isabelle Agius" w:date="2016-07-13T14:12:00Z">
              <w:r w:rsidDel="0083440A">
                <w:rPr>
                  <w:rFonts w:ascii="Times New Roman" w:hAnsi="Times New Roman"/>
                  <w:kern w:val="0"/>
                  <w:sz w:val="24"/>
                  <w:szCs w:val="24"/>
                </w:rPr>
                <w:delText xml:space="preserve">SLC </w:delText>
              </w:r>
            </w:del>
            <w:ins w:id="386" w:author="Isabelle Agius" w:date="2016-09-20T14:47:00Z">
              <w:r w:rsidR="00D26129">
                <w:rPr>
                  <w:rFonts w:ascii="Times New Roman" w:hAnsi="Times New Roman"/>
                  <w:kern w:val="0"/>
                  <w:sz w:val="24"/>
                  <w:szCs w:val="24"/>
                </w:rPr>
                <w:t>SLC</w:t>
              </w:r>
            </w:ins>
            <w:ins w:id="387" w:author="Isabelle Agius" w:date="2016-07-13T14:12:00Z">
              <w:r w:rsidR="0083440A">
                <w:rPr>
                  <w:rFonts w:ascii="Times New Roman" w:hAnsi="Times New Roman"/>
                  <w:kern w:val="0"/>
                  <w:sz w:val="24"/>
                  <w:szCs w:val="24"/>
                </w:rPr>
                <w:t xml:space="preserve"> </w:t>
              </w:r>
            </w:ins>
            <w:r>
              <w:rPr>
                <w:rFonts w:ascii="Times New Roman" w:hAnsi="Times New Roman"/>
                <w:kern w:val="0"/>
                <w:sz w:val="24"/>
                <w:szCs w:val="24"/>
              </w:rPr>
              <w:t>1.54</w:t>
            </w:r>
            <w:r w:rsidRPr="00880796">
              <w:rPr>
                <w:rFonts w:ascii="Times New Roman" w:hAnsi="Times New Roman"/>
              </w:rPr>
              <w:t xml:space="preserve"> above.</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980021" w:rsidRDefault="001913D1" w:rsidP="001913D1">
            <w:pPr>
              <w:pStyle w:val="BodyTextIndent2"/>
              <w:tabs>
                <w:tab w:val="clear" w:pos="426"/>
                <w:tab w:val="clear" w:pos="1134"/>
              </w:tabs>
              <w:ind w:left="692" w:firstLine="0"/>
              <w:rPr>
                <w:rFonts w:ascii="Times New Roman" w:hAnsi="Times New Roman"/>
                <w:kern w:val="0"/>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980021" w:rsidRDefault="001913D1" w:rsidP="001913D1">
            <w:pPr>
              <w:pStyle w:val="BodyTextIndent2"/>
              <w:numPr>
                <w:ilvl w:val="1"/>
                <w:numId w:val="20"/>
              </w:numPr>
              <w:tabs>
                <w:tab w:val="clear" w:pos="426"/>
                <w:tab w:val="clear" w:pos="1134"/>
              </w:tabs>
              <w:ind w:left="692" w:hanging="709"/>
              <w:rPr>
                <w:rFonts w:ascii="Times New Roman" w:hAnsi="Times New Roman"/>
                <w:kern w:val="0"/>
                <w:sz w:val="24"/>
                <w:szCs w:val="24"/>
              </w:rPr>
            </w:pPr>
            <w:r>
              <w:rPr>
                <w:rFonts w:ascii="Times New Roman" w:hAnsi="Times New Roman"/>
                <w:sz w:val="24"/>
                <w:szCs w:val="24"/>
              </w:rPr>
              <w:t xml:space="preserve">Where the Scheme is a fund of hedge funds it shall invest in at least </w:t>
            </w:r>
            <w:r w:rsidRPr="00980021">
              <w:rPr>
                <w:rFonts w:ascii="Times New Roman" w:hAnsi="Times New Roman"/>
                <w:kern w:val="0"/>
                <w:sz w:val="24"/>
                <w:szCs w:val="24"/>
              </w:rPr>
              <w:t>five</w:t>
            </w:r>
            <w:r>
              <w:rPr>
                <w:rFonts w:ascii="Times New Roman" w:hAnsi="Times New Roman"/>
                <w:sz w:val="24"/>
                <w:szCs w:val="24"/>
              </w:rPr>
              <w:t xml:space="preserve"> hedge funds.</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980021" w:rsidRDefault="001913D1" w:rsidP="001913D1">
            <w:pPr>
              <w:pStyle w:val="BodyTextIndent2"/>
              <w:tabs>
                <w:tab w:val="clear" w:pos="426"/>
                <w:tab w:val="clear" w:pos="1134"/>
              </w:tabs>
              <w:ind w:left="692" w:firstLine="0"/>
              <w:rPr>
                <w:rFonts w:ascii="Times New Roman" w:hAnsi="Times New Roman"/>
                <w:kern w:val="0"/>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980021" w:rsidRDefault="001913D1" w:rsidP="001913D1">
            <w:pPr>
              <w:pStyle w:val="BodyTextIndent2"/>
              <w:numPr>
                <w:ilvl w:val="1"/>
                <w:numId w:val="20"/>
              </w:numPr>
              <w:tabs>
                <w:tab w:val="clear" w:pos="426"/>
                <w:tab w:val="clear" w:pos="1134"/>
              </w:tabs>
              <w:ind w:left="692" w:hanging="709"/>
              <w:rPr>
                <w:rFonts w:ascii="Times New Roman" w:hAnsi="Times New Roman"/>
                <w:kern w:val="0"/>
                <w:sz w:val="24"/>
                <w:szCs w:val="24"/>
              </w:rPr>
            </w:pPr>
            <w:r w:rsidRPr="00880796">
              <w:rPr>
                <w:rFonts w:ascii="Times New Roman" w:hAnsi="Times New Roman"/>
                <w:kern w:val="0"/>
                <w:sz w:val="24"/>
                <w:szCs w:val="24"/>
              </w:rPr>
              <w:t xml:space="preserve">Where the Scheme enters into OTC derivative transactions, it shall ensure that its exposure to a single counterparty is limited to 20% of its </w:t>
            </w:r>
            <w:r w:rsidRPr="00117F02">
              <w:rPr>
                <w:rFonts w:ascii="Times New Roman" w:hAnsi="Times New Roman"/>
                <w:kern w:val="0"/>
                <w:sz w:val="24"/>
                <w:szCs w:val="24"/>
              </w:rPr>
              <w:t>total</w:t>
            </w:r>
            <w:r w:rsidRPr="00880796">
              <w:rPr>
                <w:rFonts w:ascii="Times New Roman" w:hAnsi="Times New Roman"/>
                <w:kern w:val="0"/>
                <w:sz w:val="24"/>
                <w:szCs w:val="24"/>
              </w:rPr>
              <w:t xml:space="preserve"> assets.</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980021" w:rsidRDefault="001913D1" w:rsidP="001913D1">
            <w:pPr>
              <w:pStyle w:val="BodyTextIndent2"/>
              <w:tabs>
                <w:tab w:val="clear" w:pos="426"/>
                <w:tab w:val="clear" w:pos="1134"/>
              </w:tabs>
              <w:ind w:left="692" w:firstLine="0"/>
              <w:rPr>
                <w:rFonts w:ascii="Times New Roman" w:hAnsi="Times New Roman"/>
                <w:kern w:val="0"/>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ind w:left="709" w:right="-19"/>
            </w:pPr>
            <w:r>
              <w:t xml:space="preserve">The exposure </w:t>
            </w:r>
            <w:proofErr w:type="gramStart"/>
            <w:r>
              <w:t xml:space="preserve">to one </w:t>
            </w:r>
            <w:r w:rsidRPr="00117F02">
              <w:t>counterparty</w:t>
            </w:r>
            <w:proofErr w:type="gramEnd"/>
            <w:r w:rsidRPr="00117F02">
              <w:t xml:space="preserve"> in an OTC derivative transaction may be reduced where the counterparty provides the scheme with acceptable collateral in accordance with</w:t>
            </w:r>
            <w:r>
              <w:t xml:space="preserve"> </w:t>
            </w:r>
            <w:r w:rsidRPr="00117F02">
              <w:t xml:space="preserve">good market practice to the satisfaction of the Scheme or its Manager. </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980021" w:rsidRDefault="001913D1" w:rsidP="001913D1">
            <w:pPr>
              <w:pStyle w:val="BodyTextIndent2"/>
              <w:tabs>
                <w:tab w:val="clear" w:pos="426"/>
                <w:tab w:val="clear" w:pos="1134"/>
              </w:tabs>
              <w:ind w:left="692" w:firstLine="0"/>
              <w:rPr>
                <w:rFonts w:ascii="Times New Roman" w:hAnsi="Times New Roman"/>
                <w:kern w:val="0"/>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ind w:left="709" w:right="-19"/>
            </w:pPr>
            <w:r w:rsidRPr="00117F02">
              <w:t xml:space="preserve">The exposure per counterparty of an OTC derivative should not be measured on the basis of the notional value of the OTC derivative, but on the maximum potential loss incurred by the Scheme if the counterparty defaults. </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980021" w:rsidRDefault="001913D1" w:rsidP="001913D1">
            <w:pPr>
              <w:pStyle w:val="BodyTextIndent2"/>
              <w:tabs>
                <w:tab w:val="clear" w:pos="426"/>
                <w:tab w:val="clear" w:pos="1134"/>
              </w:tabs>
              <w:ind w:left="692" w:firstLine="0"/>
              <w:rPr>
                <w:rFonts w:ascii="Times New Roman" w:hAnsi="Times New Roman"/>
                <w:kern w:val="0"/>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tabs>
                <w:tab w:val="clear" w:pos="426"/>
                <w:tab w:val="clear" w:pos="1134"/>
                <w:tab w:val="left" w:pos="7494"/>
              </w:tabs>
              <w:ind w:left="709" w:right="-19" w:firstLine="0"/>
              <w:rPr>
                <w:rFonts w:ascii="Times New Roman" w:hAnsi="Times New Roman"/>
                <w:sz w:val="24"/>
                <w:szCs w:val="24"/>
              </w:rPr>
            </w:pPr>
            <w:r w:rsidRPr="00117F02">
              <w:rPr>
                <w:rFonts w:ascii="Times New Roman" w:hAnsi="Times New Roman"/>
                <w:sz w:val="24"/>
                <w:szCs w:val="24"/>
              </w:rPr>
              <w:lastRenderedPageBreak/>
              <w:t xml:space="preserve">The Scheme may net the mark-to-market value of its OTC derivative positions with the same counterparty, thus reducing the Scheme’s exposure to its counterparty, provided </w:t>
            </w:r>
            <w:r>
              <w:rPr>
                <w:rFonts w:ascii="Times New Roman" w:hAnsi="Times New Roman"/>
                <w:sz w:val="24"/>
                <w:szCs w:val="24"/>
              </w:rPr>
              <w:t>t</w:t>
            </w:r>
            <w:r w:rsidRPr="00117F02">
              <w:rPr>
                <w:rFonts w:ascii="Times New Roman" w:hAnsi="Times New Roman"/>
                <w:sz w:val="24"/>
                <w:szCs w:val="24"/>
              </w:rPr>
              <w:t>hat the Scheme has a contractual netting agreement with its counterparty which creates a single legal obligation such that, in the event of the counterparty’s failure to perform owing to default, bankruptcy, liquidation or any similar circumstance, the Scheme would</w:t>
            </w:r>
            <w:r w:rsidR="00722AB9">
              <w:rPr>
                <w:rFonts w:ascii="Times New Roman" w:hAnsi="Times New Roman"/>
                <w:sz w:val="24"/>
                <w:szCs w:val="24"/>
              </w:rPr>
              <w:t xml:space="preserve"> </w:t>
            </w:r>
            <w:r w:rsidRPr="00117F02">
              <w:rPr>
                <w:rFonts w:ascii="Times New Roman" w:hAnsi="Times New Roman"/>
                <w:sz w:val="24"/>
                <w:szCs w:val="24"/>
              </w:rPr>
              <w:t>have a claim to receive or an obligation to pay only the net sum of the positive and negative mark-to-market values of included individual transactions.</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17F02" w:rsidRDefault="001913D1" w:rsidP="001913D1">
            <w:pPr>
              <w:pStyle w:val="BodyTextIndent2"/>
              <w:tabs>
                <w:tab w:val="clear" w:pos="426"/>
                <w:tab w:val="clear" w:pos="1134"/>
                <w:tab w:val="left" w:pos="7494"/>
              </w:tabs>
              <w:ind w:left="709" w:right="-19"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980021" w:rsidRDefault="001913D1" w:rsidP="001913D1">
            <w:pPr>
              <w:pStyle w:val="BodyTextIndent2"/>
              <w:numPr>
                <w:ilvl w:val="1"/>
                <w:numId w:val="20"/>
              </w:numPr>
              <w:tabs>
                <w:tab w:val="clear" w:pos="426"/>
                <w:tab w:val="clear" w:pos="1134"/>
              </w:tabs>
              <w:ind w:left="692" w:hanging="709"/>
              <w:rPr>
                <w:rFonts w:ascii="Times New Roman" w:hAnsi="Times New Roman"/>
                <w:kern w:val="0"/>
                <w:sz w:val="24"/>
                <w:szCs w:val="24"/>
              </w:rPr>
            </w:pPr>
            <w:r w:rsidRPr="00A316D4">
              <w:rPr>
                <w:rFonts w:ascii="Times New Roman" w:hAnsi="Times New Roman"/>
                <w:kern w:val="0"/>
                <w:sz w:val="24"/>
                <w:szCs w:val="24"/>
              </w:rPr>
              <w:t>The Scheme shall limit its aggregate maximum exposure (through</w:t>
            </w:r>
            <w:r>
              <w:rPr>
                <w:rFonts w:ascii="Times New Roman" w:hAnsi="Times New Roman"/>
                <w:kern w:val="0"/>
                <w:sz w:val="24"/>
                <w:szCs w:val="24"/>
              </w:rPr>
              <w:t xml:space="preserve"> </w:t>
            </w:r>
            <w:r w:rsidRPr="00A316D4">
              <w:rPr>
                <w:rFonts w:ascii="Times New Roman" w:hAnsi="Times New Roman"/>
                <w:kern w:val="0"/>
                <w:sz w:val="24"/>
                <w:szCs w:val="24"/>
              </w:rPr>
              <w:t xml:space="preserve">securities, money market instrument, deposits and OTC derivatives transactions) to a single issuer/ counterparty to 40% of its </w:t>
            </w:r>
            <w:r w:rsidRPr="00117F02">
              <w:rPr>
                <w:rFonts w:ascii="Times New Roman" w:hAnsi="Times New Roman"/>
                <w:kern w:val="0"/>
                <w:sz w:val="24"/>
                <w:szCs w:val="24"/>
              </w:rPr>
              <w:t xml:space="preserve">total </w:t>
            </w:r>
            <w:r w:rsidRPr="00A316D4">
              <w:rPr>
                <w:rFonts w:ascii="Times New Roman" w:hAnsi="Times New Roman"/>
                <w:kern w:val="0"/>
                <w:sz w:val="24"/>
                <w:szCs w:val="24"/>
              </w:rPr>
              <w:t>assets.</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A316D4" w:rsidRDefault="001913D1" w:rsidP="001913D1">
            <w:pPr>
              <w:pStyle w:val="BodyTextIndent2"/>
              <w:tabs>
                <w:tab w:val="clear" w:pos="426"/>
                <w:tab w:val="clear" w:pos="1134"/>
              </w:tabs>
              <w:ind w:left="692" w:firstLine="0"/>
              <w:rPr>
                <w:rFonts w:ascii="Times New Roman" w:hAnsi="Times New Roman"/>
                <w:kern w:val="0"/>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A316D4" w:rsidRDefault="001913D1">
            <w:pPr>
              <w:pStyle w:val="BodyTextIndent2"/>
              <w:numPr>
                <w:ilvl w:val="1"/>
                <w:numId w:val="20"/>
              </w:numPr>
              <w:tabs>
                <w:tab w:val="clear" w:pos="426"/>
                <w:tab w:val="clear" w:pos="1134"/>
              </w:tabs>
              <w:ind w:left="692" w:hanging="709"/>
              <w:rPr>
                <w:rFonts w:ascii="Times New Roman" w:hAnsi="Times New Roman"/>
                <w:kern w:val="0"/>
                <w:sz w:val="24"/>
                <w:szCs w:val="24"/>
              </w:rPr>
              <w:pPrChange w:id="388" w:author="Isabelle Agius" w:date="2016-07-13T14:12:00Z">
                <w:pPr>
                  <w:pStyle w:val="BodyTextIndent2"/>
                  <w:framePr w:hSpace="180" w:wrap="around" w:vAnchor="page" w:hAnchor="margin" w:y="3691"/>
                  <w:numPr>
                    <w:ilvl w:val="1"/>
                    <w:numId w:val="20"/>
                  </w:numPr>
                  <w:tabs>
                    <w:tab w:val="clear" w:pos="426"/>
                    <w:tab w:val="clear" w:pos="1134"/>
                  </w:tabs>
                  <w:ind w:left="360" w:hanging="360"/>
                </w:pPr>
              </w:pPrChange>
            </w:pPr>
            <w:r>
              <w:rPr>
                <w:rFonts w:ascii="Times New Roman" w:hAnsi="Times New Roman"/>
                <w:kern w:val="0"/>
                <w:sz w:val="24"/>
                <w:szCs w:val="24"/>
              </w:rPr>
              <w:t xml:space="preserve">Where the Scheme has been set up as a </w:t>
            </w:r>
            <w:del w:id="389" w:author="Isabelle Agius" w:date="2016-07-13T14:12:00Z">
              <w:r w:rsidDel="0083440A">
                <w:rPr>
                  <w:rFonts w:ascii="Times New Roman" w:hAnsi="Times New Roman"/>
                  <w:kern w:val="0"/>
                  <w:sz w:val="24"/>
                  <w:szCs w:val="24"/>
                </w:rPr>
                <w:delText>F</w:delText>
              </w:r>
            </w:del>
            <w:ins w:id="390" w:author="Isabelle Agius" w:date="2016-07-13T14:12:00Z">
              <w:r w:rsidR="0083440A">
                <w:rPr>
                  <w:rFonts w:ascii="Times New Roman" w:hAnsi="Times New Roman"/>
                  <w:kern w:val="0"/>
                  <w:sz w:val="24"/>
                  <w:szCs w:val="24"/>
                </w:rPr>
                <w:t>f</w:t>
              </w:r>
            </w:ins>
            <w:r>
              <w:rPr>
                <w:rFonts w:ascii="Times New Roman" w:hAnsi="Times New Roman"/>
                <w:kern w:val="0"/>
                <w:sz w:val="24"/>
                <w:szCs w:val="24"/>
              </w:rPr>
              <w:t xml:space="preserve">eeder </w:t>
            </w:r>
            <w:del w:id="391" w:author="Isabelle Agius" w:date="2016-07-13T14:12:00Z">
              <w:r w:rsidDel="0083440A">
                <w:rPr>
                  <w:rFonts w:ascii="Times New Roman" w:hAnsi="Times New Roman"/>
                  <w:kern w:val="0"/>
                  <w:sz w:val="24"/>
                  <w:szCs w:val="24"/>
                </w:rPr>
                <w:delText>F</w:delText>
              </w:r>
            </w:del>
            <w:ins w:id="392" w:author="Isabelle Agius" w:date="2016-07-13T14:12:00Z">
              <w:r w:rsidR="0083440A">
                <w:rPr>
                  <w:rFonts w:ascii="Times New Roman" w:hAnsi="Times New Roman"/>
                  <w:kern w:val="0"/>
                  <w:sz w:val="24"/>
                  <w:szCs w:val="24"/>
                </w:rPr>
                <w:t>f</w:t>
              </w:r>
            </w:ins>
            <w:r>
              <w:rPr>
                <w:rFonts w:ascii="Times New Roman" w:hAnsi="Times New Roman"/>
                <w:kern w:val="0"/>
                <w:sz w:val="24"/>
                <w:szCs w:val="24"/>
              </w:rPr>
              <w:t>und, the underlying fund shall satisfy the leverage restrictions applicable to the Scheme.</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Default="001913D1" w:rsidP="001913D1">
            <w:pPr>
              <w:pStyle w:val="BodyTextIndent2"/>
              <w:tabs>
                <w:tab w:val="clear" w:pos="426"/>
                <w:tab w:val="clear" w:pos="1134"/>
              </w:tabs>
              <w:ind w:left="692" w:firstLine="0"/>
              <w:rPr>
                <w:rFonts w:ascii="Times New Roman" w:hAnsi="Times New Roman"/>
                <w:kern w:val="0"/>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numPr>
                <w:ilvl w:val="1"/>
                <w:numId w:val="20"/>
              </w:numPr>
              <w:tabs>
                <w:tab w:val="clear" w:pos="426"/>
                <w:tab w:val="clear" w:pos="1134"/>
              </w:tabs>
              <w:ind w:left="692" w:hanging="709"/>
              <w:rPr>
                <w:rFonts w:ascii="Times New Roman" w:hAnsi="Times New Roman"/>
                <w:kern w:val="0"/>
                <w:sz w:val="24"/>
                <w:szCs w:val="24"/>
              </w:rPr>
            </w:pPr>
            <w:r w:rsidRPr="001913D1">
              <w:rPr>
                <w:rFonts w:ascii="Times New Roman" w:hAnsi="Times New Roman"/>
                <w:sz w:val="24"/>
                <w:szCs w:val="24"/>
              </w:rPr>
              <w:t>Changes to the investment policies and restrictions of the Scheme shall be notified to investors in advance of the change.</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tabs>
                <w:tab w:val="clear" w:pos="426"/>
                <w:tab w:val="clear" w:pos="1134"/>
              </w:tabs>
              <w:ind w:left="692"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numPr>
                <w:ilvl w:val="1"/>
                <w:numId w:val="20"/>
              </w:numPr>
              <w:tabs>
                <w:tab w:val="clear" w:pos="426"/>
                <w:tab w:val="clear" w:pos="1134"/>
              </w:tabs>
              <w:ind w:left="692" w:hanging="709"/>
              <w:rPr>
                <w:rFonts w:ascii="Times New Roman" w:hAnsi="Times New Roman"/>
                <w:sz w:val="24"/>
                <w:szCs w:val="24"/>
              </w:rPr>
            </w:pPr>
            <w:r w:rsidRPr="001913D1">
              <w:rPr>
                <w:rFonts w:ascii="Times New Roman" w:hAnsi="Times New Roman"/>
                <w:sz w:val="24"/>
                <w:szCs w:val="24"/>
              </w:rPr>
              <w:t>Changes to the investment objectives of the Scheme shall be notified to investors in advance of the change. The notice period should be sufficiently long to allow for redemption requests to be submitted by investors and processed prior to the change being effected. The change in the investment objectives should only become effective after all pending redemptions linked to the change in the investment objectives have been satisfied. Any applicable redemption fees would also need to be waived accordingly</w:t>
            </w:r>
            <w:r w:rsidR="000768AE">
              <w:rPr>
                <w:rFonts w:ascii="Times New Roman" w:hAnsi="Times New Roman"/>
                <w:sz w:val="24"/>
                <w:szCs w:val="24"/>
              </w:rPr>
              <w:t>.</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tabs>
                <w:tab w:val="clear" w:pos="426"/>
                <w:tab w:val="clear" w:pos="1134"/>
              </w:tabs>
              <w:ind w:left="692"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numPr>
                <w:ilvl w:val="1"/>
                <w:numId w:val="20"/>
              </w:numPr>
              <w:tabs>
                <w:tab w:val="clear" w:pos="426"/>
                <w:tab w:val="clear" w:pos="1134"/>
              </w:tabs>
              <w:ind w:left="709" w:hanging="709"/>
              <w:rPr>
                <w:rFonts w:ascii="Times New Roman" w:hAnsi="Times New Roman"/>
                <w:sz w:val="24"/>
                <w:szCs w:val="24"/>
              </w:rPr>
            </w:pPr>
            <w:r>
              <w:rPr>
                <w:rFonts w:ascii="Times New Roman" w:hAnsi="Times New Roman"/>
                <w:sz w:val="24"/>
                <w:szCs w:val="24"/>
              </w:rPr>
              <w:t xml:space="preserve">The </w:t>
            </w:r>
            <w:r w:rsidRPr="003F304E">
              <w:rPr>
                <w:rFonts w:ascii="Times New Roman" w:hAnsi="Times New Roman"/>
                <w:sz w:val="24"/>
                <w:szCs w:val="24"/>
              </w:rPr>
              <w:t>following shall be the rules applicable in the event of an inadvertent breach of</w:t>
            </w:r>
            <w:r>
              <w:rPr>
                <w:rFonts w:ascii="Times New Roman" w:hAnsi="Times New Roman"/>
                <w:sz w:val="24"/>
                <w:szCs w:val="24"/>
              </w:rPr>
              <w:t xml:space="preserve"> </w:t>
            </w:r>
            <w:r w:rsidRPr="003F304E">
              <w:rPr>
                <w:rFonts w:ascii="Times New Roman" w:hAnsi="Times New Roman"/>
                <w:sz w:val="24"/>
                <w:szCs w:val="24"/>
              </w:rPr>
              <w:t>investment restrictions:</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tabs>
                <w:tab w:val="clear" w:pos="426"/>
                <w:tab w:val="clear" w:pos="1134"/>
              </w:tabs>
              <w:ind w:left="692"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numPr>
                <w:ilvl w:val="0"/>
                <w:numId w:val="32"/>
              </w:numPr>
              <w:tabs>
                <w:tab w:val="clear" w:pos="426"/>
                <w:tab w:val="clear" w:pos="1134"/>
              </w:tabs>
              <w:ind w:hanging="703"/>
              <w:rPr>
                <w:rFonts w:ascii="Times New Roman" w:hAnsi="Times New Roman"/>
                <w:sz w:val="24"/>
                <w:szCs w:val="24"/>
              </w:rPr>
            </w:pPr>
            <w:r w:rsidRPr="001913D1">
              <w:rPr>
                <w:rFonts w:ascii="Times New Roman" w:hAnsi="Times New Roman"/>
                <w:sz w:val="24"/>
                <w:szCs w:val="24"/>
              </w:rPr>
              <w:t>if one or more of the Scheme’s investment restrictions are at any time contravened for reasons beyond the control of the Manager or the Scheme, the Manager or the Scheme must take such steps as are necessary to ensure a restoration of compliance with such restriction(s) as soon as is reasonably practicable having regard to the interests of the unit-holders and, in any event, within the period of six months beginning on the date of discovery of the contravention of such restriction(s).</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tabs>
                <w:tab w:val="clear" w:pos="426"/>
                <w:tab w:val="clear" w:pos="1134"/>
              </w:tabs>
              <w:ind w:left="1412"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ind w:left="1412" w:firstLine="6"/>
              <w:rPr>
                <w:szCs w:val="24"/>
              </w:rPr>
            </w:pPr>
            <w:r w:rsidRPr="001913D1">
              <w:rPr>
                <w:rFonts w:ascii="Times New Roman" w:hAnsi="Times New Roman"/>
                <w:sz w:val="24"/>
                <w:szCs w:val="24"/>
              </w:rPr>
              <w:t xml:space="preserve">The above is aimed at addressing circumstances which may arise following acquisition of the Scheme’s assets and include market price movements of the Scheme’s underlying assets or market illiquidity. The above is without prejudice to the duty of the Manager and the Scheme to comply with the Scheme’s investment restrictions and to ensure that such restrictions are not contravened as a direct result of any acquisition of its </w:t>
            </w:r>
            <w:r w:rsidRPr="001913D1">
              <w:rPr>
                <w:rFonts w:ascii="Times New Roman" w:hAnsi="Times New Roman"/>
                <w:sz w:val="24"/>
                <w:szCs w:val="24"/>
              </w:rPr>
              <w:lastRenderedPageBreak/>
              <w:t>underlying assets.</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tabs>
                <w:tab w:val="clear" w:pos="426"/>
                <w:tab w:val="clear" w:pos="1134"/>
              </w:tabs>
              <w:ind w:left="1412"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numPr>
                <w:ilvl w:val="0"/>
                <w:numId w:val="32"/>
              </w:numPr>
              <w:tabs>
                <w:tab w:val="clear" w:pos="426"/>
                <w:tab w:val="clear" w:pos="1134"/>
              </w:tabs>
              <w:ind w:hanging="703"/>
              <w:rPr>
                <w:rFonts w:ascii="Times New Roman" w:hAnsi="Times New Roman"/>
                <w:sz w:val="24"/>
                <w:szCs w:val="24"/>
              </w:rPr>
            </w:pPr>
            <w:proofErr w:type="gramStart"/>
            <w:r w:rsidRPr="00875F82">
              <w:rPr>
                <w:rFonts w:ascii="Times New Roman" w:hAnsi="Times New Roman"/>
                <w:sz w:val="24"/>
                <w:szCs w:val="24"/>
              </w:rPr>
              <w:t>a</w:t>
            </w:r>
            <w:proofErr w:type="gramEnd"/>
            <w:r w:rsidRPr="00875F82">
              <w:rPr>
                <w:rFonts w:ascii="Times New Roman" w:hAnsi="Times New Roman"/>
                <w:sz w:val="24"/>
                <w:szCs w:val="24"/>
              </w:rPr>
              <w:t xml:space="preserve"> contravention of an investment </w:t>
            </w:r>
            <w:r>
              <w:rPr>
                <w:rFonts w:ascii="Times New Roman" w:hAnsi="Times New Roman"/>
                <w:sz w:val="24"/>
                <w:szCs w:val="24"/>
              </w:rPr>
              <w:t xml:space="preserve">restriction which may arise due </w:t>
            </w:r>
            <w:r w:rsidRPr="00875F82">
              <w:rPr>
                <w:rFonts w:ascii="Times New Roman" w:hAnsi="Times New Roman"/>
                <w:sz w:val="24"/>
                <w:szCs w:val="24"/>
              </w:rPr>
              <w:t>to the circumstances outlined in (i) above shall not be considered as a breach of a licence condition and will therefore not be subject to MFSA’s notification requirements. However, where the contravention is not remedied by the Manager or Scheme within the maximum six month period stipulated in (i) above, a breach of this Licence Condition is deemed to arise and the relevant notification requirements will apply.</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tabs>
                <w:tab w:val="clear" w:pos="426"/>
                <w:tab w:val="clear" w:pos="1134"/>
              </w:tabs>
              <w:ind w:left="692"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83440A" w:rsidRDefault="001913D1" w:rsidP="001913D1">
            <w:pPr>
              <w:pStyle w:val="BodyTextIndent2"/>
              <w:tabs>
                <w:tab w:val="clear" w:pos="426"/>
                <w:tab w:val="clear" w:pos="1134"/>
              </w:tabs>
              <w:ind w:left="0" w:right="-19" w:firstLine="0"/>
              <w:rPr>
                <w:rFonts w:ascii="Times New Roman" w:hAnsi="Times New Roman"/>
                <w:b/>
                <w:sz w:val="24"/>
                <w:szCs w:val="24"/>
                <w:rPrChange w:id="393" w:author="Isabelle Agius" w:date="2016-07-13T14:12:00Z">
                  <w:rPr>
                    <w:rFonts w:ascii="Times New Roman" w:hAnsi="Times New Roman"/>
                    <w:b/>
                    <w:i/>
                    <w:sz w:val="24"/>
                    <w:szCs w:val="24"/>
                  </w:rPr>
                </w:rPrChange>
              </w:rPr>
            </w:pPr>
            <w:r w:rsidRPr="00175C21">
              <w:rPr>
                <w:rFonts w:ascii="Times New Roman" w:hAnsi="Times New Roman"/>
                <w:b/>
                <w:kern w:val="0"/>
                <w:sz w:val="24"/>
                <w:szCs w:val="24"/>
              </w:rPr>
              <w:t xml:space="preserve">Supplementary </w:t>
            </w:r>
            <w:del w:id="394" w:author="Isabelle Agius" w:date="2016-07-13T14:12:00Z">
              <w:r w:rsidRPr="0083440A" w:rsidDel="0083440A">
                <w:rPr>
                  <w:rFonts w:ascii="Times New Roman" w:hAnsi="Times New Roman"/>
                  <w:b/>
                  <w:sz w:val="24"/>
                  <w:szCs w:val="24"/>
                  <w:rPrChange w:id="395" w:author="Isabelle Agius" w:date="2016-07-13T14:12:00Z">
                    <w:rPr>
                      <w:rFonts w:ascii="Times New Roman" w:hAnsi="Times New Roman"/>
                      <w:b/>
                      <w:i/>
                      <w:sz w:val="24"/>
                      <w:szCs w:val="24"/>
                    </w:rPr>
                  </w:rPrChange>
                </w:rPr>
                <w:delText xml:space="preserve">Conditions </w:delText>
              </w:r>
            </w:del>
            <w:ins w:id="396" w:author="Isabelle Agius" w:date="2016-07-13T14:12:00Z">
              <w:r w:rsidR="0083440A">
                <w:rPr>
                  <w:rFonts w:ascii="Times New Roman" w:hAnsi="Times New Roman"/>
                  <w:b/>
                  <w:sz w:val="24"/>
                  <w:szCs w:val="24"/>
                </w:rPr>
                <w:t xml:space="preserve">rules applicable to </w:t>
              </w:r>
            </w:ins>
            <w:del w:id="397" w:author="Isabelle Agius" w:date="2016-07-13T14:12:00Z">
              <w:r w:rsidRPr="0083440A" w:rsidDel="0083440A">
                <w:rPr>
                  <w:rFonts w:ascii="Times New Roman" w:hAnsi="Times New Roman"/>
                  <w:b/>
                  <w:sz w:val="24"/>
                  <w:szCs w:val="24"/>
                  <w:rPrChange w:id="398" w:author="Isabelle Agius" w:date="2016-07-13T14:12:00Z">
                    <w:rPr>
                      <w:rFonts w:ascii="Times New Roman" w:hAnsi="Times New Roman"/>
                      <w:b/>
                      <w:i/>
                      <w:sz w:val="24"/>
                      <w:szCs w:val="24"/>
                    </w:rPr>
                  </w:rPrChange>
                </w:rPr>
                <w:delText xml:space="preserve">for </w:delText>
              </w:r>
            </w:del>
            <w:r w:rsidRPr="0083440A">
              <w:rPr>
                <w:rFonts w:ascii="Times New Roman" w:hAnsi="Times New Roman"/>
                <w:b/>
                <w:sz w:val="24"/>
                <w:szCs w:val="24"/>
                <w:rPrChange w:id="399" w:author="Isabelle Agius" w:date="2016-07-13T14:12:00Z">
                  <w:rPr>
                    <w:rFonts w:ascii="Times New Roman" w:hAnsi="Times New Roman"/>
                    <w:b/>
                    <w:i/>
                    <w:sz w:val="24"/>
                    <w:szCs w:val="24"/>
                  </w:rPr>
                </w:rPrChange>
              </w:rPr>
              <w:t>PIFs investing directly or indirectly in immovable property</w:t>
            </w:r>
          </w:p>
          <w:p w:rsidR="001913D1" w:rsidRPr="001913D1" w:rsidRDefault="001913D1" w:rsidP="001913D1">
            <w:pPr>
              <w:pStyle w:val="BodyTextIndent2"/>
              <w:tabs>
                <w:tab w:val="clear" w:pos="426"/>
                <w:tab w:val="clear" w:pos="1134"/>
              </w:tabs>
              <w:ind w:left="142" w:right="-19"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D26129" w:rsidP="00D26129">
            <w:pPr>
              <w:pStyle w:val="BodyTextIndent2"/>
              <w:tabs>
                <w:tab w:val="clear" w:pos="426"/>
                <w:tab w:val="clear" w:pos="1134"/>
              </w:tabs>
              <w:ind w:left="142" w:right="-19" w:firstLine="0"/>
              <w:rPr>
                <w:rFonts w:ascii="Times New Roman" w:hAnsi="Times New Roman"/>
                <w:i/>
                <w:sz w:val="24"/>
                <w:szCs w:val="24"/>
              </w:rPr>
            </w:pPr>
            <w:ins w:id="400" w:author="Isabelle Agius" w:date="2016-09-20T14:47:00Z">
              <w:r>
                <w:rPr>
                  <w:rFonts w:ascii="Times New Roman" w:hAnsi="Times New Roman"/>
                  <w:i/>
                  <w:sz w:val="24"/>
                  <w:szCs w:val="24"/>
                </w:rPr>
                <w:t xml:space="preserve">Reference shall be made to the </w:t>
              </w:r>
            </w:ins>
            <w:del w:id="401" w:author="Isabelle Agius" w:date="2016-09-20T14:47:00Z">
              <w:r w:rsidR="001913D1" w:rsidRPr="00DE1E51" w:rsidDel="00D26129">
                <w:rPr>
                  <w:rFonts w:ascii="Times New Roman" w:hAnsi="Times New Roman"/>
                  <w:i/>
                  <w:sz w:val="24"/>
                  <w:szCs w:val="24"/>
                </w:rPr>
                <w:delText>(Please refer</w:delText>
              </w:r>
              <w:r w:rsidR="001913D1" w:rsidDel="00D26129">
                <w:rPr>
                  <w:rFonts w:ascii="Times New Roman" w:hAnsi="Times New Roman"/>
                  <w:i/>
                  <w:sz w:val="24"/>
                  <w:szCs w:val="24"/>
                </w:rPr>
                <w:delText xml:space="preserve"> also</w:delText>
              </w:r>
              <w:r w:rsidR="001913D1" w:rsidRPr="00DE1E51" w:rsidDel="00D26129">
                <w:rPr>
                  <w:rFonts w:ascii="Times New Roman" w:hAnsi="Times New Roman"/>
                  <w:i/>
                  <w:sz w:val="24"/>
                  <w:szCs w:val="24"/>
                </w:rPr>
                <w:delText xml:space="preserve"> to </w:delText>
              </w:r>
            </w:del>
            <w:r w:rsidR="001913D1" w:rsidRPr="00DE1E51">
              <w:rPr>
                <w:rFonts w:ascii="Times New Roman" w:hAnsi="Times New Roman"/>
                <w:i/>
                <w:sz w:val="24"/>
                <w:szCs w:val="24"/>
              </w:rPr>
              <w:t>MFSA’s Property Fund Policy found on the MFSA Website (</w:t>
            </w:r>
            <w:hyperlink r:id="rId9" w:history="1">
              <w:r w:rsidR="001913D1" w:rsidRPr="00DE1E51">
                <w:rPr>
                  <w:rStyle w:val="Hyperlink"/>
                  <w:rFonts w:ascii="Times New Roman" w:hAnsi="Times New Roman"/>
                  <w:i/>
                  <w:sz w:val="24"/>
                  <w:szCs w:val="24"/>
                  <w:u w:val="none"/>
                </w:rPr>
                <w:t>www.mfsa.com.mt</w:t>
              </w:r>
            </w:hyperlink>
            <w:r w:rsidR="001913D1" w:rsidRPr="00DE1E51">
              <w:rPr>
                <w:rFonts w:ascii="Times New Roman" w:hAnsi="Times New Roman"/>
                <w:i/>
                <w:sz w:val="24"/>
                <w:szCs w:val="24"/>
              </w:rPr>
              <w:t>) in the Section entitled Securities/Collective Investment Schemes/Circulars/2007</w:t>
            </w:r>
            <w:del w:id="402" w:author="Isabelle Agius" w:date="2016-09-20T14:48:00Z">
              <w:r w:rsidR="001913D1" w:rsidRPr="00DE1E51" w:rsidDel="00D26129">
                <w:rPr>
                  <w:rFonts w:ascii="Times New Roman" w:hAnsi="Times New Roman"/>
                  <w:i/>
                  <w:sz w:val="24"/>
                  <w:szCs w:val="24"/>
                </w:rPr>
                <w:delText>)</w:delText>
              </w:r>
            </w:del>
            <w:r w:rsidR="001913D1" w:rsidRPr="00DE1E51">
              <w:rPr>
                <w:rFonts w:ascii="Times New Roman" w:hAnsi="Times New Roman"/>
                <w:i/>
                <w:sz w:val="24"/>
                <w:szCs w:val="24"/>
              </w:rPr>
              <w:t>.</w:t>
            </w:r>
            <w:ins w:id="403" w:author="Isabelle Agius" w:date="2016-09-20T14:48:00Z">
              <w:r>
                <w:rPr>
                  <w:rFonts w:ascii="Times New Roman" w:hAnsi="Times New Roman"/>
                  <w:i/>
                  <w:sz w:val="24"/>
                  <w:szCs w:val="24"/>
                </w:rPr>
                <w:t xml:space="preserve"> This Policy is currently being updated. </w:t>
              </w:r>
            </w:ins>
            <w:r w:rsidR="001913D1" w:rsidRPr="00DE1E51">
              <w:rPr>
                <w:rFonts w:ascii="Times New Roman" w:hAnsi="Times New Roman"/>
                <w:i/>
                <w:sz w:val="24"/>
                <w:szCs w:val="24"/>
              </w:rPr>
              <w:t xml:space="preserve"> </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1913D1">
            <w:pPr>
              <w:pStyle w:val="BodyTextIndent2"/>
              <w:tabs>
                <w:tab w:val="clear" w:pos="426"/>
                <w:tab w:val="clear" w:pos="1134"/>
              </w:tabs>
              <w:ind w:left="692"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6973EE">
            <w:pPr>
              <w:pStyle w:val="BodyTextIndent2"/>
              <w:numPr>
                <w:ilvl w:val="1"/>
                <w:numId w:val="20"/>
              </w:numPr>
              <w:tabs>
                <w:tab w:val="clear" w:pos="426"/>
                <w:tab w:val="clear" w:pos="1134"/>
              </w:tabs>
              <w:ind w:left="709" w:hanging="709"/>
              <w:rPr>
                <w:rFonts w:ascii="Times New Roman" w:hAnsi="Times New Roman"/>
                <w:kern w:val="0"/>
                <w:sz w:val="24"/>
                <w:szCs w:val="24"/>
              </w:rPr>
            </w:pPr>
            <w:r w:rsidRPr="001913D1">
              <w:rPr>
                <w:rFonts w:ascii="Times New Roman" w:hAnsi="Times New Roman"/>
                <w:sz w:val="24"/>
                <w:szCs w:val="24"/>
              </w:rPr>
              <w:t>The</w:t>
            </w:r>
            <w:r w:rsidRPr="0035204C">
              <w:rPr>
                <w:rFonts w:ascii="Times New Roman" w:hAnsi="Times New Roman"/>
                <w:kern w:val="0"/>
                <w:sz w:val="24"/>
                <w:szCs w:val="24"/>
              </w:rPr>
              <w:t xml:space="preserve"> Scheme may invest up to a maximum of 25% of its </w:t>
            </w:r>
            <w:r w:rsidRPr="00DE1E51">
              <w:rPr>
                <w:rFonts w:ascii="Times New Roman" w:hAnsi="Times New Roman"/>
                <w:kern w:val="0"/>
                <w:sz w:val="24"/>
                <w:szCs w:val="24"/>
              </w:rPr>
              <w:t>total</w:t>
            </w:r>
            <w:r w:rsidRPr="0035204C">
              <w:rPr>
                <w:rFonts w:ascii="Times New Roman" w:hAnsi="Times New Roman"/>
                <w:kern w:val="0"/>
                <w:sz w:val="24"/>
                <w:szCs w:val="24"/>
              </w:rPr>
              <w:t xml:space="preserve"> assets directly or indirectly (through an SPV) in any one single immovable property. Subject to the Scheme being operated according to the risk-spreading principle, it will not be required to comply with this restriction befor</w:t>
            </w:r>
            <w:r>
              <w:rPr>
                <w:rFonts w:ascii="Times New Roman" w:hAnsi="Times New Roman"/>
                <w:kern w:val="0"/>
                <w:sz w:val="24"/>
                <w:szCs w:val="24"/>
              </w:rPr>
              <w:t xml:space="preserve">e three years from its launch. </w:t>
            </w:r>
            <w:r w:rsidRPr="0035204C">
              <w:rPr>
                <w:rFonts w:ascii="Times New Roman" w:hAnsi="Times New Roman"/>
                <w:kern w:val="0"/>
                <w:sz w:val="24"/>
                <w:szCs w:val="24"/>
              </w:rPr>
              <w:t>For the purposes of this restriction, a property whose economic viability is linked to another property is not considered as a separate item of property for this purpose.</w:t>
            </w:r>
            <w:r w:rsidR="00722AB9">
              <w:rPr>
                <w:rFonts w:ascii="Times New Roman" w:hAnsi="Times New Roman"/>
                <w:kern w:val="0"/>
                <w:sz w:val="24"/>
                <w:szCs w:val="24"/>
              </w:rPr>
              <w:t xml:space="preserve"> </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6973EE">
            <w:pPr>
              <w:pStyle w:val="BodyTextIndent2"/>
              <w:tabs>
                <w:tab w:val="clear" w:pos="426"/>
                <w:tab w:val="clear" w:pos="1134"/>
              </w:tabs>
              <w:ind w:left="692"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6973EE" w:rsidP="001913D1">
            <w:pPr>
              <w:pStyle w:val="BodyTextIndent2"/>
              <w:numPr>
                <w:ilvl w:val="1"/>
                <w:numId w:val="20"/>
              </w:numPr>
              <w:tabs>
                <w:tab w:val="clear" w:pos="426"/>
                <w:tab w:val="clear" w:pos="1134"/>
              </w:tabs>
              <w:ind w:left="692" w:hanging="709"/>
              <w:rPr>
                <w:rFonts w:ascii="Times New Roman" w:hAnsi="Times New Roman"/>
                <w:sz w:val="24"/>
                <w:szCs w:val="24"/>
              </w:rPr>
            </w:pPr>
            <w:r w:rsidRPr="0035204C">
              <w:rPr>
                <w:rFonts w:ascii="Times New Roman" w:hAnsi="Times New Roman"/>
                <w:kern w:val="0"/>
                <w:sz w:val="24"/>
                <w:szCs w:val="24"/>
              </w:rPr>
              <w:t>Where the Scheme invests solely in immoveable property (rather than also in property funds and/or other securities), it should be exposed to not less than 5 different properties.</w:t>
            </w:r>
            <w:r w:rsidR="00722AB9">
              <w:rPr>
                <w:rFonts w:ascii="Times New Roman" w:hAnsi="Times New Roman"/>
                <w:kern w:val="0"/>
                <w:sz w:val="24"/>
                <w:szCs w:val="24"/>
              </w:rPr>
              <w:t xml:space="preserve"> </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6973EE">
            <w:pPr>
              <w:pStyle w:val="BodyTextIndent2"/>
              <w:tabs>
                <w:tab w:val="clear" w:pos="426"/>
                <w:tab w:val="clear" w:pos="1134"/>
              </w:tabs>
              <w:ind w:left="692" w:firstLine="0"/>
              <w:rPr>
                <w:rFonts w:ascii="Times New Roman" w:hAnsi="Times New Roman"/>
                <w:sz w:val="24"/>
                <w:szCs w:val="24"/>
              </w:rPr>
            </w:pP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6973EE" w:rsidP="00BC30AF">
            <w:pPr>
              <w:pStyle w:val="BodyTextIndent2"/>
              <w:numPr>
                <w:ilvl w:val="1"/>
                <w:numId w:val="20"/>
              </w:numPr>
              <w:tabs>
                <w:tab w:val="clear" w:pos="426"/>
                <w:tab w:val="clear" w:pos="1134"/>
              </w:tabs>
              <w:ind w:left="692" w:hanging="709"/>
              <w:rPr>
                <w:rFonts w:ascii="Times New Roman" w:hAnsi="Times New Roman"/>
                <w:sz w:val="24"/>
                <w:szCs w:val="24"/>
              </w:rPr>
            </w:pPr>
            <w:r w:rsidRPr="00DE1E51">
              <w:rPr>
                <w:rFonts w:ascii="Times New Roman" w:hAnsi="Times New Roman"/>
                <w:kern w:val="0"/>
                <w:sz w:val="24"/>
                <w:szCs w:val="24"/>
              </w:rPr>
              <w:t>The Scheme may invest 100% of its total assets in any single property fund provided that such fund complies with the investment, borrowing and leverage conditions applicable to P</w:t>
            </w:r>
            <w:r w:rsidR="000768AE">
              <w:rPr>
                <w:rFonts w:ascii="Times New Roman" w:hAnsi="Times New Roman"/>
                <w:kern w:val="0"/>
                <w:sz w:val="24"/>
                <w:szCs w:val="24"/>
              </w:rPr>
              <w:t>IFs</w:t>
            </w:r>
            <w:r w:rsidRPr="00DE1E51">
              <w:rPr>
                <w:rFonts w:ascii="Times New Roman" w:hAnsi="Times New Roman"/>
                <w:kern w:val="0"/>
                <w:sz w:val="24"/>
                <w:szCs w:val="24"/>
              </w:rPr>
              <w:t xml:space="preserve"> targeted at Experienced Investors, established as property funds and which are set out in these Rules and in MFSA’s Property Fund Policy.</w:t>
            </w:r>
          </w:p>
        </w:tc>
        <w:tc>
          <w:tcPr>
            <w:tcW w:w="236" w:type="dxa"/>
          </w:tcPr>
          <w:p w:rsidR="001913D1" w:rsidRPr="000C3E25" w:rsidRDefault="001913D1" w:rsidP="000C3E25">
            <w:pPr>
              <w:rPr>
                <w:b/>
                <w:szCs w:val="24"/>
              </w:rPr>
            </w:pPr>
          </w:p>
        </w:tc>
      </w:tr>
      <w:tr w:rsidR="001913D1" w:rsidRPr="000C3E25" w:rsidTr="001D0E1B">
        <w:tc>
          <w:tcPr>
            <w:tcW w:w="8634" w:type="dxa"/>
          </w:tcPr>
          <w:p w:rsidR="001913D1" w:rsidRPr="001913D1" w:rsidRDefault="001913D1" w:rsidP="006973EE">
            <w:pPr>
              <w:pStyle w:val="BodyTextIndent2"/>
              <w:tabs>
                <w:tab w:val="clear" w:pos="426"/>
                <w:tab w:val="clear" w:pos="1134"/>
              </w:tabs>
              <w:ind w:left="692" w:firstLine="0"/>
              <w:rPr>
                <w:rFonts w:ascii="Times New Roman" w:hAnsi="Times New Roman"/>
                <w:sz w:val="24"/>
                <w:szCs w:val="24"/>
              </w:rPr>
            </w:pPr>
          </w:p>
        </w:tc>
        <w:tc>
          <w:tcPr>
            <w:tcW w:w="236" w:type="dxa"/>
          </w:tcPr>
          <w:p w:rsidR="001913D1" w:rsidRPr="000C3E25" w:rsidRDefault="001913D1" w:rsidP="000C3E25">
            <w:pPr>
              <w:rPr>
                <w:b/>
                <w:szCs w:val="24"/>
              </w:rPr>
            </w:pPr>
          </w:p>
        </w:tc>
      </w:tr>
      <w:tr w:rsidR="006973EE" w:rsidRPr="000C3E25" w:rsidTr="001D0E1B">
        <w:tc>
          <w:tcPr>
            <w:tcW w:w="8634" w:type="dxa"/>
          </w:tcPr>
          <w:p w:rsidR="006973EE" w:rsidRPr="001913D1" w:rsidRDefault="006973EE" w:rsidP="001913D1">
            <w:pPr>
              <w:pStyle w:val="BodyTextIndent2"/>
              <w:numPr>
                <w:ilvl w:val="1"/>
                <w:numId w:val="20"/>
              </w:numPr>
              <w:tabs>
                <w:tab w:val="clear" w:pos="426"/>
                <w:tab w:val="clear" w:pos="1134"/>
              </w:tabs>
              <w:ind w:left="692" w:hanging="709"/>
              <w:rPr>
                <w:rFonts w:ascii="Times New Roman" w:hAnsi="Times New Roman"/>
                <w:sz w:val="24"/>
                <w:szCs w:val="24"/>
              </w:rPr>
            </w:pPr>
            <w:r>
              <w:rPr>
                <w:rFonts w:ascii="Times New Roman" w:hAnsi="Times New Roman"/>
                <w:kern w:val="0"/>
                <w:sz w:val="24"/>
                <w:szCs w:val="24"/>
              </w:rPr>
              <w:t>The Scheme may invest up to 100% of its assets in a Special Purpose Vehicle provided that the applicable investment, borrowing and leverage restrictions are satisfied at the level of Special Purpose Vehicle.</w:t>
            </w:r>
          </w:p>
        </w:tc>
        <w:tc>
          <w:tcPr>
            <w:tcW w:w="236" w:type="dxa"/>
          </w:tcPr>
          <w:p w:rsidR="006973EE" w:rsidRPr="000C3E25" w:rsidRDefault="006973EE" w:rsidP="000C3E25">
            <w:pPr>
              <w:rPr>
                <w:b/>
                <w:szCs w:val="24"/>
              </w:rPr>
            </w:pPr>
          </w:p>
        </w:tc>
      </w:tr>
      <w:tr w:rsidR="006973EE" w:rsidRPr="000C3E25" w:rsidTr="001D0E1B">
        <w:tc>
          <w:tcPr>
            <w:tcW w:w="8634" w:type="dxa"/>
          </w:tcPr>
          <w:p w:rsidR="006973EE" w:rsidRPr="001913D1" w:rsidRDefault="006973EE" w:rsidP="006973EE">
            <w:pPr>
              <w:pStyle w:val="BodyTextIndent2"/>
              <w:tabs>
                <w:tab w:val="clear" w:pos="426"/>
                <w:tab w:val="clear" w:pos="1134"/>
              </w:tabs>
              <w:ind w:left="692" w:firstLine="0"/>
              <w:rPr>
                <w:rFonts w:ascii="Times New Roman" w:hAnsi="Times New Roman"/>
                <w:sz w:val="24"/>
                <w:szCs w:val="24"/>
              </w:rPr>
            </w:pPr>
          </w:p>
        </w:tc>
        <w:tc>
          <w:tcPr>
            <w:tcW w:w="236" w:type="dxa"/>
          </w:tcPr>
          <w:p w:rsidR="006973EE" w:rsidRPr="000C3E25" w:rsidRDefault="006973EE" w:rsidP="000C3E25">
            <w:pPr>
              <w:rPr>
                <w:b/>
                <w:szCs w:val="24"/>
              </w:rPr>
            </w:pPr>
          </w:p>
        </w:tc>
      </w:tr>
      <w:tr w:rsidR="00F37FC8" w:rsidRPr="00F37FC8" w:rsidTr="001D0E1B">
        <w:tc>
          <w:tcPr>
            <w:tcW w:w="8634" w:type="dxa"/>
          </w:tcPr>
          <w:p w:rsidR="00F37FC8" w:rsidRPr="00F37FC8" w:rsidRDefault="00F37FC8" w:rsidP="0083440A">
            <w:pPr>
              <w:ind w:left="-17"/>
              <w:rPr>
                <w:b/>
                <w:szCs w:val="24"/>
              </w:rPr>
            </w:pPr>
            <w:r>
              <w:rPr>
                <w:b/>
                <w:szCs w:val="24"/>
              </w:rPr>
              <w:t xml:space="preserve">Supplementary </w:t>
            </w:r>
            <w:del w:id="404" w:author="Isabelle Agius" w:date="2016-07-13T14:13:00Z">
              <w:r w:rsidDel="0083440A">
                <w:rPr>
                  <w:b/>
                  <w:szCs w:val="24"/>
                </w:rPr>
                <w:delText xml:space="preserve">Conditions </w:delText>
              </w:r>
            </w:del>
            <w:ins w:id="405" w:author="Isabelle Agius" w:date="2016-07-13T14:13:00Z">
              <w:r w:rsidR="0083440A">
                <w:rPr>
                  <w:b/>
                  <w:szCs w:val="24"/>
                </w:rPr>
                <w:t xml:space="preserve">rules applicable to </w:t>
              </w:r>
            </w:ins>
            <w:del w:id="406" w:author="Isabelle Agius" w:date="2016-07-13T14:13:00Z">
              <w:r w:rsidDel="0083440A">
                <w:rPr>
                  <w:b/>
                  <w:szCs w:val="24"/>
                </w:rPr>
                <w:delText xml:space="preserve">for </w:delText>
              </w:r>
            </w:del>
            <w:r>
              <w:rPr>
                <w:b/>
                <w:szCs w:val="24"/>
              </w:rPr>
              <w:t>PIFs engaged in foreign currency lending</w:t>
            </w:r>
          </w:p>
        </w:tc>
        <w:tc>
          <w:tcPr>
            <w:tcW w:w="236" w:type="dxa"/>
          </w:tcPr>
          <w:p w:rsidR="00F37FC8" w:rsidRPr="00F37FC8" w:rsidRDefault="00F37FC8" w:rsidP="000C3E25">
            <w:pPr>
              <w:rPr>
                <w:szCs w:val="24"/>
              </w:rPr>
            </w:pPr>
          </w:p>
        </w:tc>
      </w:tr>
      <w:tr w:rsidR="00F37FC8" w:rsidRPr="000C3E25" w:rsidTr="001D0E1B">
        <w:tc>
          <w:tcPr>
            <w:tcW w:w="8634" w:type="dxa"/>
          </w:tcPr>
          <w:p w:rsidR="00F37FC8" w:rsidRDefault="00F37FC8" w:rsidP="000C3E25">
            <w:pPr>
              <w:ind w:left="-17"/>
              <w:rPr>
                <w:b/>
                <w:szCs w:val="24"/>
              </w:rPr>
            </w:pPr>
          </w:p>
        </w:tc>
        <w:tc>
          <w:tcPr>
            <w:tcW w:w="236" w:type="dxa"/>
          </w:tcPr>
          <w:p w:rsidR="00F37FC8" w:rsidRPr="000C3E25" w:rsidRDefault="00F37FC8" w:rsidP="000C3E25">
            <w:pPr>
              <w:rPr>
                <w:b/>
                <w:szCs w:val="24"/>
              </w:rPr>
            </w:pPr>
          </w:p>
        </w:tc>
      </w:tr>
      <w:tr w:rsidR="00F37FC8" w:rsidRPr="000C3E25" w:rsidTr="001D0E1B">
        <w:tc>
          <w:tcPr>
            <w:tcW w:w="8634" w:type="dxa"/>
          </w:tcPr>
          <w:p w:rsidR="00F37FC8" w:rsidRDefault="00F37FC8" w:rsidP="00F37FC8">
            <w:pPr>
              <w:pStyle w:val="BodyTextIndent2"/>
              <w:numPr>
                <w:ilvl w:val="1"/>
                <w:numId w:val="20"/>
              </w:numPr>
              <w:tabs>
                <w:tab w:val="clear" w:pos="426"/>
                <w:tab w:val="clear" w:pos="1134"/>
              </w:tabs>
              <w:ind w:left="692" w:hanging="709"/>
              <w:rPr>
                <w:b/>
                <w:szCs w:val="24"/>
              </w:rPr>
            </w:pPr>
            <w:r w:rsidRPr="00F37FC8">
              <w:rPr>
                <w:rFonts w:ascii="Times New Roman" w:hAnsi="Times New Roman"/>
                <w:kern w:val="0"/>
                <w:sz w:val="24"/>
                <w:szCs w:val="24"/>
              </w:rPr>
              <w:t xml:space="preserve">The Scheme </w:t>
            </w:r>
            <w:r>
              <w:rPr>
                <w:rFonts w:ascii="Times New Roman" w:hAnsi="Times New Roman"/>
                <w:kern w:val="0"/>
                <w:sz w:val="24"/>
                <w:szCs w:val="24"/>
              </w:rPr>
              <w:t xml:space="preserve">shall, in as far as these may be applicable to any foreign currency lending which it may carry out, abide by the high level principles on foreign currency lending as outlined in </w:t>
            </w:r>
            <w:hyperlink r:id="rId10" w:history="1">
              <w:r w:rsidRPr="00F37FC8">
                <w:rPr>
                  <w:rStyle w:val="Hyperlink"/>
                  <w:rFonts w:ascii="Times New Roman" w:hAnsi="Times New Roman"/>
                  <w:kern w:val="0"/>
                  <w:sz w:val="24"/>
                  <w:szCs w:val="24"/>
                </w:rPr>
                <w:t>MFSA Rule 1 of 2012</w:t>
              </w:r>
            </w:hyperlink>
            <w:r>
              <w:rPr>
                <w:rFonts w:ascii="Times New Roman" w:hAnsi="Times New Roman"/>
                <w:kern w:val="0"/>
                <w:sz w:val="24"/>
                <w:szCs w:val="24"/>
              </w:rPr>
              <w:t xml:space="preserve"> on foreign currency lending, which is modelled on the Recommendation of the European Systemic </w:t>
            </w:r>
            <w:r>
              <w:rPr>
                <w:rFonts w:ascii="Times New Roman" w:hAnsi="Times New Roman"/>
                <w:kern w:val="0"/>
                <w:sz w:val="24"/>
                <w:szCs w:val="24"/>
              </w:rPr>
              <w:lastRenderedPageBreak/>
              <w:t>Risk Board on lending in foreign currencies (ESRB/2011/1).</w:t>
            </w:r>
          </w:p>
        </w:tc>
        <w:tc>
          <w:tcPr>
            <w:tcW w:w="236" w:type="dxa"/>
          </w:tcPr>
          <w:p w:rsidR="00F37FC8" w:rsidRPr="000C3E25" w:rsidRDefault="00F37FC8" w:rsidP="000C3E25">
            <w:pPr>
              <w:rPr>
                <w:b/>
                <w:szCs w:val="24"/>
              </w:rPr>
            </w:pPr>
          </w:p>
        </w:tc>
      </w:tr>
      <w:tr w:rsidR="00F37FC8" w:rsidRPr="000C3E25" w:rsidTr="001D0E1B">
        <w:tc>
          <w:tcPr>
            <w:tcW w:w="8634" w:type="dxa"/>
          </w:tcPr>
          <w:p w:rsidR="00F37FC8" w:rsidRDefault="00F37FC8" w:rsidP="000C3E25">
            <w:pPr>
              <w:ind w:left="-17"/>
              <w:rPr>
                <w:b/>
                <w:szCs w:val="24"/>
              </w:rPr>
            </w:pPr>
          </w:p>
        </w:tc>
        <w:tc>
          <w:tcPr>
            <w:tcW w:w="236" w:type="dxa"/>
          </w:tcPr>
          <w:p w:rsidR="00F37FC8" w:rsidRPr="000C3E25" w:rsidRDefault="00F37FC8" w:rsidP="000C3E25">
            <w:pPr>
              <w:rPr>
                <w:b/>
                <w:szCs w:val="24"/>
              </w:rPr>
            </w:pPr>
          </w:p>
        </w:tc>
      </w:tr>
      <w:tr w:rsidR="00F37FC8" w:rsidRPr="000C3E25" w:rsidTr="001D0E1B">
        <w:tc>
          <w:tcPr>
            <w:tcW w:w="8634" w:type="dxa"/>
          </w:tcPr>
          <w:p w:rsidR="00F37FC8" w:rsidRDefault="00F37FC8" w:rsidP="008D6AA4">
            <w:pPr>
              <w:pStyle w:val="BodyTextIndent2"/>
              <w:numPr>
                <w:ilvl w:val="1"/>
                <w:numId w:val="20"/>
              </w:numPr>
              <w:tabs>
                <w:tab w:val="clear" w:pos="426"/>
                <w:tab w:val="clear" w:pos="1134"/>
                <w:tab w:val="num" w:pos="712"/>
              </w:tabs>
              <w:ind w:left="692" w:hanging="709"/>
              <w:rPr>
                <w:b/>
                <w:szCs w:val="24"/>
              </w:rPr>
            </w:pPr>
            <w:r w:rsidRPr="008D6AA4">
              <w:rPr>
                <w:rFonts w:ascii="Times New Roman" w:hAnsi="Times New Roman"/>
                <w:sz w:val="24"/>
                <w:szCs w:val="24"/>
              </w:rPr>
              <w:t>Foreign currency lending means lending in any currency other than the legal tender of the country in which the borrower is domiciled. This includes situations where the Euro is the foreign currency due to the borrower’s domicile being outside the euro zone.</w:t>
            </w:r>
            <w:r w:rsidRPr="00F37FC8">
              <w:rPr>
                <w:rFonts w:ascii="Times New Roman" w:hAnsi="Times New Roman"/>
                <w:kern w:val="0"/>
                <w:sz w:val="24"/>
                <w:szCs w:val="24"/>
              </w:rPr>
              <w:t xml:space="preserve"> </w:t>
            </w:r>
          </w:p>
        </w:tc>
        <w:tc>
          <w:tcPr>
            <w:tcW w:w="236" w:type="dxa"/>
          </w:tcPr>
          <w:p w:rsidR="00F37FC8" w:rsidRPr="000C3E25" w:rsidRDefault="00F37FC8" w:rsidP="000C3E25">
            <w:pPr>
              <w:rPr>
                <w:b/>
                <w:szCs w:val="24"/>
              </w:rPr>
            </w:pPr>
          </w:p>
        </w:tc>
      </w:tr>
      <w:tr w:rsidR="00F37FC8" w:rsidRPr="000C3E25" w:rsidTr="001D0E1B">
        <w:tc>
          <w:tcPr>
            <w:tcW w:w="8634" w:type="dxa"/>
          </w:tcPr>
          <w:p w:rsidR="00F37FC8" w:rsidRDefault="00F37FC8" w:rsidP="000C3E25">
            <w:pPr>
              <w:ind w:left="-17"/>
              <w:rPr>
                <w:b/>
                <w:szCs w:val="24"/>
              </w:rPr>
            </w:pPr>
          </w:p>
        </w:tc>
        <w:tc>
          <w:tcPr>
            <w:tcW w:w="236" w:type="dxa"/>
          </w:tcPr>
          <w:p w:rsidR="00F37FC8" w:rsidRPr="000C3E25" w:rsidRDefault="00F37FC8" w:rsidP="000C3E25">
            <w:pPr>
              <w:rPr>
                <w:b/>
                <w:szCs w:val="24"/>
              </w:rPr>
            </w:pPr>
          </w:p>
        </w:tc>
      </w:tr>
      <w:tr w:rsidR="00F37FC8" w:rsidRPr="000C3E25" w:rsidTr="001D0E1B">
        <w:tc>
          <w:tcPr>
            <w:tcW w:w="8634" w:type="dxa"/>
          </w:tcPr>
          <w:p w:rsidR="00F37FC8" w:rsidRDefault="00F37FC8" w:rsidP="00F37FC8">
            <w:pPr>
              <w:pStyle w:val="BodyTextIndent2"/>
              <w:numPr>
                <w:ilvl w:val="1"/>
                <w:numId w:val="20"/>
              </w:numPr>
              <w:tabs>
                <w:tab w:val="clear" w:pos="426"/>
                <w:tab w:val="clear" w:pos="1134"/>
              </w:tabs>
              <w:ind w:left="692" w:hanging="709"/>
              <w:rPr>
                <w:b/>
                <w:szCs w:val="24"/>
              </w:rPr>
            </w:pPr>
            <w:r w:rsidRPr="00F37FC8">
              <w:rPr>
                <w:rFonts w:ascii="Times New Roman" w:hAnsi="Times New Roman"/>
                <w:kern w:val="0"/>
                <w:sz w:val="24"/>
                <w:szCs w:val="24"/>
              </w:rPr>
              <w:t>When the Scheme has engaged in any form of foreign currency lending during the period under review, it shall submit a confirmation to this effect together with its annual report. Any foreign currency lending activity shall be indicated as a percentage of the scheme’s total NAV. A Scheme which has not carried out any foreign currency lending during the period under review is not required to submit a ‘nil’ return.</w:t>
            </w:r>
            <w:r>
              <w:rPr>
                <w:b/>
                <w:szCs w:val="24"/>
              </w:rPr>
              <w:t xml:space="preserve"> </w:t>
            </w:r>
          </w:p>
        </w:tc>
        <w:tc>
          <w:tcPr>
            <w:tcW w:w="236" w:type="dxa"/>
          </w:tcPr>
          <w:p w:rsidR="00F37FC8" w:rsidRPr="000C3E25" w:rsidRDefault="00F37FC8" w:rsidP="000C3E25">
            <w:pPr>
              <w:rPr>
                <w:b/>
                <w:szCs w:val="24"/>
              </w:rPr>
            </w:pPr>
          </w:p>
        </w:tc>
      </w:tr>
      <w:tr w:rsidR="00F37FC8" w:rsidRPr="000C3E25" w:rsidTr="001D0E1B">
        <w:tc>
          <w:tcPr>
            <w:tcW w:w="8634" w:type="dxa"/>
          </w:tcPr>
          <w:p w:rsidR="00F37FC8" w:rsidRDefault="00F37FC8" w:rsidP="000C3E25">
            <w:pPr>
              <w:ind w:left="-17"/>
              <w:rPr>
                <w:b/>
                <w:szCs w:val="24"/>
              </w:rPr>
            </w:pPr>
          </w:p>
        </w:tc>
        <w:tc>
          <w:tcPr>
            <w:tcW w:w="236" w:type="dxa"/>
          </w:tcPr>
          <w:p w:rsidR="00F37FC8" w:rsidRPr="000C3E25" w:rsidRDefault="00F37FC8" w:rsidP="000C3E25">
            <w:pPr>
              <w:rPr>
                <w:b/>
                <w:szCs w:val="24"/>
              </w:rPr>
            </w:pPr>
          </w:p>
        </w:tc>
      </w:tr>
      <w:tr w:rsidR="008F4DDD" w:rsidRPr="000C3E25" w:rsidTr="001D0E1B">
        <w:tc>
          <w:tcPr>
            <w:tcW w:w="8634" w:type="dxa"/>
          </w:tcPr>
          <w:p w:rsidR="008F4DDD" w:rsidRPr="000C3E25" w:rsidRDefault="008F4DDD" w:rsidP="000C3E25">
            <w:pPr>
              <w:ind w:left="-17"/>
              <w:rPr>
                <w:b/>
                <w:szCs w:val="24"/>
              </w:rPr>
            </w:pPr>
            <w:r>
              <w:rPr>
                <w:b/>
                <w:szCs w:val="24"/>
              </w:rPr>
              <w:t>O</w:t>
            </w:r>
            <w:r w:rsidRPr="000C3E25">
              <w:rPr>
                <w:b/>
                <w:szCs w:val="24"/>
              </w:rPr>
              <w:t xml:space="preserve">ffering </w:t>
            </w:r>
            <w:ins w:id="407" w:author="Isabelle Agius" w:date="2016-07-13T14:13:00Z">
              <w:r w:rsidR="0083440A">
                <w:rPr>
                  <w:b/>
                  <w:szCs w:val="24"/>
                </w:rPr>
                <w:t>d</w:t>
              </w:r>
            </w:ins>
            <w:del w:id="408" w:author="Isabelle Agius" w:date="2016-07-13T14:13:00Z">
              <w:r w:rsidRPr="000C3E25" w:rsidDel="0083440A">
                <w:rPr>
                  <w:b/>
                  <w:szCs w:val="24"/>
                </w:rPr>
                <w:delText>D</w:delText>
              </w:r>
            </w:del>
            <w:r w:rsidRPr="000C3E25">
              <w:rPr>
                <w:b/>
                <w:szCs w:val="24"/>
              </w:rPr>
              <w:t>ocument</w:t>
            </w: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0C3E25" w:rsidRDefault="008F4DDD" w:rsidP="000C3E25">
            <w:pPr>
              <w:tabs>
                <w:tab w:val="left" w:pos="1134"/>
              </w:tabs>
              <w:ind w:left="692" w:hanging="709"/>
              <w:rPr>
                <w:b/>
                <w:szCs w:val="24"/>
              </w:rPr>
            </w:pP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0C3E25" w:rsidRDefault="008F4DDD">
            <w:pPr>
              <w:pStyle w:val="BodyTextIndent2"/>
              <w:numPr>
                <w:ilvl w:val="1"/>
                <w:numId w:val="20"/>
              </w:numPr>
              <w:tabs>
                <w:tab w:val="clear" w:pos="426"/>
                <w:tab w:val="clear" w:pos="1134"/>
              </w:tabs>
              <w:ind w:left="692" w:hanging="709"/>
              <w:rPr>
                <w:rFonts w:ascii="Times New Roman" w:hAnsi="Times New Roman"/>
                <w:sz w:val="24"/>
                <w:szCs w:val="24"/>
              </w:rPr>
              <w:pPrChange w:id="409" w:author="Isabelle Agius" w:date="2016-07-13T14:13: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The Scheme shall publish an </w:t>
            </w:r>
            <w:del w:id="410" w:author="Isabelle Agius" w:date="2016-07-13T14:13:00Z">
              <w:r w:rsidRPr="000C3E25" w:rsidDel="0083440A">
                <w:rPr>
                  <w:rFonts w:ascii="Times New Roman" w:hAnsi="Times New Roman"/>
                  <w:sz w:val="24"/>
                  <w:szCs w:val="24"/>
                </w:rPr>
                <w:delText>O</w:delText>
              </w:r>
            </w:del>
            <w:ins w:id="411" w:author="Isabelle Agius" w:date="2016-07-13T14:13:00Z">
              <w:r w:rsidR="0083440A">
                <w:rPr>
                  <w:rFonts w:ascii="Times New Roman" w:hAnsi="Times New Roman"/>
                  <w:sz w:val="24"/>
                  <w:szCs w:val="24"/>
                </w:rPr>
                <w:t>o</w:t>
              </w:r>
            </w:ins>
            <w:r w:rsidRPr="000C3E25">
              <w:rPr>
                <w:rFonts w:ascii="Times New Roman" w:hAnsi="Times New Roman"/>
                <w:sz w:val="24"/>
                <w:szCs w:val="24"/>
              </w:rPr>
              <w:t xml:space="preserve">ffering </w:t>
            </w:r>
            <w:del w:id="412" w:author="Isabelle Agius" w:date="2016-07-13T14:13:00Z">
              <w:r w:rsidRPr="000C3E25" w:rsidDel="0083440A">
                <w:rPr>
                  <w:rFonts w:ascii="Times New Roman" w:hAnsi="Times New Roman"/>
                  <w:sz w:val="24"/>
                  <w:szCs w:val="24"/>
                </w:rPr>
                <w:delText>D</w:delText>
              </w:r>
            </w:del>
            <w:ins w:id="413" w:author="Isabelle Agius" w:date="2016-07-13T14:13:00Z">
              <w:r w:rsidR="0083440A">
                <w:rPr>
                  <w:rFonts w:ascii="Times New Roman" w:hAnsi="Times New Roman"/>
                  <w:sz w:val="24"/>
                  <w:szCs w:val="24"/>
                </w:rPr>
                <w:t>d</w:t>
              </w:r>
            </w:ins>
            <w:r w:rsidRPr="000C3E25">
              <w:rPr>
                <w:rFonts w:ascii="Times New Roman" w:hAnsi="Times New Roman"/>
                <w:sz w:val="24"/>
                <w:szCs w:val="24"/>
              </w:rPr>
              <w:t>ocument, which shall be dated and the essential elements of which shall be kept up</w:t>
            </w:r>
            <w:del w:id="414" w:author="Isabelle Agius" w:date="2016-07-13T14:13:00Z">
              <w:r w:rsidRPr="000C3E25" w:rsidDel="0083440A">
                <w:rPr>
                  <w:rFonts w:ascii="Times New Roman" w:hAnsi="Times New Roman"/>
                  <w:sz w:val="24"/>
                  <w:szCs w:val="24"/>
                </w:rPr>
                <w:delText xml:space="preserve"> </w:delText>
              </w:r>
            </w:del>
            <w:ins w:id="415" w:author="Isabelle Agius" w:date="2016-07-13T14:13:00Z">
              <w:r w:rsidR="0083440A">
                <w:rPr>
                  <w:rFonts w:ascii="Times New Roman" w:hAnsi="Times New Roman"/>
                  <w:sz w:val="24"/>
                  <w:szCs w:val="24"/>
                </w:rPr>
                <w:t>-</w:t>
              </w:r>
            </w:ins>
            <w:r w:rsidRPr="000C3E25">
              <w:rPr>
                <w:rFonts w:ascii="Times New Roman" w:hAnsi="Times New Roman"/>
                <w:sz w:val="24"/>
                <w:szCs w:val="24"/>
              </w:rPr>
              <w:t>to</w:t>
            </w:r>
            <w:ins w:id="416" w:author="Isabelle Agius" w:date="2016-07-13T14:13:00Z">
              <w:r w:rsidR="0083440A">
                <w:rPr>
                  <w:rFonts w:ascii="Times New Roman" w:hAnsi="Times New Roman"/>
                  <w:sz w:val="24"/>
                  <w:szCs w:val="24"/>
                </w:rPr>
                <w:t>-</w:t>
              </w:r>
            </w:ins>
            <w:del w:id="417" w:author="Isabelle Agius" w:date="2016-07-13T14:13:00Z">
              <w:r w:rsidRPr="000C3E25" w:rsidDel="0083440A">
                <w:rPr>
                  <w:rFonts w:ascii="Times New Roman" w:hAnsi="Times New Roman"/>
                  <w:sz w:val="24"/>
                  <w:szCs w:val="24"/>
                </w:rPr>
                <w:delText xml:space="preserve"> </w:delText>
              </w:r>
            </w:del>
            <w:r w:rsidRPr="000C3E25">
              <w:rPr>
                <w:rFonts w:ascii="Times New Roman" w:hAnsi="Times New Roman"/>
                <w:sz w:val="24"/>
                <w:szCs w:val="24"/>
              </w:rPr>
              <w:t>date.</w:t>
            </w:r>
            <w:r w:rsidR="00722AB9">
              <w:rPr>
                <w:rFonts w:ascii="Times New Roman" w:hAnsi="Times New Roman"/>
                <w:sz w:val="24"/>
                <w:szCs w:val="24"/>
              </w:rPr>
              <w:t xml:space="preserve"> </w:t>
            </w:r>
            <w:r w:rsidRPr="000C3E25">
              <w:rPr>
                <w:rFonts w:ascii="Times New Roman" w:hAnsi="Times New Roman"/>
                <w:sz w:val="24"/>
                <w:szCs w:val="24"/>
              </w:rPr>
              <w:t xml:space="preserve">The </w:t>
            </w:r>
            <w:del w:id="418" w:author="Isabelle Agius" w:date="2016-07-13T14:13:00Z">
              <w:r w:rsidRPr="000C3E25" w:rsidDel="0083440A">
                <w:rPr>
                  <w:rFonts w:ascii="Times New Roman" w:hAnsi="Times New Roman"/>
                  <w:sz w:val="24"/>
                  <w:szCs w:val="24"/>
                </w:rPr>
                <w:delText>O</w:delText>
              </w:r>
            </w:del>
            <w:ins w:id="419" w:author="Isabelle Agius" w:date="2016-07-13T14:13:00Z">
              <w:r w:rsidR="0083440A">
                <w:rPr>
                  <w:rFonts w:ascii="Times New Roman" w:hAnsi="Times New Roman"/>
                  <w:sz w:val="24"/>
                  <w:szCs w:val="24"/>
                </w:rPr>
                <w:t>o</w:t>
              </w:r>
            </w:ins>
            <w:r w:rsidRPr="000C3E25">
              <w:rPr>
                <w:rFonts w:ascii="Times New Roman" w:hAnsi="Times New Roman"/>
                <w:sz w:val="24"/>
                <w:szCs w:val="24"/>
              </w:rPr>
              <w:t xml:space="preserve">ffering </w:t>
            </w:r>
            <w:del w:id="420" w:author="Isabelle Agius" w:date="2016-07-13T14:13:00Z">
              <w:r w:rsidRPr="000C3E25" w:rsidDel="0083440A">
                <w:rPr>
                  <w:rFonts w:ascii="Times New Roman" w:hAnsi="Times New Roman"/>
                  <w:sz w:val="24"/>
                  <w:szCs w:val="24"/>
                </w:rPr>
                <w:delText>D</w:delText>
              </w:r>
            </w:del>
            <w:ins w:id="421" w:author="Isabelle Agius" w:date="2016-07-13T14:13:00Z">
              <w:r w:rsidR="0083440A">
                <w:rPr>
                  <w:rFonts w:ascii="Times New Roman" w:hAnsi="Times New Roman"/>
                  <w:sz w:val="24"/>
                  <w:szCs w:val="24"/>
                </w:rPr>
                <w:t>d</w:t>
              </w:r>
            </w:ins>
            <w:r w:rsidRPr="000C3E25">
              <w:rPr>
                <w:rFonts w:ascii="Times New Roman" w:hAnsi="Times New Roman"/>
                <w:sz w:val="24"/>
                <w:szCs w:val="24"/>
              </w:rPr>
              <w:t>ocument shall be offered to investors free of charge before they become committed to investing.</w:t>
            </w:r>
          </w:p>
        </w:tc>
        <w:tc>
          <w:tcPr>
            <w:tcW w:w="236" w:type="dxa"/>
          </w:tcPr>
          <w:p w:rsidR="008F4DDD" w:rsidRPr="000C3E25" w:rsidRDefault="008F4DDD" w:rsidP="000C3E25">
            <w:pPr>
              <w:tabs>
                <w:tab w:val="left" w:pos="1134"/>
              </w:tabs>
              <w:rPr>
                <w:b/>
                <w:szCs w:val="24"/>
              </w:rPr>
            </w:pPr>
          </w:p>
        </w:tc>
      </w:tr>
      <w:tr w:rsidR="008F4DDD" w:rsidRPr="000C3E25" w:rsidTr="001D0E1B">
        <w:tc>
          <w:tcPr>
            <w:tcW w:w="8634" w:type="dxa"/>
          </w:tcPr>
          <w:p w:rsidR="008F4DDD" w:rsidRPr="000C3E25" w:rsidRDefault="008F4DDD" w:rsidP="000C3E25">
            <w:pPr>
              <w:ind w:left="692" w:hanging="709"/>
              <w:rPr>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495458" w:rsidTr="001D0E1B">
        <w:tc>
          <w:tcPr>
            <w:tcW w:w="8634" w:type="dxa"/>
          </w:tcPr>
          <w:p w:rsidR="008F4DDD" w:rsidRPr="000C3E25" w:rsidRDefault="008F4DDD">
            <w:pPr>
              <w:pStyle w:val="BodyTextIndent2"/>
              <w:numPr>
                <w:ilvl w:val="1"/>
                <w:numId w:val="20"/>
              </w:numPr>
              <w:tabs>
                <w:tab w:val="clear" w:pos="426"/>
                <w:tab w:val="clear" w:pos="1134"/>
              </w:tabs>
              <w:ind w:left="692" w:hanging="709"/>
              <w:rPr>
                <w:rFonts w:ascii="Times New Roman" w:hAnsi="Times New Roman"/>
                <w:sz w:val="24"/>
                <w:szCs w:val="24"/>
              </w:rPr>
              <w:pPrChange w:id="422" w:author="Isabelle Agius" w:date="2016-07-13T14:13: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The </w:t>
            </w:r>
            <w:del w:id="423" w:author="Isabelle Agius" w:date="2016-07-13T14:13:00Z">
              <w:r w:rsidRPr="000C3E25" w:rsidDel="0083440A">
                <w:rPr>
                  <w:rFonts w:ascii="Times New Roman" w:hAnsi="Times New Roman"/>
                  <w:sz w:val="24"/>
                  <w:szCs w:val="24"/>
                </w:rPr>
                <w:delText>O</w:delText>
              </w:r>
            </w:del>
            <w:ins w:id="424" w:author="Isabelle Agius" w:date="2016-07-13T14:13:00Z">
              <w:r w:rsidR="0083440A">
                <w:rPr>
                  <w:rFonts w:ascii="Times New Roman" w:hAnsi="Times New Roman"/>
                  <w:sz w:val="24"/>
                  <w:szCs w:val="24"/>
                </w:rPr>
                <w:t>o</w:t>
              </w:r>
            </w:ins>
            <w:r w:rsidRPr="000C3E25">
              <w:rPr>
                <w:rFonts w:ascii="Times New Roman" w:hAnsi="Times New Roman"/>
                <w:sz w:val="24"/>
                <w:szCs w:val="24"/>
              </w:rPr>
              <w:t xml:space="preserve">ffering </w:t>
            </w:r>
            <w:del w:id="425" w:author="Isabelle Agius" w:date="2016-07-13T14:13:00Z">
              <w:r w:rsidRPr="000C3E25" w:rsidDel="0083440A">
                <w:rPr>
                  <w:rFonts w:ascii="Times New Roman" w:hAnsi="Times New Roman"/>
                  <w:sz w:val="24"/>
                  <w:szCs w:val="24"/>
                </w:rPr>
                <w:delText>D</w:delText>
              </w:r>
            </w:del>
            <w:ins w:id="426" w:author="Isabelle Agius" w:date="2016-07-13T14:13:00Z">
              <w:r w:rsidR="0083440A">
                <w:rPr>
                  <w:rFonts w:ascii="Times New Roman" w:hAnsi="Times New Roman"/>
                  <w:sz w:val="24"/>
                  <w:szCs w:val="24"/>
                </w:rPr>
                <w:t>d</w:t>
              </w:r>
            </w:ins>
            <w:r w:rsidRPr="000C3E25">
              <w:rPr>
                <w:rFonts w:ascii="Times New Roman" w:hAnsi="Times New Roman"/>
                <w:sz w:val="24"/>
                <w:szCs w:val="24"/>
              </w:rPr>
              <w:t>ocument shall contain sufficient information for investors to make an informed judgement about the investment proposed to them and shall contain at least the information listed in Appendix II.</w:t>
            </w:r>
          </w:p>
        </w:tc>
        <w:tc>
          <w:tcPr>
            <w:tcW w:w="236" w:type="dxa"/>
          </w:tcPr>
          <w:p w:rsidR="008F4DDD" w:rsidRPr="000C3E25" w:rsidRDefault="008F4DDD" w:rsidP="000C3E25">
            <w:pPr>
              <w:rPr>
                <w:szCs w:val="24"/>
              </w:rPr>
            </w:pPr>
          </w:p>
        </w:tc>
      </w:tr>
      <w:tr w:rsidR="008F4DDD" w:rsidRPr="000C3E25" w:rsidTr="001D0E1B">
        <w:tc>
          <w:tcPr>
            <w:tcW w:w="8634" w:type="dxa"/>
          </w:tcPr>
          <w:p w:rsidR="008F4DDD" w:rsidRPr="000C3E25" w:rsidRDefault="008F4DDD" w:rsidP="000C3E25">
            <w:pPr>
              <w:ind w:left="692" w:hanging="709"/>
              <w:rPr>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495458" w:rsidTr="001D0E1B">
        <w:tc>
          <w:tcPr>
            <w:tcW w:w="8634" w:type="dxa"/>
          </w:tcPr>
          <w:p w:rsidR="008F4DDD" w:rsidRPr="000C3E25" w:rsidRDefault="008F4DDD">
            <w:pPr>
              <w:pStyle w:val="BodyTextIndent2"/>
              <w:numPr>
                <w:ilvl w:val="1"/>
                <w:numId w:val="20"/>
              </w:numPr>
              <w:tabs>
                <w:tab w:val="clear" w:pos="426"/>
                <w:tab w:val="clear" w:pos="1134"/>
              </w:tabs>
              <w:ind w:left="692" w:hanging="709"/>
              <w:rPr>
                <w:rFonts w:ascii="Times New Roman" w:hAnsi="Times New Roman"/>
                <w:sz w:val="24"/>
                <w:szCs w:val="24"/>
              </w:rPr>
              <w:pPrChange w:id="427" w:author="Isabelle Agius" w:date="2016-07-13T14:13:00Z">
                <w:pPr>
                  <w:pStyle w:val="BodyTextIndent2"/>
                  <w:framePr w:hSpace="180" w:wrap="around" w:vAnchor="page" w:hAnchor="margin" w:y="3691"/>
                  <w:numPr>
                    <w:ilvl w:val="1"/>
                    <w:numId w:val="20"/>
                  </w:numPr>
                  <w:tabs>
                    <w:tab w:val="clear" w:pos="426"/>
                    <w:tab w:val="clear" w:pos="1134"/>
                  </w:tabs>
                  <w:ind w:left="360" w:hanging="360"/>
                </w:pPr>
              </w:pPrChange>
            </w:pPr>
            <w:r w:rsidRPr="00383178">
              <w:rPr>
                <w:rFonts w:ascii="Times New Roman" w:hAnsi="Times New Roman"/>
                <w:kern w:val="0"/>
                <w:sz w:val="24"/>
                <w:szCs w:val="24"/>
              </w:rPr>
              <w:t>The</w:t>
            </w:r>
            <w:r w:rsidRPr="000C3E25">
              <w:rPr>
                <w:rFonts w:ascii="Times New Roman" w:hAnsi="Times New Roman"/>
                <w:sz w:val="24"/>
                <w:szCs w:val="24"/>
              </w:rPr>
              <w:t xml:space="preserve"> Scheme shall approve the </w:t>
            </w:r>
            <w:del w:id="428" w:author="Isabelle Agius" w:date="2016-07-13T14:13:00Z">
              <w:r w:rsidRPr="000C3E25" w:rsidDel="0083440A">
                <w:rPr>
                  <w:rFonts w:ascii="Times New Roman" w:hAnsi="Times New Roman"/>
                  <w:sz w:val="24"/>
                  <w:szCs w:val="24"/>
                </w:rPr>
                <w:delText>O</w:delText>
              </w:r>
            </w:del>
            <w:ins w:id="429" w:author="Isabelle Agius" w:date="2016-07-13T14:13:00Z">
              <w:r w:rsidR="0083440A">
                <w:rPr>
                  <w:rFonts w:ascii="Times New Roman" w:hAnsi="Times New Roman"/>
                  <w:sz w:val="24"/>
                  <w:szCs w:val="24"/>
                </w:rPr>
                <w:t>o</w:t>
              </w:r>
            </w:ins>
            <w:r w:rsidRPr="000C3E25">
              <w:rPr>
                <w:rFonts w:ascii="Times New Roman" w:hAnsi="Times New Roman"/>
                <w:sz w:val="24"/>
                <w:szCs w:val="24"/>
              </w:rPr>
              <w:t xml:space="preserve">ffering </w:t>
            </w:r>
            <w:del w:id="430" w:author="Isabelle Agius" w:date="2016-07-13T14:13:00Z">
              <w:r w:rsidRPr="000C3E25" w:rsidDel="0083440A">
                <w:rPr>
                  <w:rFonts w:ascii="Times New Roman" w:hAnsi="Times New Roman"/>
                  <w:sz w:val="24"/>
                  <w:szCs w:val="24"/>
                </w:rPr>
                <w:delText>D</w:delText>
              </w:r>
            </w:del>
            <w:ins w:id="431" w:author="Isabelle Agius" w:date="2016-07-13T14:13:00Z">
              <w:r w:rsidR="0083440A">
                <w:rPr>
                  <w:rFonts w:ascii="Times New Roman" w:hAnsi="Times New Roman"/>
                  <w:sz w:val="24"/>
                  <w:szCs w:val="24"/>
                </w:rPr>
                <w:t>d</w:t>
              </w:r>
            </w:ins>
            <w:r w:rsidRPr="000C3E25">
              <w:rPr>
                <w:rFonts w:ascii="Times New Roman" w:hAnsi="Times New Roman"/>
                <w:sz w:val="24"/>
                <w:szCs w:val="24"/>
              </w:rPr>
              <w:t>ocument including any amendments thereto, and confirm its approval to MFSA.</w:t>
            </w:r>
          </w:p>
        </w:tc>
        <w:tc>
          <w:tcPr>
            <w:tcW w:w="236" w:type="dxa"/>
          </w:tcPr>
          <w:p w:rsidR="008F4DDD" w:rsidRPr="000C3E25" w:rsidRDefault="008F4DDD" w:rsidP="000C3E25">
            <w:pPr>
              <w:rPr>
                <w:szCs w:val="24"/>
              </w:rPr>
            </w:pPr>
          </w:p>
        </w:tc>
      </w:tr>
      <w:tr w:rsidR="008F4DDD" w:rsidRPr="000C3E25" w:rsidTr="001D0E1B">
        <w:tc>
          <w:tcPr>
            <w:tcW w:w="8634" w:type="dxa"/>
          </w:tcPr>
          <w:p w:rsidR="008F4DDD" w:rsidRPr="000C3E25" w:rsidRDefault="008F4DDD" w:rsidP="000C3E25">
            <w:pPr>
              <w:tabs>
                <w:tab w:val="left" w:pos="567"/>
              </w:tabs>
              <w:ind w:left="692" w:hanging="709"/>
              <w:rPr>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495458" w:rsidTr="001D0E1B">
        <w:tc>
          <w:tcPr>
            <w:tcW w:w="8634" w:type="dxa"/>
          </w:tcPr>
          <w:p w:rsidR="008F4DDD" w:rsidRPr="000C3E25" w:rsidRDefault="008F4DDD">
            <w:pPr>
              <w:pStyle w:val="BodyTextIndent2"/>
              <w:numPr>
                <w:ilvl w:val="1"/>
                <w:numId w:val="20"/>
              </w:numPr>
              <w:tabs>
                <w:tab w:val="clear" w:pos="426"/>
                <w:tab w:val="clear" w:pos="1134"/>
              </w:tabs>
              <w:ind w:left="692" w:hanging="709"/>
              <w:rPr>
                <w:rFonts w:ascii="Times New Roman" w:hAnsi="Times New Roman"/>
                <w:sz w:val="24"/>
                <w:szCs w:val="24"/>
              </w:rPr>
              <w:pPrChange w:id="432" w:author="Isabelle Agius" w:date="2016-07-13T14:13: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The </w:t>
            </w:r>
            <w:del w:id="433" w:author="Isabelle Agius" w:date="2016-07-13T14:13:00Z">
              <w:r w:rsidRPr="000C3E25" w:rsidDel="0083440A">
                <w:rPr>
                  <w:rFonts w:ascii="Times New Roman" w:hAnsi="Times New Roman"/>
                  <w:sz w:val="24"/>
                  <w:szCs w:val="24"/>
                </w:rPr>
                <w:delText>O</w:delText>
              </w:r>
            </w:del>
            <w:ins w:id="434" w:author="Isabelle Agius" w:date="2016-07-13T14:13:00Z">
              <w:r w:rsidR="0083440A">
                <w:rPr>
                  <w:rFonts w:ascii="Times New Roman" w:hAnsi="Times New Roman"/>
                  <w:sz w:val="24"/>
                  <w:szCs w:val="24"/>
                </w:rPr>
                <w:t>o</w:t>
              </w:r>
            </w:ins>
            <w:r w:rsidRPr="000C3E25">
              <w:rPr>
                <w:rFonts w:ascii="Times New Roman" w:hAnsi="Times New Roman"/>
                <w:sz w:val="24"/>
                <w:szCs w:val="24"/>
              </w:rPr>
              <w:t xml:space="preserve">ffering </w:t>
            </w:r>
            <w:del w:id="435" w:author="Isabelle Agius" w:date="2016-07-13T14:13:00Z">
              <w:r w:rsidRPr="000C3E25" w:rsidDel="0083440A">
                <w:rPr>
                  <w:rFonts w:ascii="Times New Roman" w:hAnsi="Times New Roman"/>
                  <w:sz w:val="24"/>
                  <w:szCs w:val="24"/>
                </w:rPr>
                <w:delText>D</w:delText>
              </w:r>
            </w:del>
            <w:ins w:id="436" w:author="Isabelle Agius" w:date="2016-07-13T14:13:00Z">
              <w:r w:rsidR="0083440A">
                <w:rPr>
                  <w:rFonts w:ascii="Times New Roman" w:hAnsi="Times New Roman"/>
                  <w:sz w:val="24"/>
                  <w:szCs w:val="24"/>
                </w:rPr>
                <w:t>d</w:t>
              </w:r>
            </w:ins>
            <w:r w:rsidRPr="000C3E25">
              <w:rPr>
                <w:rFonts w:ascii="Times New Roman" w:hAnsi="Times New Roman"/>
                <w:sz w:val="24"/>
                <w:szCs w:val="24"/>
              </w:rPr>
              <w:t xml:space="preserve">ocument and any amendments thereto shall be sent to and agreed with the MFSA before publication. The Scheme must submit a copy of its approval of the </w:t>
            </w:r>
            <w:del w:id="437" w:author="Isabelle Agius" w:date="2016-07-13T14:13:00Z">
              <w:r w:rsidRPr="000C3E25" w:rsidDel="0083440A">
                <w:rPr>
                  <w:rFonts w:ascii="Times New Roman" w:hAnsi="Times New Roman"/>
                  <w:sz w:val="24"/>
                  <w:szCs w:val="24"/>
                </w:rPr>
                <w:delText>O</w:delText>
              </w:r>
            </w:del>
            <w:ins w:id="438" w:author="Isabelle Agius" w:date="2016-07-13T14:13:00Z">
              <w:r w:rsidR="0083440A">
                <w:rPr>
                  <w:rFonts w:ascii="Times New Roman" w:hAnsi="Times New Roman"/>
                  <w:sz w:val="24"/>
                  <w:szCs w:val="24"/>
                </w:rPr>
                <w:t>o</w:t>
              </w:r>
            </w:ins>
            <w:r w:rsidRPr="000C3E25">
              <w:rPr>
                <w:rFonts w:ascii="Times New Roman" w:hAnsi="Times New Roman"/>
                <w:sz w:val="24"/>
                <w:szCs w:val="24"/>
              </w:rPr>
              <w:t xml:space="preserve">ffering </w:t>
            </w:r>
            <w:del w:id="439" w:author="Isabelle Agius" w:date="2016-07-13T14:13:00Z">
              <w:r w:rsidRPr="000C3E25" w:rsidDel="0083440A">
                <w:rPr>
                  <w:rFonts w:ascii="Times New Roman" w:hAnsi="Times New Roman"/>
                  <w:sz w:val="24"/>
                  <w:szCs w:val="24"/>
                </w:rPr>
                <w:delText>D</w:delText>
              </w:r>
            </w:del>
            <w:ins w:id="440" w:author="Isabelle Agius" w:date="2016-07-13T14:13:00Z">
              <w:r w:rsidR="0083440A">
                <w:rPr>
                  <w:rFonts w:ascii="Times New Roman" w:hAnsi="Times New Roman"/>
                  <w:sz w:val="24"/>
                  <w:szCs w:val="24"/>
                </w:rPr>
                <w:t>d</w:t>
              </w:r>
            </w:ins>
            <w:r w:rsidRPr="000C3E25">
              <w:rPr>
                <w:rFonts w:ascii="Times New Roman" w:hAnsi="Times New Roman"/>
                <w:sz w:val="24"/>
                <w:szCs w:val="24"/>
              </w:rPr>
              <w:t>ocument, when this is submitted for MFSA’s approval.</w:t>
            </w:r>
          </w:p>
        </w:tc>
        <w:tc>
          <w:tcPr>
            <w:tcW w:w="236" w:type="dxa"/>
          </w:tcPr>
          <w:p w:rsidR="008F4DDD" w:rsidRPr="000C3E25" w:rsidRDefault="008F4DDD" w:rsidP="000C3E25">
            <w:pPr>
              <w:tabs>
                <w:tab w:val="left" w:pos="567"/>
              </w:tabs>
              <w:rPr>
                <w:szCs w:val="24"/>
              </w:rPr>
            </w:pPr>
          </w:p>
        </w:tc>
      </w:tr>
      <w:tr w:rsidR="008F4DDD" w:rsidRPr="000C3E25" w:rsidTr="001D0E1B">
        <w:tc>
          <w:tcPr>
            <w:tcW w:w="8634" w:type="dxa"/>
          </w:tcPr>
          <w:p w:rsidR="008F4DDD" w:rsidRPr="000C3E25" w:rsidRDefault="008F4DDD" w:rsidP="000C3E25">
            <w:pPr>
              <w:tabs>
                <w:tab w:val="left" w:pos="567"/>
              </w:tabs>
              <w:ind w:left="692" w:hanging="709"/>
              <w:rPr>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495458" w:rsidTr="001D0E1B">
        <w:tc>
          <w:tcPr>
            <w:tcW w:w="8634" w:type="dxa"/>
          </w:tcPr>
          <w:p w:rsidR="008F4DDD" w:rsidRPr="000C3E25" w:rsidRDefault="008F4DDD">
            <w:pPr>
              <w:pStyle w:val="BodyTextIndent2"/>
              <w:numPr>
                <w:ilvl w:val="1"/>
                <w:numId w:val="20"/>
              </w:numPr>
              <w:tabs>
                <w:tab w:val="clear" w:pos="426"/>
                <w:tab w:val="clear" w:pos="1134"/>
              </w:tabs>
              <w:ind w:left="692" w:hanging="709"/>
              <w:rPr>
                <w:rFonts w:ascii="Times New Roman" w:hAnsi="Times New Roman"/>
                <w:sz w:val="24"/>
                <w:szCs w:val="24"/>
              </w:rPr>
              <w:pPrChange w:id="441" w:author="Isabelle Agius" w:date="2016-07-13T14:21: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Where the Scheme is in the form of an investment company or limited partnership and makes an offer of securities to the public, it shall lodge a signed copy of the </w:t>
            </w:r>
            <w:del w:id="442" w:author="Isabelle Agius" w:date="2016-07-13T14:14:00Z">
              <w:r w:rsidRPr="000C3E25" w:rsidDel="0083440A">
                <w:rPr>
                  <w:rFonts w:ascii="Times New Roman" w:hAnsi="Times New Roman"/>
                  <w:sz w:val="24"/>
                  <w:szCs w:val="24"/>
                </w:rPr>
                <w:delText>O</w:delText>
              </w:r>
            </w:del>
            <w:ins w:id="443" w:author="Isabelle Agius" w:date="2016-07-13T14:14:00Z">
              <w:r w:rsidR="0083440A">
                <w:rPr>
                  <w:rFonts w:ascii="Times New Roman" w:hAnsi="Times New Roman"/>
                  <w:sz w:val="24"/>
                  <w:szCs w:val="24"/>
                </w:rPr>
                <w:t>o</w:t>
              </w:r>
            </w:ins>
            <w:r w:rsidRPr="000C3E25">
              <w:rPr>
                <w:rFonts w:ascii="Times New Roman" w:hAnsi="Times New Roman"/>
                <w:sz w:val="24"/>
                <w:szCs w:val="24"/>
              </w:rPr>
              <w:t xml:space="preserve">ffering </w:t>
            </w:r>
            <w:del w:id="444" w:author="Isabelle Agius" w:date="2016-07-13T14:14:00Z">
              <w:r w:rsidRPr="000C3E25" w:rsidDel="0083440A">
                <w:rPr>
                  <w:rFonts w:ascii="Times New Roman" w:hAnsi="Times New Roman"/>
                  <w:sz w:val="24"/>
                  <w:szCs w:val="24"/>
                </w:rPr>
                <w:delText>D</w:delText>
              </w:r>
            </w:del>
            <w:ins w:id="445" w:author="Isabelle Agius" w:date="2016-07-13T14:14:00Z">
              <w:r w:rsidR="0083440A">
                <w:rPr>
                  <w:rFonts w:ascii="Times New Roman" w:hAnsi="Times New Roman"/>
                  <w:sz w:val="24"/>
                  <w:szCs w:val="24"/>
                </w:rPr>
                <w:t>d</w:t>
              </w:r>
            </w:ins>
            <w:r w:rsidRPr="000C3E25">
              <w:rPr>
                <w:rFonts w:ascii="Times New Roman" w:hAnsi="Times New Roman"/>
                <w:sz w:val="24"/>
                <w:szCs w:val="24"/>
              </w:rPr>
              <w:t xml:space="preserve">ocument with the Registrar of Companies. A Scheme in the form of a unit trust or a </w:t>
            </w:r>
            <w:del w:id="446" w:author="Isabelle Agius" w:date="2016-07-13T14:21:00Z">
              <w:r w:rsidRPr="000C3E25" w:rsidDel="00C65BB2">
                <w:rPr>
                  <w:rFonts w:ascii="Times New Roman" w:hAnsi="Times New Roman"/>
                  <w:sz w:val="24"/>
                  <w:szCs w:val="24"/>
                </w:rPr>
                <w:delText xml:space="preserve">common </w:delText>
              </w:r>
            </w:del>
            <w:r w:rsidRPr="000C3E25">
              <w:rPr>
                <w:rFonts w:ascii="Times New Roman" w:hAnsi="Times New Roman"/>
                <w:sz w:val="24"/>
                <w:szCs w:val="24"/>
              </w:rPr>
              <w:t xml:space="preserve">contractual fund shall lodge a copy of the </w:t>
            </w:r>
            <w:del w:id="447" w:author="Isabelle Agius" w:date="2016-07-13T14:14:00Z">
              <w:r w:rsidRPr="000C3E25" w:rsidDel="0083440A">
                <w:rPr>
                  <w:rFonts w:ascii="Times New Roman" w:hAnsi="Times New Roman"/>
                  <w:sz w:val="24"/>
                  <w:szCs w:val="24"/>
                </w:rPr>
                <w:delText>O</w:delText>
              </w:r>
            </w:del>
            <w:ins w:id="448" w:author="Isabelle Agius" w:date="2016-07-13T14:14:00Z">
              <w:r w:rsidR="0083440A">
                <w:rPr>
                  <w:rFonts w:ascii="Times New Roman" w:hAnsi="Times New Roman"/>
                  <w:sz w:val="24"/>
                  <w:szCs w:val="24"/>
                </w:rPr>
                <w:t>o</w:t>
              </w:r>
            </w:ins>
            <w:r w:rsidRPr="000C3E25">
              <w:rPr>
                <w:rFonts w:ascii="Times New Roman" w:hAnsi="Times New Roman"/>
                <w:sz w:val="24"/>
                <w:szCs w:val="24"/>
              </w:rPr>
              <w:t xml:space="preserve">ffering </w:t>
            </w:r>
            <w:del w:id="449" w:author="Isabelle Agius" w:date="2016-07-13T14:14:00Z">
              <w:r w:rsidRPr="000C3E25" w:rsidDel="0083440A">
                <w:rPr>
                  <w:rFonts w:ascii="Times New Roman" w:hAnsi="Times New Roman"/>
                  <w:sz w:val="24"/>
                  <w:szCs w:val="24"/>
                </w:rPr>
                <w:delText>D</w:delText>
              </w:r>
            </w:del>
            <w:ins w:id="450" w:author="Isabelle Agius" w:date="2016-07-13T14:14:00Z">
              <w:r w:rsidR="0083440A">
                <w:rPr>
                  <w:rFonts w:ascii="Times New Roman" w:hAnsi="Times New Roman"/>
                  <w:sz w:val="24"/>
                  <w:szCs w:val="24"/>
                </w:rPr>
                <w:t>d</w:t>
              </w:r>
            </w:ins>
            <w:r w:rsidRPr="000C3E25">
              <w:rPr>
                <w:rFonts w:ascii="Times New Roman" w:hAnsi="Times New Roman"/>
                <w:sz w:val="24"/>
                <w:szCs w:val="24"/>
              </w:rPr>
              <w:t xml:space="preserve">ocument with MFSA’s Securities </w:t>
            </w:r>
            <w:ins w:id="451" w:author="Isabelle Agius" w:date="2016-07-13T14:14:00Z">
              <w:r w:rsidR="0083440A">
                <w:rPr>
                  <w:rFonts w:ascii="Times New Roman" w:hAnsi="Times New Roman"/>
                  <w:sz w:val="24"/>
                  <w:szCs w:val="24"/>
                </w:rPr>
                <w:t xml:space="preserve">and Markets Supervision </w:t>
              </w:r>
            </w:ins>
            <w:r w:rsidRPr="000C3E25">
              <w:rPr>
                <w:rFonts w:ascii="Times New Roman" w:hAnsi="Times New Roman"/>
                <w:sz w:val="24"/>
                <w:szCs w:val="24"/>
              </w:rPr>
              <w:t xml:space="preserve">Unit. The Securities </w:t>
            </w:r>
            <w:ins w:id="452" w:author="Isabelle Agius" w:date="2016-07-13T14:15:00Z">
              <w:r w:rsidR="0083440A">
                <w:rPr>
                  <w:rFonts w:ascii="Times New Roman" w:hAnsi="Times New Roman"/>
                  <w:sz w:val="24"/>
                  <w:szCs w:val="24"/>
                </w:rPr>
                <w:t xml:space="preserve">and Markets Supervision </w:t>
              </w:r>
            </w:ins>
            <w:r w:rsidRPr="000C3E25">
              <w:rPr>
                <w:rFonts w:ascii="Times New Roman" w:hAnsi="Times New Roman"/>
                <w:sz w:val="24"/>
                <w:szCs w:val="24"/>
              </w:rPr>
              <w:t>Unit will pass on the documentation to the Registrar of Companies who will make the necessary arrangements to retain the documentation in an appropriate file for public access.</w:t>
            </w:r>
          </w:p>
        </w:tc>
        <w:tc>
          <w:tcPr>
            <w:tcW w:w="236" w:type="dxa"/>
          </w:tcPr>
          <w:p w:rsidR="008F4DDD" w:rsidRPr="000C3E25" w:rsidRDefault="008F4DDD" w:rsidP="000C3E25">
            <w:pPr>
              <w:tabs>
                <w:tab w:val="left" w:pos="567"/>
              </w:tabs>
              <w:rPr>
                <w:szCs w:val="24"/>
              </w:rPr>
            </w:pPr>
          </w:p>
        </w:tc>
      </w:tr>
      <w:tr w:rsidR="008F4DDD" w:rsidRPr="000C3E25" w:rsidTr="001D0E1B">
        <w:tc>
          <w:tcPr>
            <w:tcW w:w="8634" w:type="dxa"/>
          </w:tcPr>
          <w:p w:rsidR="008F4DDD" w:rsidRPr="000C3E25" w:rsidRDefault="008F4DDD" w:rsidP="000C3E25">
            <w:pPr>
              <w:tabs>
                <w:tab w:val="left" w:pos="567"/>
              </w:tabs>
              <w:ind w:left="692" w:hanging="709"/>
              <w:rPr>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495458" w:rsidTr="001D0E1B">
        <w:tc>
          <w:tcPr>
            <w:tcW w:w="8634" w:type="dxa"/>
          </w:tcPr>
          <w:p w:rsidR="008F4DDD" w:rsidRPr="000C3E25" w:rsidRDefault="008F4DDD" w:rsidP="000C3E25">
            <w:pPr>
              <w:ind w:left="-17"/>
              <w:rPr>
                <w:b/>
                <w:szCs w:val="24"/>
              </w:rPr>
            </w:pPr>
            <w:del w:id="453" w:author="Isabelle Agius" w:date="2016-07-13T14:15:00Z">
              <w:r w:rsidRPr="000C3E25" w:rsidDel="0083440A">
                <w:rPr>
                  <w:b/>
                  <w:szCs w:val="24"/>
                </w:rPr>
                <w:delText>Constitutional Document</w:delText>
              </w:r>
            </w:del>
            <w:ins w:id="454" w:author="Isabelle Agius" w:date="2016-07-13T14:15:00Z">
              <w:r w:rsidR="0083440A">
                <w:rPr>
                  <w:b/>
                  <w:szCs w:val="24"/>
                </w:rPr>
                <w:t>Instruments of incorporation</w:t>
              </w:r>
            </w:ins>
          </w:p>
        </w:tc>
        <w:tc>
          <w:tcPr>
            <w:tcW w:w="236" w:type="dxa"/>
          </w:tcPr>
          <w:p w:rsidR="008F4DDD" w:rsidRPr="000C3E25" w:rsidRDefault="008F4DDD" w:rsidP="000C3E25">
            <w:pPr>
              <w:tabs>
                <w:tab w:val="left" w:pos="567"/>
              </w:tabs>
              <w:rPr>
                <w:szCs w:val="24"/>
              </w:rPr>
            </w:pPr>
          </w:p>
        </w:tc>
      </w:tr>
      <w:tr w:rsidR="008F4DDD" w:rsidRPr="000C3E25" w:rsidTr="001D0E1B">
        <w:tc>
          <w:tcPr>
            <w:tcW w:w="8634" w:type="dxa"/>
          </w:tcPr>
          <w:p w:rsidR="008F4DDD" w:rsidRPr="000C3E25" w:rsidRDefault="008F4DDD" w:rsidP="000C3E25">
            <w:pPr>
              <w:ind w:left="692" w:hanging="709"/>
              <w:rPr>
                <w:b/>
                <w:i/>
                <w:szCs w:val="24"/>
              </w:rPr>
            </w:pP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0C3E25" w:rsidRDefault="008F4DDD" w:rsidP="0083440A">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Any changes to the </w:t>
            </w:r>
            <w:del w:id="455" w:author="Isabelle Agius" w:date="2016-07-13T14:15:00Z">
              <w:r w:rsidRPr="000C3E25" w:rsidDel="0083440A">
                <w:rPr>
                  <w:rFonts w:ascii="Times New Roman" w:hAnsi="Times New Roman"/>
                  <w:sz w:val="24"/>
                  <w:szCs w:val="24"/>
                </w:rPr>
                <w:delText>Constitutional Document</w:delText>
              </w:r>
            </w:del>
            <w:ins w:id="456" w:author="Isabelle Agius" w:date="2016-07-13T14:15:00Z">
              <w:r w:rsidR="0083440A">
                <w:rPr>
                  <w:rFonts w:ascii="Times New Roman" w:hAnsi="Times New Roman"/>
                  <w:sz w:val="24"/>
                  <w:szCs w:val="24"/>
                </w:rPr>
                <w:t>instruments of incorporation</w:t>
              </w:r>
            </w:ins>
            <w:r w:rsidRPr="000C3E25">
              <w:rPr>
                <w:rFonts w:ascii="Times New Roman" w:hAnsi="Times New Roman"/>
                <w:sz w:val="24"/>
                <w:szCs w:val="24"/>
              </w:rPr>
              <w:t xml:space="preserve"> of the Scheme must be </w:t>
            </w:r>
            <w:r w:rsidRPr="000C3E25">
              <w:rPr>
                <w:rFonts w:ascii="Times New Roman" w:hAnsi="Times New Roman"/>
                <w:sz w:val="24"/>
                <w:szCs w:val="24"/>
              </w:rPr>
              <w:lastRenderedPageBreak/>
              <w:t xml:space="preserve">approved by the MFSA in advance of implementation. </w:t>
            </w:r>
          </w:p>
        </w:tc>
        <w:tc>
          <w:tcPr>
            <w:tcW w:w="236" w:type="dxa"/>
          </w:tcPr>
          <w:p w:rsidR="008F4DDD" w:rsidRPr="000C3E25" w:rsidRDefault="008F4DDD" w:rsidP="000C3E25">
            <w:pPr>
              <w:rPr>
                <w:b/>
                <w:i/>
                <w:szCs w:val="24"/>
              </w:rPr>
            </w:pPr>
          </w:p>
        </w:tc>
      </w:tr>
      <w:tr w:rsidR="008F4DDD" w:rsidRPr="000C3E25" w:rsidTr="001D0E1B">
        <w:tc>
          <w:tcPr>
            <w:tcW w:w="8634" w:type="dxa"/>
          </w:tcPr>
          <w:p w:rsidR="008F4DDD" w:rsidRPr="000C3E25" w:rsidRDefault="008F4DDD" w:rsidP="000C3E25">
            <w:pPr>
              <w:tabs>
                <w:tab w:val="left" w:pos="567"/>
                <w:tab w:val="num" w:pos="1440"/>
              </w:tabs>
              <w:ind w:left="692" w:hanging="709"/>
              <w:rPr>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0C3E25">
            <w:pPr>
              <w:ind w:left="-17"/>
              <w:rPr>
                <w:b/>
                <w:szCs w:val="24"/>
              </w:rPr>
            </w:pPr>
            <w:r w:rsidRPr="000C3E25">
              <w:rPr>
                <w:b/>
                <w:szCs w:val="24"/>
              </w:rPr>
              <w:t>Promotion</w:t>
            </w:r>
          </w:p>
        </w:tc>
        <w:tc>
          <w:tcPr>
            <w:tcW w:w="236" w:type="dxa"/>
          </w:tcPr>
          <w:p w:rsidR="008F4DDD" w:rsidRPr="000C3E25" w:rsidRDefault="008F4DDD" w:rsidP="000C3E25">
            <w:pPr>
              <w:tabs>
                <w:tab w:val="left" w:pos="567"/>
              </w:tabs>
              <w:rPr>
                <w:szCs w:val="24"/>
              </w:rPr>
            </w:pPr>
          </w:p>
        </w:tc>
      </w:tr>
      <w:tr w:rsidR="008F4DDD" w:rsidRPr="000C3E25" w:rsidTr="001D0E1B">
        <w:tc>
          <w:tcPr>
            <w:tcW w:w="8634" w:type="dxa"/>
          </w:tcPr>
          <w:p w:rsidR="008F4DDD" w:rsidRPr="000C3E25" w:rsidRDefault="008F4DDD" w:rsidP="000C3E25">
            <w:pPr>
              <w:ind w:left="692" w:hanging="709"/>
              <w:rPr>
                <w:szCs w:val="24"/>
              </w:rPr>
            </w:pPr>
          </w:p>
        </w:tc>
        <w:tc>
          <w:tcPr>
            <w:tcW w:w="236" w:type="dxa"/>
          </w:tcPr>
          <w:p w:rsidR="008F4DDD" w:rsidRPr="000C3E25" w:rsidRDefault="008F4DDD" w:rsidP="000C3E25">
            <w:pPr>
              <w:rPr>
                <w:b/>
                <w:szCs w:val="24"/>
              </w:rPr>
            </w:pPr>
          </w:p>
        </w:tc>
      </w:tr>
      <w:tr w:rsidR="008F4DDD" w:rsidRPr="00495458" w:rsidTr="001D0E1B">
        <w:tc>
          <w:tcPr>
            <w:tcW w:w="8634" w:type="dxa"/>
          </w:tcPr>
          <w:p w:rsidR="008F4DDD" w:rsidRPr="000C3E25" w:rsidRDefault="008F4DDD">
            <w:pPr>
              <w:pStyle w:val="BodyTextIndent2"/>
              <w:numPr>
                <w:ilvl w:val="1"/>
                <w:numId w:val="20"/>
              </w:numPr>
              <w:tabs>
                <w:tab w:val="clear" w:pos="426"/>
                <w:tab w:val="clear" w:pos="1134"/>
              </w:tabs>
              <w:ind w:left="692" w:hanging="709"/>
              <w:rPr>
                <w:rFonts w:ascii="Times New Roman" w:hAnsi="Times New Roman"/>
                <w:sz w:val="24"/>
                <w:szCs w:val="24"/>
              </w:rPr>
              <w:pPrChange w:id="457" w:author="Isabelle Agius" w:date="2016-07-13T14:16: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The </w:t>
            </w:r>
            <w:ins w:id="458" w:author="Isabelle Agius" w:date="2016-07-13T14:15:00Z">
              <w:r w:rsidR="0083440A">
                <w:rPr>
                  <w:rFonts w:ascii="Times New Roman" w:hAnsi="Times New Roman"/>
                  <w:sz w:val="24"/>
                  <w:szCs w:val="24"/>
                </w:rPr>
                <w:t>m</w:t>
              </w:r>
            </w:ins>
            <w:del w:id="459" w:author="Isabelle Agius" w:date="2016-07-13T14:15:00Z">
              <w:r w:rsidRPr="000C3E25" w:rsidDel="0083440A">
                <w:rPr>
                  <w:rFonts w:ascii="Times New Roman" w:hAnsi="Times New Roman"/>
                  <w:sz w:val="24"/>
                  <w:szCs w:val="24"/>
                </w:rPr>
                <w:delText>M</w:delText>
              </w:r>
            </w:del>
            <w:r w:rsidRPr="000C3E25">
              <w:rPr>
                <w:rFonts w:ascii="Times New Roman" w:hAnsi="Times New Roman"/>
                <w:sz w:val="24"/>
                <w:szCs w:val="24"/>
              </w:rPr>
              <w:t xml:space="preserve">anager and/or any appointed intermediary may only promote the Scheme to Experienced Investors. In the event of active promotion of the Scheme through the use of mass media advertising, investment advertisements should clearly indicate that the Scheme is not available for investment by the general public but is only available for investors satisfying the applicable Experienced Investor criteria set out in the Scheme’s </w:t>
            </w:r>
            <w:del w:id="460" w:author="Isabelle Agius" w:date="2016-07-13T14:15:00Z">
              <w:r w:rsidRPr="000C3E25" w:rsidDel="0083440A">
                <w:rPr>
                  <w:rFonts w:ascii="Times New Roman" w:hAnsi="Times New Roman"/>
                  <w:sz w:val="24"/>
                  <w:szCs w:val="24"/>
                </w:rPr>
                <w:delText>O</w:delText>
              </w:r>
            </w:del>
            <w:ins w:id="461" w:author="Isabelle Agius" w:date="2016-07-13T14:15:00Z">
              <w:r w:rsidR="0083440A">
                <w:rPr>
                  <w:rFonts w:ascii="Times New Roman" w:hAnsi="Times New Roman"/>
                  <w:sz w:val="24"/>
                  <w:szCs w:val="24"/>
                </w:rPr>
                <w:t>o</w:t>
              </w:r>
            </w:ins>
            <w:r w:rsidRPr="000C3E25">
              <w:rPr>
                <w:rFonts w:ascii="Times New Roman" w:hAnsi="Times New Roman"/>
                <w:sz w:val="24"/>
                <w:szCs w:val="24"/>
              </w:rPr>
              <w:t xml:space="preserve">ffering </w:t>
            </w:r>
            <w:del w:id="462" w:author="Isabelle Agius" w:date="2016-07-13T14:15:00Z">
              <w:r w:rsidRPr="000C3E25" w:rsidDel="0083440A">
                <w:rPr>
                  <w:rFonts w:ascii="Times New Roman" w:hAnsi="Times New Roman"/>
                  <w:sz w:val="24"/>
                  <w:szCs w:val="24"/>
                </w:rPr>
                <w:delText>D</w:delText>
              </w:r>
            </w:del>
            <w:ins w:id="463" w:author="Isabelle Agius" w:date="2016-07-13T14:15:00Z">
              <w:r w:rsidR="0083440A">
                <w:rPr>
                  <w:rFonts w:ascii="Times New Roman" w:hAnsi="Times New Roman"/>
                  <w:sz w:val="24"/>
                  <w:szCs w:val="24"/>
                </w:rPr>
                <w:t>d</w:t>
              </w:r>
            </w:ins>
            <w:r w:rsidRPr="000C3E25">
              <w:rPr>
                <w:rFonts w:ascii="Times New Roman" w:hAnsi="Times New Roman"/>
                <w:sz w:val="24"/>
                <w:szCs w:val="24"/>
              </w:rPr>
              <w:t xml:space="preserve">ocument. The Scheme, its </w:t>
            </w:r>
            <w:del w:id="464" w:author="Isabelle Agius" w:date="2016-07-13T14:16:00Z">
              <w:r w:rsidRPr="000C3E25" w:rsidDel="0083440A">
                <w:rPr>
                  <w:rFonts w:ascii="Times New Roman" w:hAnsi="Times New Roman"/>
                  <w:sz w:val="24"/>
                  <w:szCs w:val="24"/>
                </w:rPr>
                <w:delText>M</w:delText>
              </w:r>
            </w:del>
            <w:ins w:id="465" w:author="Isabelle Agius" w:date="2016-07-13T14:16:00Z">
              <w:r w:rsidR="0083440A">
                <w:rPr>
                  <w:rFonts w:ascii="Times New Roman" w:hAnsi="Times New Roman"/>
                  <w:sz w:val="24"/>
                  <w:szCs w:val="24"/>
                </w:rPr>
                <w:t>m</w:t>
              </w:r>
            </w:ins>
            <w:r w:rsidRPr="000C3E25">
              <w:rPr>
                <w:rFonts w:ascii="Times New Roman" w:hAnsi="Times New Roman"/>
                <w:sz w:val="24"/>
                <w:szCs w:val="24"/>
              </w:rPr>
              <w:t xml:space="preserve">anager or </w:t>
            </w:r>
            <w:del w:id="466" w:author="Isabelle Agius" w:date="2016-07-13T14:16:00Z">
              <w:r w:rsidRPr="000C3E25" w:rsidDel="0083440A">
                <w:rPr>
                  <w:rFonts w:ascii="Times New Roman" w:hAnsi="Times New Roman"/>
                  <w:sz w:val="24"/>
                  <w:szCs w:val="24"/>
                </w:rPr>
                <w:delText>A</w:delText>
              </w:r>
            </w:del>
            <w:ins w:id="467" w:author="Isabelle Agius" w:date="2016-07-13T14:16:00Z">
              <w:r w:rsidR="0083440A">
                <w:rPr>
                  <w:rFonts w:ascii="Times New Roman" w:hAnsi="Times New Roman"/>
                  <w:sz w:val="24"/>
                  <w:szCs w:val="24"/>
                </w:rPr>
                <w:t>a</w:t>
              </w:r>
            </w:ins>
            <w:r w:rsidRPr="000C3E25">
              <w:rPr>
                <w:rFonts w:ascii="Times New Roman" w:hAnsi="Times New Roman"/>
                <w:sz w:val="24"/>
                <w:szCs w:val="24"/>
              </w:rPr>
              <w:t>dministrator may in turn only accept subscriptions from Experienced Investors.</w:t>
            </w:r>
          </w:p>
        </w:tc>
        <w:tc>
          <w:tcPr>
            <w:tcW w:w="236" w:type="dxa"/>
          </w:tcPr>
          <w:p w:rsidR="008F4DDD" w:rsidRPr="000C3E25" w:rsidRDefault="008F4DDD" w:rsidP="000C3E25">
            <w:pPr>
              <w:rPr>
                <w:szCs w:val="24"/>
              </w:rPr>
            </w:pPr>
          </w:p>
        </w:tc>
      </w:tr>
      <w:tr w:rsidR="008F4DDD" w:rsidRPr="000C3E25" w:rsidTr="001D0E1B">
        <w:tc>
          <w:tcPr>
            <w:tcW w:w="8634" w:type="dxa"/>
          </w:tcPr>
          <w:p w:rsidR="008F4DDD" w:rsidRPr="000C3E25" w:rsidRDefault="008F4DDD" w:rsidP="000C3E25">
            <w:pPr>
              <w:pStyle w:val="BodyTextIndent3"/>
              <w:tabs>
                <w:tab w:val="left" w:pos="1134"/>
              </w:tabs>
              <w:ind w:left="692" w:hanging="709"/>
              <w:rPr>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383178">
            <w:pPr>
              <w:pStyle w:val="BodyTextIndent2"/>
              <w:numPr>
                <w:ilvl w:val="1"/>
                <w:numId w:val="20"/>
              </w:numPr>
              <w:tabs>
                <w:tab w:val="clear" w:pos="426"/>
                <w:tab w:val="clear" w:pos="1134"/>
              </w:tabs>
              <w:ind w:left="692" w:hanging="709"/>
              <w:rPr>
                <w:sz w:val="24"/>
                <w:szCs w:val="24"/>
              </w:rPr>
            </w:pPr>
            <w:r w:rsidRPr="00383178">
              <w:rPr>
                <w:rFonts w:ascii="Times New Roman" w:hAnsi="Times New Roman"/>
                <w:kern w:val="0"/>
                <w:sz w:val="24"/>
                <w:szCs w:val="24"/>
              </w:rPr>
              <w:t>The promotion of the Scheme is subject to Section 11 of the Act, and to the requirements of Section 3 of Part B</w:t>
            </w:r>
            <w:r w:rsidR="00383178">
              <w:rPr>
                <w:rFonts w:ascii="Times New Roman" w:hAnsi="Times New Roman"/>
                <w:kern w:val="0"/>
                <w:sz w:val="24"/>
                <w:szCs w:val="24"/>
              </w:rPr>
              <w:t xml:space="preserve">I </w:t>
            </w:r>
            <w:r w:rsidRPr="00383178">
              <w:rPr>
                <w:rFonts w:ascii="Times New Roman" w:hAnsi="Times New Roman"/>
                <w:kern w:val="0"/>
                <w:sz w:val="24"/>
                <w:szCs w:val="24"/>
              </w:rPr>
              <w:t>of the Investment Services Rules for Investment Services Providers as more fully explained in the relevant Guidance Notes issued by the MFSA.</w:t>
            </w:r>
            <w:r w:rsidR="00722AB9">
              <w:rPr>
                <w:sz w:val="24"/>
                <w:szCs w:val="24"/>
              </w:rPr>
              <w:t xml:space="preserve"> </w:t>
            </w:r>
          </w:p>
        </w:tc>
        <w:tc>
          <w:tcPr>
            <w:tcW w:w="236" w:type="dxa"/>
          </w:tcPr>
          <w:p w:rsidR="008F4DDD" w:rsidRPr="000C3E25" w:rsidRDefault="008F4DDD" w:rsidP="000C3E25">
            <w:pPr>
              <w:pStyle w:val="BodyTextIndent3"/>
              <w:tabs>
                <w:tab w:val="left" w:pos="1134"/>
              </w:tabs>
              <w:ind w:left="0" w:firstLine="0"/>
              <w:rPr>
                <w:sz w:val="24"/>
                <w:szCs w:val="24"/>
              </w:rPr>
            </w:pPr>
          </w:p>
        </w:tc>
      </w:tr>
      <w:tr w:rsidR="008F4DDD" w:rsidRPr="000C3E25" w:rsidTr="001D0E1B">
        <w:tc>
          <w:tcPr>
            <w:tcW w:w="8634" w:type="dxa"/>
          </w:tcPr>
          <w:p w:rsidR="008F4DDD" w:rsidRPr="000C3E25" w:rsidRDefault="008F4DDD" w:rsidP="000C3E25">
            <w:pPr>
              <w:pStyle w:val="BodyTextIndent3"/>
              <w:tabs>
                <w:tab w:val="left" w:pos="1134"/>
              </w:tabs>
              <w:ind w:left="692" w:hanging="709"/>
              <w:rPr>
                <w:sz w:val="24"/>
                <w:szCs w:val="24"/>
              </w:rPr>
            </w:pPr>
          </w:p>
        </w:tc>
        <w:tc>
          <w:tcPr>
            <w:tcW w:w="236" w:type="dxa"/>
          </w:tcPr>
          <w:p w:rsidR="008F4DDD" w:rsidRPr="000C3E25" w:rsidRDefault="008F4DDD" w:rsidP="000C3E25">
            <w:pPr>
              <w:pStyle w:val="BodyTextIndent3"/>
              <w:jc w:val="left"/>
              <w:rPr>
                <w:sz w:val="12"/>
                <w:szCs w:val="12"/>
              </w:rPr>
            </w:pPr>
          </w:p>
        </w:tc>
      </w:tr>
      <w:tr w:rsidR="008F4DDD" w:rsidRPr="000C3E25" w:rsidTr="001D0E1B">
        <w:tc>
          <w:tcPr>
            <w:tcW w:w="8634" w:type="dxa"/>
          </w:tcPr>
          <w:p w:rsidR="008F4DDD" w:rsidRPr="000C3E25" w:rsidRDefault="008F4DDD" w:rsidP="00383178">
            <w:pPr>
              <w:pStyle w:val="BodyTextIndent2"/>
              <w:numPr>
                <w:ilvl w:val="1"/>
                <w:numId w:val="20"/>
              </w:numPr>
              <w:tabs>
                <w:tab w:val="clear" w:pos="426"/>
                <w:tab w:val="clear" w:pos="1134"/>
              </w:tabs>
              <w:ind w:left="692" w:hanging="709"/>
              <w:rPr>
                <w:rFonts w:ascii="Times New Roman" w:hAnsi="Times New Roman"/>
                <w:sz w:val="24"/>
                <w:szCs w:val="24"/>
              </w:rPr>
            </w:pPr>
            <w:r w:rsidRPr="00383178">
              <w:rPr>
                <w:rFonts w:ascii="Times New Roman" w:hAnsi="Times New Roman"/>
                <w:kern w:val="0"/>
                <w:sz w:val="24"/>
                <w:szCs w:val="24"/>
              </w:rPr>
              <w:t>The</w:t>
            </w:r>
            <w:r w:rsidRPr="000C3E25">
              <w:rPr>
                <w:rFonts w:ascii="Times New Roman" w:hAnsi="Times New Roman"/>
                <w:sz w:val="24"/>
                <w:szCs w:val="24"/>
              </w:rPr>
              <w:t xml:space="preserve"> Scheme may only be promoted in jurisdictions outside </w:t>
            </w:r>
            <w:smartTag w:uri="urn:schemas-microsoft-com:office:smarttags" w:element="country-region">
              <w:smartTag w:uri="urn:schemas-microsoft-com:office:smarttags" w:element="place">
                <w:r w:rsidRPr="000C3E25">
                  <w:rPr>
                    <w:rFonts w:ascii="Times New Roman" w:hAnsi="Times New Roman"/>
                    <w:sz w:val="24"/>
                    <w:szCs w:val="24"/>
                  </w:rPr>
                  <w:t>Malta</w:t>
                </w:r>
              </w:smartTag>
            </w:smartTag>
            <w:r w:rsidRPr="000C3E25">
              <w:rPr>
                <w:rFonts w:ascii="Times New Roman" w:hAnsi="Times New Roman"/>
                <w:sz w:val="24"/>
                <w:szCs w:val="24"/>
              </w:rPr>
              <w:t xml:space="preserve"> if it satisfies the relevant rules of such jurisdictions.</w:t>
            </w:r>
          </w:p>
        </w:tc>
        <w:tc>
          <w:tcPr>
            <w:tcW w:w="236" w:type="dxa"/>
          </w:tcPr>
          <w:p w:rsidR="008F4DDD" w:rsidRPr="000C3E25" w:rsidRDefault="008F4DDD" w:rsidP="000C3E25">
            <w:pPr>
              <w:pStyle w:val="BodyTextIndent3"/>
              <w:tabs>
                <w:tab w:val="left" w:pos="1134"/>
              </w:tabs>
              <w:ind w:left="0" w:firstLine="0"/>
              <w:rPr>
                <w:sz w:val="24"/>
                <w:szCs w:val="24"/>
              </w:rPr>
            </w:pPr>
          </w:p>
        </w:tc>
      </w:tr>
      <w:tr w:rsidR="008F4DDD" w:rsidRPr="000C3E25" w:rsidTr="001D0E1B">
        <w:tc>
          <w:tcPr>
            <w:tcW w:w="8634" w:type="dxa"/>
          </w:tcPr>
          <w:p w:rsidR="008F4DDD" w:rsidRPr="000C3E25" w:rsidRDefault="008F4DDD" w:rsidP="000C3E25">
            <w:pPr>
              <w:pStyle w:val="BodyTextIndent3"/>
              <w:tabs>
                <w:tab w:val="left" w:pos="1134"/>
              </w:tabs>
              <w:ind w:left="692" w:hanging="709"/>
              <w:rPr>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0C3E25" w:rsidRDefault="008F4DDD">
            <w:pPr>
              <w:pStyle w:val="BodyTextIndent2"/>
              <w:numPr>
                <w:ilvl w:val="1"/>
                <w:numId w:val="20"/>
              </w:numPr>
              <w:tabs>
                <w:tab w:val="clear" w:pos="426"/>
                <w:tab w:val="clear" w:pos="1134"/>
              </w:tabs>
              <w:ind w:left="692" w:hanging="709"/>
              <w:rPr>
                <w:rFonts w:ascii="Times New Roman" w:hAnsi="Times New Roman"/>
                <w:sz w:val="24"/>
                <w:szCs w:val="24"/>
              </w:rPr>
              <w:pPrChange w:id="468" w:author="Isabelle Agius" w:date="2016-07-13T14:16: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All publicity comprising an invitation to purchase </w:t>
            </w:r>
            <w:ins w:id="469" w:author="Isabelle Agius" w:date="2016-07-13T14:16:00Z">
              <w:r w:rsidR="0083440A">
                <w:rPr>
                  <w:rFonts w:ascii="Times New Roman" w:hAnsi="Times New Roman"/>
                  <w:sz w:val="24"/>
                  <w:szCs w:val="24"/>
                </w:rPr>
                <w:t>u</w:t>
              </w:r>
            </w:ins>
            <w:del w:id="470" w:author="Isabelle Agius" w:date="2016-07-13T14:16:00Z">
              <w:r w:rsidRPr="000C3E25" w:rsidDel="0083440A">
                <w:rPr>
                  <w:rFonts w:ascii="Times New Roman" w:hAnsi="Times New Roman"/>
                  <w:sz w:val="24"/>
                  <w:szCs w:val="24"/>
                </w:rPr>
                <w:delText>U</w:delText>
              </w:r>
            </w:del>
            <w:r w:rsidRPr="000C3E25">
              <w:rPr>
                <w:rFonts w:ascii="Times New Roman" w:hAnsi="Times New Roman"/>
                <w:sz w:val="24"/>
                <w:szCs w:val="24"/>
              </w:rPr>
              <w:t xml:space="preserve">nits in the Scheme shall be approved by the </w:t>
            </w:r>
            <w:del w:id="471" w:author="Isabelle Agius" w:date="2016-07-13T14:16:00Z">
              <w:r w:rsidRPr="000C3E25" w:rsidDel="0083440A">
                <w:rPr>
                  <w:rFonts w:ascii="Times New Roman" w:hAnsi="Times New Roman"/>
                  <w:sz w:val="24"/>
                  <w:szCs w:val="24"/>
                </w:rPr>
                <w:delText>C</w:delText>
              </w:r>
            </w:del>
            <w:ins w:id="472" w:author="Isabelle Agius" w:date="2016-07-13T14:16:00Z">
              <w:r w:rsidR="0083440A">
                <w:rPr>
                  <w:rFonts w:ascii="Times New Roman" w:hAnsi="Times New Roman"/>
                  <w:sz w:val="24"/>
                  <w:szCs w:val="24"/>
                </w:rPr>
                <w:t>c</w:t>
              </w:r>
            </w:ins>
            <w:r w:rsidRPr="000C3E25">
              <w:rPr>
                <w:rFonts w:ascii="Times New Roman" w:hAnsi="Times New Roman"/>
                <w:sz w:val="24"/>
                <w:szCs w:val="24"/>
              </w:rPr>
              <w:t xml:space="preserve">ompliance </w:t>
            </w:r>
            <w:del w:id="473" w:author="Isabelle Agius" w:date="2016-07-13T14:16:00Z">
              <w:r w:rsidRPr="000C3E25" w:rsidDel="0083440A">
                <w:rPr>
                  <w:rFonts w:ascii="Times New Roman" w:hAnsi="Times New Roman"/>
                  <w:sz w:val="24"/>
                  <w:szCs w:val="24"/>
                </w:rPr>
                <w:delText>O</w:delText>
              </w:r>
            </w:del>
            <w:ins w:id="474" w:author="Isabelle Agius" w:date="2016-07-13T14:16:00Z">
              <w:r w:rsidR="0083440A">
                <w:rPr>
                  <w:rFonts w:ascii="Times New Roman" w:hAnsi="Times New Roman"/>
                  <w:sz w:val="24"/>
                  <w:szCs w:val="24"/>
                </w:rPr>
                <w:t>o</w:t>
              </w:r>
            </w:ins>
            <w:r w:rsidRPr="000C3E25">
              <w:rPr>
                <w:rFonts w:ascii="Times New Roman" w:hAnsi="Times New Roman"/>
                <w:sz w:val="24"/>
                <w:szCs w:val="24"/>
              </w:rPr>
              <w:t xml:space="preserve">fficer. All promotional material issued by the Scheme shall indicate that an </w:t>
            </w:r>
            <w:ins w:id="475" w:author="Isabelle Agius" w:date="2016-07-13T14:16:00Z">
              <w:r w:rsidR="0083440A">
                <w:rPr>
                  <w:rFonts w:ascii="Times New Roman" w:hAnsi="Times New Roman"/>
                  <w:sz w:val="24"/>
                  <w:szCs w:val="24"/>
                </w:rPr>
                <w:t>o</w:t>
              </w:r>
            </w:ins>
            <w:del w:id="476" w:author="Isabelle Agius" w:date="2016-07-13T14:16:00Z">
              <w:r w:rsidRPr="000C3E25" w:rsidDel="0083440A">
                <w:rPr>
                  <w:rFonts w:ascii="Times New Roman" w:hAnsi="Times New Roman"/>
                  <w:sz w:val="24"/>
                  <w:szCs w:val="24"/>
                </w:rPr>
                <w:delText>O</w:delText>
              </w:r>
            </w:del>
            <w:r w:rsidRPr="000C3E25">
              <w:rPr>
                <w:rFonts w:ascii="Times New Roman" w:hAnsi="Times New Roman"/>
                <w:sz w:val="24"/>
                <w:szCs w:val="24"/>
              </w:rPr>
              <w:t xml:space="preserve">ffering </w:t>
            </w:r>
            <w:del w:id="477" w:author="Isabelle Agius" w:date="2016-07-13T14:16:00Z">
              <w:r w:rsidRPr="000C3E25" w:rsidDel="0083440A">
                <w:rPr>
                  <w:rFonts w:ascii="Times New Roman" w:hAnsi="Times New Roman"/>
                  <w:sz w:val="24"/>
                  <w:szCs w:val="24"/>
                </w:rPr>
                <w:delText>D</w:delText>
              </w:r>
            </w:del>
            <w:ins w:id="478" w:author="Isabelle Agius" w:date="2016-07-13T14:16:00Z">
              <w:r w:rsidR="0083440A">
                <w:rPr>
                  <w:rFonts w:ascii="Times New Roman" w:hAnsi="Times New Roman"/>
                  <w:sz w:val="24"/>
                  <w:szCs w:val="24"/>
                </w:rPr>
                <w:t>d</w:t>
              </w:r>
            </w:ins>
            <w:r w:rsidRPr="000C3E25">
              <w:rPr>
                <w:rFonts w:ascii="Times New Roman" w:hAnsi="Times New Roman"/>
                <w:sz w:val="24"/>
                <w:szCs w:val="24"/>
              </w:rPr>
              <w:t>ocument exists and the places where it, and any documents updating it, may be obtained.</w:t>
            </w:r>
          </w:p>
        </w:tc>
        <w:tc>
          <w:tcPr>
            <w:tcW w:w="236" w:type="dxa"/>
          </w:tcPr>
          <w:p w:rsidR="008F4DDD" w:rsidRPr="000C3E25" w:rsidRDefault="008F4DDD" w:rsidP="000C3E25">
            <w:pPr>
              <w:pStyle w:val="BodyTextIndent3"/>
              <w:tabs>
                <w:tab w:val="left" w:pos="1134"/>
              </w:tabs>
              <w:ind w:left="0" w:firstLine="0"/>
              <w:rPr>
                <w:sz w:val="24"/>
                <w:szCs w:val="24"/>
              </w:rPr>
            </w:pPr>
          </w:p>
        </w:tc>
      </w:tr>
      <w:tr w:rsidR="008F4DDD" w:rsidRPr="000C3E25" w:rsidTr="001D0E1B">
        <w:tc>
          <w:tcPr>
            <w:tcW w:w="8634" w:type="dxa"/>
          </w:tcPr>
          <w:p w:rsidR="008F4DDD" w:rsidRPr="00721D93" w:rsidRDefault="008F4DDD" w:rsidP="000C3E25">
            <w:pPr>
              <w:pStyle w:val="BodyTextIndent3"/>
              <w:tabs>
                <w:tab w:val="num" w:pos="1440"/>
              </w:tabs>
              <w:ind w:left="692" w:hanging="709"/>
              <w:rPr>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721D93" w:rsidRDefault="008F4DDD" w:rsidP="0083440A">
            <w:pPr>
              <w:ind w:left="-17"/>
              <w:rPr>
                <w:b/>
                <w:szCs w:val="24"/>
              </w:rPr>
            </w:pPr>
            <w:r w:rsidRPr="00721D93">
              <w:rPr>
                <w:b/>
                <w:szCs w:val="24"/>
              </w:rPr>
              <w:t xml:space="preserve">Minimum </w:t>
            </w:r>
            <w:del w:id="479" w:author="Isabelle Agius" w:date="2016-07-13T14:16:00Z">
              <w:r w:rsidRPr="00721D93" w:rsidDel="0083440A">
                <w:rPr>
                  <w:b/>
                  <w:szCs w:val="24"/>
                </w:rPr>
                <w:delText>E</w:delText>
              </w:r>
            </w:del>
            <w:ins w:id="480" w:author="Isabelle Agius" w:date="2016-07-13T14:16:00Z">
              <w:r w:rsidR="0083440A">
                <w:rPr>
                  <w:b/>
                  <w:szCs w:val="24"/>
                </w:rPr>
                <w:t>e</w:t>
              </w:r>
            </w:ins>
            <w:r w:rsidRPr="00721D93">
              <w:rPr>
                <w:b/>
                <w:szCs w:val="24"/>
              </w:rPr>
              <w:t xml:space="preserve">ntry </w:t>
            </w:r>
            <w:del w:id="481" w:author="Isabelle Agius" w:date="2016-07-13T14:16:00Z">
              <w:r w:rsidRPr="00721D93" w:rsidDel="0083440A">
                <w:rPr>
                  <w:b/>
                  <w:szCs w:val="24"/>
                </w:rPr>
                <w:delText>L</w:delText>
              </w:r>
            </w:del>
            <w:ins w:id="482" w:author="Isabelle Agius" w:date="2016-07-13T14:16:00Z">
              <w:r w:rsidR="0083440A">
                <w:rPr>
                  <w:b/>
                  <w:szCs w:val="24"/>
                </w:rPr>
                <w:t>l</w:t>
              </w:r>
            </w:ins>
            <w:r w:rsidRPr="00721D93">
              <w:rPr>
                <w:b/>
                <w:szCs w:val="24"/>
              </w:rPr>
              <w:t>evels</w:t>
            </w:r>
          </w:p>
        </w:tc>
        <w:tc>
          <w:tcPr>
            <w:tcW w:w="236" w:type="dxa"/>
          </w:tcPr>
          <w:p w:rsidR="008F4DDD" w:rsidRPr="000C3E25" w:rsidRDefault="008F4DDD" w:rsidP="000C3E25">
            <w:pPr>
              <w:pStyle w:val="BodyTextIndent3"/>
              <w:ind w:left="0" w:firstLine="0"/>
              <w:rPr>
                <w:sz w:val="24"/>
                <w:szCs w:val="24"/>
              </w:rPr>
            </w:pPr>
          </w:p>
        </w:tc>
      </w:tr>
      <w:tr w:rsidR="008F4DDD" w:rsidRPr="000C3E25" w:rsidTr="001D0E1B">
        <w:tc>
          <w:tcPr>
            <w:tcW w:w="8634" w:type="dxa"/>
          </w:tcPr>
          <w:p w:rsidR="008F4DDD" w:rsidRPr="00721D93" w:rsidRDefault="008F4DDD" w:rsidP="000C3E25">
            <w:pPr>
              <w:ind w:left="-17"/>
              <w:rPr>
                <w:b/>
                <w:szCs w:val="24"/>
              </w:rPr>
            </w:pP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F755F7" w:rsidRDefault="008F4DDD">
            <w:pPr>
              <w:pStyle w:val="BodyTextIndent2"/>
              <w:numPr>
                <w:ilvl w:val="1"/>
                <w:numId w:val="20"/>
              </w:numPr>
              <w:tabs>
                <w:tab w:val="clear" w:pos="426"/>
                <w:tab w:val="clear" w:pos="1134"/>
              </w:tabs>
              <w:ind w:left="692" w:hanging="709"/>
              <w:rPr>
                <w:rFonts w:ascii="Times New Roman" w:hAnsi="Times New Roman"/>
                <w:sz w:val="24"/>
                <w:szCs w:val="24"/>
              </w:rPr>
              <w:pPrChange w:id="483" w:author="Isabelle Agius" w:date="2016-07-13T14:18:00Z">
                <w:pPr>
                  <w:pStyle w:val="BodyTextIndent2"/>
                  <w:framePr w:hSpace="180" w:wrap="around" w:vAnchor="page" w:hAnchor="margin" w:y="3691"/>
                  <w:numPr>
                    <w:ilvl w:val="1"/>
                    <w:numId w:val="20"/>
                  </w:numPr>
                  <w:tabs>
                    <w:tab w:val="clear" w:pos="426"/>
                    <w:tab w:val="clear" w:pos="1134"/>
                  </w:tabs>
                  <w:ind w:left="360" w:hanging="360"/>
                </w:pPr>
              </w:pPrChange>
            </w:pPr>
            <w:r w:rsidRPr="00721D93">
              <w:rPr>
                <w:rFonts w:ascii="Times New Roman" w:hAnsi="Times New Roman"/>
                <w:sz w:val="24"/>
                <w:szCs w:val="24"/>
              </w:rPr>
              <w:t xml:space="preserve">The minimum investment which the Scheme may accept is </w:t>
            </w:r>
            <w:r w:rsidR="005E5B17" w:rsidRPr="00721D93">
              <w:rPr>
                <w:rFonts w:ascii="Times New Roman" w:hAnsi="Times New Roman"/>
                <w:sz w:val="24"/>
                <w:szCs w:val="24"/>
              </w:rPr>
              <w:t>EUR 10,000</w:t>
            </w:r>
            <w:r w:rsidR="00AE3459" w:rsidRPr="00F755F7">
              <w:rPr>
                <w:rFonts w:ascii="Times New Roman" w:hAnsi="Times New Roman"/>
                <w:sz w:val="24"/>
                <w:szCs w:val="24"/>
              </w:rPr>
              <w:t xml:space="preserve"> or </w:t>
            </w:r>
            <w:del w:id="484" w:author="Isabelle Agius" w:date="2016-07-13T14:16:00Z">
              <w:r w:rsidR="00AE3459" w:rsidRPr="00F755F7" w:rsidDel="0083440A">
                <w:rPr>
                  <w:rFonts w:ascii="Times New Roman" w:hAnsi="Times New Roman"/>
                  <w:sz w:val="24"/>
                  <w:szCs w:val="24"/>
                </w:rPr>
                <w:delText>USD10,000</w:delText>
              </w:r>
            </w:del>
            <w:ins w:id="485" w:author="Isabelle Agius" w:date="2016-07-13T14:16:00Z">
              <w:r w:rsidR="0083440A">
                <w:rPr>
                  <w:rFonts w:ascii="Times New Roman" w:hAnsi="Times New Roman"/>
                  <w:sz w:val="24"/>
                  <w:szCs w:val="24"/>
                </w:rPr>
                <w:t>its currency equivalent</w:t>
              </w:r>
            </w:ins>
            <w:r w:rsidR="009F4062" w:rsidRPr="00A838AD">
              <w:rPr>
                <w:rFonts w:ascii="Times New Roman" w:hAnsi="Times New Roman"/>
                <w:sz w:val="24"/>
                <w:szCs w:val="24"/>
              </w:rPr>
              <w:t xml:space="preserve"> </w:t>
            </w:r>
            <w:r w:rsidR="00E35698">
              <w:rPr>
                <w:rFonts w:ascii="Times New Roman" w:hAnsi="Times New Roman"/>
                <w:sz w:val="24"/>
                <w:szCs w:val="24"/>
              </w:rPr>
              <w:t>or (</w:t>
            </w:r>
            <w:r w:rsidR="005E5B17" w:rsidRPr="00F755F7">
              <w:rPr>
                <w:rFonts w:ascii="Times New Roman" w:hAnsi="Times New Roman"/>
                <w:sz w:val="24"/>
                <w:szCs w:val="24"/>
              </w:rPr>
              <w:t>for Schemes having applied for a licence prior 1/1/2010</w:t>
            </w:r>
            <w:r w:rsidR="00E35698">
              <w:rPr>
                <w:rFonts w:ascii="Times New Roman" w:hAnsi="Times New Roman"/>
                <w:sz w:val="24"/>
                <w:szCs w:val="24"/>
              </w:rPr>
              <w:t>)</w:t>
            </w:r>
            <w:r w:rsidR="005E5B17" w:rsidRPr="00F755F7">
              <w:rPr>
                <w:rFonts w:ascii="Times New Roman" w:hAnsi="Times New Roman"/>
                <w:sz w:val="24"/>
                <w:szCs w:val="24"/>
              </w:rPr>
              <w:t xml:space="preserve"> </w:t>
            </w:r>
            <w:r w:rsidRPr="00A838AD">
              <w:rPr>
                <w:rFonts w:ascii="Times New Roman" w:hAnsi="Times New Roman"/>
                <w:sz w:val="24"/>
                <w:szCs w:val="24"/>
              </w:rPr>
              <w:t>EUR15</w:t>
            </w:r>
            <w:proofErr w:type="gramStart"/>
            <w:r w:rsidRPr="00A838AD">
              <w:rPr>
                <w:rFonts w:ascii="Times New Roman" w:hAnsi="Times New Roman"/>
                <w:sz w:val="24"/>
                <w:szCs w:val="24"/>
              </w:rPr>
              <w:t>,000</w:t>
            </w:r>
            <w:proofErr w:type="gramEnd"/>
            <w:r w:rsidR="00C64076" w:rsidRPr="00A838AD">
              <w:rPr>
                <w:rFonts w:ascii="Times New Roman" w:hAnsi="Times New Roman"/>
                <w:sz w:val="24"/>
                <w:szCs w:val="24"/>
              </w:rPr>
              <w:t xml:space="preserve"> or </w:t>
            </w:r>
            <w:del w:id="486" w:author="Isabelle Agius" w:date="2016-07-13T14:17:00Z">
              <w:r w:rsidR="00C64076" w:rsidRPr="00A838AD" w:rsidDel="0083440A">
                <w:rPr>
                  <w:rFonts w:ascii="Times New Roman" w:hAnsi="Times New Roman"/>
                  <w:sz w:val="24"/>
                  <w:szCs w:val="24"/>
                </w:rPr>
                <w:delText>USD1</w:delText>
              </w:r>
              <w:r w:rsidR="00C64076" w:rsidDel="0083440A">
                <w:rPr>
                  <w:rFonts w:ascii="Times New Roman" w:hAnsi="Times New Roman"/>
                  <w:sz w:val="24"/>
                  <w:szCs w:val="24"/>
                </w:rPr>
                <w:delText>5</w:delText>
              </w:r>
              <w:r w:rsidR="00AE3459" w:rsidRPr="00721D93" w:rsidDel="0083440A">
                <w:rPr>
                  <w:rFonts w:ascii="Times New Roman" w:hAnsi="Times New Roman"/>
                  <w:sz w:val="24"/>
                  <w:szCs w:val="24"/>
                </w:rPr>
                <w:delText>,000</w:delText>
              </w:r>
            </w:del>
            <w:ins w:id="487" w:author="Isabelle Agius" w:date="2016-07-13T14:17:00Z">
              <w:r w:rsidR="0083440A">
                <w:rPr>
                  <w:rFonts w:ascii="Times New Roman" w:hAnsi="Times New Roman"/>
                  <w:sz w:val="24"/>
                  <w:szCs w:val="24"/>
                </w:rPr>
                <w:t>its currency equivalent</w:t>
              </w:r>
            </w:ins>
            <w:r w:rsidRPr="00F755F7">
              <w:rPr>
                <w:rFonts w:ascii="Times New Roman" w:hAnsi="Times New Roman"/>
                <w:sz w:val="24"/>
                <w:szCs w:val="24"/>
              </w:rPr>
              <w:t>.</w:t>
            </w:r>
            <w:r w:rsidR="00722AB9">
              <w:rPr>
                <w:rFonts w:ascii="Times New Roman" w:hAnsi="Times New Roman"/>
                <w:sz w:val="24"/>
                <w:szCs w:val="24"/>
              </w:rPr>
              <w:t xml:space="preserve"> </w:t>
            </w:r>
            <w:r w:rsidRPr="00F755F7">
              <w:rPr>
                <w:rFonts w:ascii="Times New Roman" w:hAnsi="Times New Roman"/>
                <w:sz w:val="24"/>
                <w:szCs w:val="24"/>
              </w:rPr>
              <w:t>Once the minimum investment has been made, any additional amount may be invested but the total amount invested must not at any time be less than</w:t>
            </w:r>
            <w:r w:rsidR="005E5B17" w:rsidRPr="00F755F7">
              <w:rPr>
                <w:rFonts w:ascii="Times New Roman" w:hAnsi="Times New Roman"/>
                <w:sz w:val="24"/>
                <w:szCs w:val="24"/>
              </w:rPr>
              <w:t xml:space="preserve"> EUR10</w:t>
            </w:r>
            <w:proofErr w:type="gramStart"/>
            <w:r w:rsidR="005E5B17" w:rsidRPr="00F755F7">
              <w:rPr>
                <w:rFonts w:ascii="Times New Roman" w:hAnsi="Times New Roman"/>
                <w:sz w:val="24"/>
                <w:szCs w:val="24"/>
              </w:rPr>
              <w:t>,000</w:t>
            </w:r>
            <w:proofErr w:type="gramEnd"/>
            <w:r w:rsidR="005E5B17" w:rsidRPr="00F755F7">
              <w:rPr>
                <w:rFonts w:ascii="Times New Roman" w:hAnsi="Times New Roman"/>
                <w:sz w:val="24"/>
                <w:szCs w:val="24"/>
              </w:rPr>
              <w:t>/</w:t>
            </w:r>
            <w:r w:rsidRPr="00A838AD">
              <w:rPr>
                <w:rFonts w:ascii="Times New Roman" w:hAnsi="Times New Roman"/>
                <w:sz w:val="24"/>
                <w:szCs w:val="24"/>
              </w:rPr>
              <w:t>EUR15,000</w:t>
            </w:r>
            <w:r w:rsidR="005E5B17" w:rsidRPr="00A838AD">
              <w:rPr>
                <w:rFonts w:ascii="Times New Roman" w:hAnsi="Times New Roman"/>
                <w:sz w:val="24"/>
                <w:szCs w:val="24"/>
              </w:rPr>
              <w:t xml:space="preserve"> </w:t>
            </w:r>
            <w:r w:rsidR="00AE3459" w:rsidRPr="00A838AD">
              <w:rPr>
                <w:rFonts w:ascii="Times New Roman" w:hAnsi="Times New Roman"/>
                <w:sz w:val="24"/>
                <w:szCs w:val="24"/>
              </w:rPr>
              <w:t xml:space="preserve">or </w:t>
            </w:r>
            <w:del w:id="488" w:author="Isabelle Agius" w:date="2016-07-13T14:17:00Z">
              <w:r w:rsidR="00AE3459" w:rsidRPr="00A838AD" w:rsidDel="0083440A">
                <w:rPr>
                  <w:rFonts w:ascii="Times New Roman" w:hAnsi="Times New Roman"/>
                  <w:sz w:val="24"/>
                  <w:szCs w:val="24"/>
                </w:rPr>
                <w:delText xml:space="preserve">USD10,000/USD15,000 </w:delText>
              </w:r>
            </w:del>
            <w:ins w:id="489" w:author="Isabelle Agius" w:date="2016-07-13T14:17:00Z">
              <w:r w:rsidR="0083440A">
                <w:rPr>
                  <w:rFonts w:ascii="Times New Roman" w:hAnsi="Times New Roman"/>
                  <w:sz w:val="24"/>
                  <w:szCs w:val="24"/>
                </w:rPr>
                <w:t xml:space="preserve">its currency equivalent </w:t>
              </w:r>
            </w:ins>
            <w:r w:rsidR="005E5B17" w:rsidRPr="00A838AD">
              <w:rPr>
                <w:rFonts w:ascii="Times New Roman" w:hAnsi="Times New Roman"/>
                <w:sz w:val="24"/>
                <w:szCs w:val="24"/>
              </w:rPr>
              <w:t>as applicable</w:t>
            </w:r>
            <w:r w:rsidRPr="00A838AD">
              <w:rPr>
                <w:rFonts w:ascii="Times New Roman" w:hAnsi="Times New Roman"/>
                <w:sz w:val="24"/>
                <w:szCs w:val="24"/>
              </w:rPr>
              <w:t xml:space="preserve"> unless this is the result of a fall in the net asset value. </w:t>
            </w:r>
            <w:r w:rsidRPr="00511FAF">
              <w:rPr>
                <w:rFonts w:ascii="Times New Roman" w:hAnsi="Times New Roman"/>
                <w:color w:val="000000"/>
                <w:kern w:val="0"/>
                <w:sz w:val="24"/>
                <w:szCs w:val="24"/>
              </w:rPr>
              <w:t xml:space="preserve">In the case of an umbrella </w:t>
            </w:r>
            <w:del w:id="490" w:author="Isabelle Agius" w:date="2016-07-13T14:17:00Z">
              <w:r w:rsidRPr="00511FAF" w:rsidDel="0083440A">
                <w:rPr>
                  <w:rFonts w:ascii="Times New Roman" w:hAnsi="Times New Roman"/>
                  <w:color w:val="000000"/>
                  <w:kern w:val="0"/>
                  <w:sz w:val="24"/>
                  <w:szCs w:val="24"/>
                </w:rPr>
                <w:delText>S</w:delText>
              </w:r>
            </w:del>
            <w:ins w:id="491" w:author="Isabelle Agius" w:date="2016-07-13T14:17:00Z">
              <w:r w:rsidR="0083440A">
                <w:rPr>
                  <w:rFonts w:ascii="Times New Roman" w:hAnsi="Times New Roman"/>
                  <w:color w:val="000000"/>
                  <w:kern w:val="0"/>
                  <w:sz w:val="24"/>
                  <w:szCs w:val="24"/>
                </w:rPr>
                <w:t>s</w:t>
              </w:r>
            </w:ins>
            <w:r w:rsidRPr="00511FAF">
              <w:rPr>
                <w:rFonts w:ascii="Times New Roman" w:hAnsi="Times New Roman"/>
                <w:color w:val="000000"/>
                <w:kern w:val="0"/>
                <w:sz w:val="24"/>
                <w:szCs w:val="24"/>
              </w:rPr>
              <w:t xml:space="preserve">cheme where each of the </w:t>
            </w:r>
            <w:del w:id="492" w:author="Isabelle Agius" w:date="2016-07-13T14:17:00Z">
              <w:r w:rsidRPr="00511FAF" w:rsidDel="0083440A">
                <w:rPr>
                  <w:rFonts w:ascii="Times New Roman" w:hAnsi="Times New Roman"/>
                  <w:color w:val="000000"/>
                  <w:kern w:val="0"/>
                  <w:sz w:val="24"/>
                  <w:szCs w:val="24"/>
                </w:rPr>
                <w:delText>S</w:delText>
              </w:r>
            </w:del>
            <w:ins w:id="493" w:author="Isabelle Agius" w:date="2016-07-13T14:17:00Z">
              <w:r w:rsidR="0083440A">
                <w:rPr>
                  <w:rFonts w:ascii="Times New Roman" w:hAnsi="Times New Roman"/>
                  <w:color w:val="000000"/>
                  <w:kern w:val="0"/>
                  <w:sz w:val="24"/>
                  <w:szCs w:val="24"/>
                </w:rPr>
                <w:t>s</w:t>
              </w:r>
            </w:ins>
            <w:r w:rsidRPr="00511FAF">
              <w:rPr>
                <w:rFonts w:ascii="Times New Roman" w:hAnsi="Times New Roman"/>
                <w:color w:val="000000"/>
                <w:kern w:val="0"/>
                <w:sz w:val="24"/>
                <w:szCs w:val="24"/>
              </w:rPr>
              <w:t>ub</w:t>
            </w:r>
            <w:ins w:id="494" w:author="Isabelle Agius" w:date="2016-07-13T14:17:00Z">
              <w:r w:rsidR="0083440A">
                <w:rPr>
                  <w:rFonts w:ascii="Times New Roman" w:hAnsi="Times New Roman"/>
                  <w:color w:val="000000"/>
                  <w:kern w:val="0"/>
                  <w:sz w:val="24"/>
                  <w:szCs w:val="24"/>
                </w:rPr>
                <w:t>-</w:t>
              </w:r>
            </w:ins>
            <w:del w:id="495" w:author="Isabelle Agius" w:date="2016-07-13T14:17:00Z">
              <w:r w:rsidRPr="00511FAF" w:rsidDel="0083440A">
                <w:rPr>
                  <w:rFonts w:ascii="Times New Roman" w:hAnsi="Times New Roman"/>
                  <w:color w:val="000000"/>
                  <w:kern w:val="0"/>
                  <w:sz w:val="24"/>
                  <w:szCs w:val="24"/>
                </w:rPr>
                <w:delText>-F</w:delText>
              </w:r>
            </w:del>
            <w:ins w:id="496" w:author="Isabelle Agius" w:date="2016-07-13T14:17:00Z">
              <w:r w:rsidR="0083440A">
                <w:rPr>
                  <w:rFonts w:ascii="Times New Roman" w:hAnsi="Times New Roman"/>
                  <w:color w:val="000000"/>
                  <w:kern w:val="0"/>
                  <w:sz w:val="24"/>
                  <w:szCs w:val="24"/>
                </w:rPr>
                <w:t>f</w:t>
              </w:r>
            </w:ins>
            <w:r w:rsidRPr="00511FAF">
              <w:rPr>
                <w:rFonts w:ascii="Times New Roman" w:hAnsi="Times New Roman"/>
                <w:color w:val="000000"/>
                <w:kern w:val="0"/>
                <w:sz w:val="24"/>
                <w:szCs w:val="24"/>
              </w:rPr>
              <w:t xml:space="preserve">unds is set up as a Professional Investor Fund, the </w:t>
            </w:r>
            <w:ins w:id="497" w:author="Isabelle Agius" w:date="2016-07-13T14:17:00Z">
              <w:r w:rsidR="0083440A">
                <w:rPr>
                  <w:rFonts w:ascii="Times New Roman" w:hAnsi="Times New Roman"/>
                  <w:color w:val="000000"/>
                  <w:kern w:val="0"/>
                  <w:sz w:val="24"/>
                  <w:szCs w:val="24"/>
                </w:rPr>
                <w:t xml:space="preserve">threshold of </w:t>
              </w:r>
            </w:ins>
            <w:r w:rsidR="005E5B17" w:rsidRPr="00511FAF">
              <w:rPr>
                <w:rFonts w:ascii="Times New Roman" w:hAnsi="Times New Roman"/>
                <w:color w:val="000000"/>
                <w:kern w:val="0"/>
                <w:sz w:val="24"/>
                <w:szCs w:val="24"/>
              </w:rPr>
              <w:t>EUR 10,000/</w:t>
            </w:r>
            <w:r w:rsidRPr="00511FAF">
              <w:rPr>
                <w:rFonts w:ascii="Times New Roman" w:hAnsi="Times New Roman"/>
                <w:color w:val="000000"/>
                <w:kern w:val="0"/>
                <w:sz w:val="24"/>
                <w:szCs w:val="24"/>
              </w:rPr>
              <w:t>EUR15</w:t>
            </w:r>
            <w:proofErr w:type="gramStart"/>
            <w:r w:rsidRPr="00511FAF">
              <w:rPr>
                <w:rFonts w:ascii="Times New Roman" w:hAnsi="Times New Roman"/>
                <w:color w:val="000000"/>
                <w:kern w:val="0"/>
                <w:sz w:val="24"/>
                <w:szCs w:val="24"/>
              </w:rPr>
              <w:t>,000</w:t>
            </w:r>
            <w:proofErr w:type="gramEnd"/>
            <w:r w:rsidR="005E5B17" w:rsidRPr="00511FAF">
              <w:rPr>
                <w:rFonts w:ascii="Times New Roman" w:hAnsi="Times New Roman"/>
                <w:color w:val="000000"/>
                <w:kern w:val="0"/>
                <w:sz w:val="24"/>
                <w:szCs w:val="24"/>
              </w:rPr>
              <w:t xml:space="preserve"> </w:t>
            </w:r>
            <w:r w:rsidR="00AE3459" w:rsidRPr="00644954">
              <w:rPr>
                <w:rFonts w:ascii="Times New Roman" w:hAnsi="Times New Roman"/>
                <w:sz w:val="24"/>
                <w:szCs w:val="24"/>
              </w:rPr>
              <w:t xml:space="preserve">or </w:t>
            </w:r>
            <w:del w:id="498" w:author="Isabelle Agius" w:date="2016-07-13T14:17:00Z">
              <w:r w:rsidR="00AE3459" w:rsidRPr="00644954" w:rsidDel="0083440A">
                <w:rPr>
                  <w:rFonts w:ascii="Times New Roman" w:hAnsi="Times New Roman"/>
                  <w:sz w:val="24"/>
                  <w:szCs w:val="24"/>
                </w:rPr>
                <w:delText>USD10,000/ USD15,000</w:delText>
              </w:r>
            </w:del>
            <w:ins w:id="499" w:author="Isabelle Agius" w:date="2016-07-13T14:17:00Z">
              <w:r w:rsidR="0083440A">
                <w:rPr>
                  <w:rFonts w:ascii="Times New Roman" w:hAnsi="Times New Roman"/>
                  <w:sz w:val="24"/>
                  <w:szCs w:val="24"/>
                </w:rPr>
                <w:t xml:space="preserve">currency equivalent </w:t>
              </w:r>
            </w:ins>
            <w:del w:id="500" w:author="Isabelle Agius" w:date="2016-07-13T14:18:00Z">
              <w:r w:rsidR="00AE3459" w:rsidRPr="00644954" w:rsidDel="0083440A">
                <w:rPr>
                  <w:rFonts w:ascii="Times New Roman" w:hAnsi="Times New Roman"/>
                  <w:color w:val="000000"/>
                  <w:kern w:val="0"/>
                  <w:sz w:val="24"/>
                  <w:szCs w:val="24"/>
                </w:rPr>
                <w:delText xml:space="preserve"> </w:delText>
              </w:r>
              <w:r w:rsidRPr="00721D93" w:rsidDel="0083440A">
                <w:rPr>
                  <w:rFonts w:ascii="Times New Roman" w:hAnsi="Times New Roman"/>
                  <w:color w:val="000000"/>
                  <w:kern w:val="0"/>
                  <w:sz w:val="24"/>
                  <w:szCs w:val="24"/>
                </w:rPr>
                <w:delText xml:space="preserve">threshold </w:delText>
              </w:r>
            </w:del>
            <w:r w:rsidRPr="00721D93">
              <w:rPr>
                <w:rFonts w:ascii="Times New Roman" w:hAnsi="Times New Roman"/>
                <w:color w:val="000000"/>
                <w:kern w:val="0"/>
                <w:sz w:val="24"/>
                <w:szCs w:val="24"/>
              </w:rPr>
              <w:t>may apply on a per scheme basis ra</w:t>
            </w:r>
            <w:r w:rsidRPr="00F755F7">
              <w:rPr>
                <w:rFonts w:ascii="Times New Roman" w:hAnsi="Times New Roman"/>
                <w:color w:val="000000"/>
                <w:kern w:val="0"/>
                <w:sz w:val="24"/>
                <w:szCs w:val="24"/>
              </w:rPr>
              <w:t xml:space="preserve">ther than on a per </w:t>
            </w:r>
            <w:del w:id="501" w:author="Isabelle Agius" w:date="2016-07-13T14:18:00Z">
              <w:r w:rsidRPr="00F755F7" w:rsidDel="00C65BB2">
                <w:rPr>
                  <w:rFonts w:ascii="Times New Roman" w:hAnsi="Times New Roman"/>
                  <w:color w:val="000000"/>
                  <w:kern w:val="0"/>
                  <w:sz w:val="24"/>
                  <w:szCs w:val="24"/>
                </w:rPr>
                <w:delText>S</w:delText>
              </w:r>
            </w:del>
            <w:ins w:id="502" w:author="Isabelle Agius" w:date="2016-07-13T14:18:00Z">
              <w:r w:rsidR="00C65BB2">
                <w:rPr>
                  <w:rFonts w:ascii="Times New Roman" w:hAnsi="Times New Roman"/>
                  <w:color w:val="000000"/>
                  <w:kern w:val="0"/>
                  <w:sz w:val="24"/>
                  <w:szCs w:val="24"/>
                </w:rPr>
                <w:t>s</w:t>
              </w:r>
            </w:ins>
            <w:r w:rsidRPr="00F755F7">
              <w:rPr>
                <w:rFonts w:ascii="Times New Roman" w:hAnsi="Times New Roman"/>
                <w:color w:val="000000"/>
                <w:kern w:val="0"/>
                <w:sz w:val="24"/>
                <w:szCs w:val="24"/>
              </w:rPr>
              <w:t>ub-</w:t>
            </w:r>
            <w:del w:id="503" w:author="Isabelle Agius" w:date="2016-07-13T14:18:00Z">
              <w:r w:rsidRPr="00F755F7" w:rsidDel="00C65BB2">
                <w:rPr>
                  <w:rFonts w:ascii="Times New Roman" w:hAnsi="Times New Roman"/>
                  <w:color w:val="000000"/>
                  <w:kern w:val="0"/>
                  <w:sz w:val="24"/>
                  <w:szCs w:val="24"/>
                </w:rPr>
                <w:delText>F</w:delText>
              </w:r>
            </w:del>
            <w:ins w:id="504" w:author="Isabelle Agius" w:date="2016-07-13T14:18:00Z">
              <w:r w:rsidR="00C65BB2">
                <w:rPr>
                  <w:rFonts w:ascii="Times New Roman" w:hAnsi="Times New Roman"/>
                  <w:color w:val="000000"/>
                  <w:kern w:val="0"/>
                  <w:sz w:val="24"/>
                  <w:szCs w:val="24"/>
                </w:rPr>
                <w:t>f</w:t>
              </w:r>
            </w:ins>
            <w:r w:rsidRPr="00F755F7">
              <w:rPr>
                <w:rFonts w:ascii="Times New Roman" w:hAnsi="Times New Roman"/>
                <w:color w:val="000000"/>
                <w:kern w:val="0"/>
                <w:sz w:val="24"/>
                <w:szCs w:val="24"/>
              </w:rPr>
              <w:t>und basis.</w:t>
            </w: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0C3E25" w:rsidRDefault="008F4DDD" w:rsidP="000C3E25">
            <w:pPr>
              <w:rPr>
                <w:b/>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0C3E25">
            <w:pPr>
              <w:ind w:left="-17"/>
              <w:rPr>
                <w:b/>
                <w:szCs w:val="24"/>
              </w:rPr>
            </w:pPr>
            <w:r w:rsidRPr="000C3E25">
              <w:rPr>
                <w:b/>
                <w:szCs w:val="24"/>
              </w:rPr>
              <w:t>Experienced Investor Declaration Forms</w:t>
            </w: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0C3E25" w:rsidRDefault="008F4DDD" w:rsidP="000C3E25">
            <w:pPr>
              <w:pStyle w:val="BodyTextIndent2"/>
              <w:ind w:left="-17" w:firstLine="0"/>
              <w:rPr>
                <w:rFonts w:ascii="Times New Roman" w:hAnsi="Times New Roman"/>
                <w:sz w:val="24"/>
                <w:szCs w:val="24"/>
              </w:rPr>
            </w:pP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0C3E25" w:rsidRDefault="008F4DDD" w:rsidP="00C65BB2">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Before investing in the Scheme, investors must sign the </w:t>
            </w:r>
            <w:ins w:id="505" w:author="Isabelle Agius" w:date="2016-07-13T14:18:00Z">
              <w:r w:rsidR="00C65BB2">
                <w:rPr>
                  <w:rFonts w:ascii="Times New Roman" w:hAnsi="Times New Roman"/>
                  <w:sz w:val="24"/>
                  <w:szCs w:val="24"/>
                </w:rPr>
                <w:t>d</w:t>
              </w:r>
            </w:ins>
            <w:del w:id="506" w:author="Isabelle Agius" w:date="2016-07-13T14:18:00Z">
              <w:r w:rsidRPr="000C3E25" w:rsidDel="00C65BB2">
                <w:rPr>
                  <w:rFonts w:ascii="Times New Roman" w:hAnsi="Times New Roman"/>
                  <w:sz w:val="24"/>
                  <w:szCs w:val="24"/>
                </w:rPr>
                <w:delText>D</w:delText>
              </w:r>
            </w:del>
            <w:r w:rsidRPr="000C3E25">
              <w:rPr>
                <w:rFonts w:ascii="Times New Roman" w:hAnsi="Times New Roman"/>
                <w:sz w:val="24"/>
                <w:szCs w:val="24"/>
              </w:rPr>
              <w:t xml:space="preserve">eclaration referred to in Appendix </w:t>
            </w:r>
            <w:smartTag w:uri="urn:schemas-microsoft-com:office:smarttags" w:element="stockticker">
              <w:r w:rsidRPr="000C3E25">
                <w:rPr>
                  <w:rFonts w:ascii="Times New Roman" w:hAnsi="Times New Roman"/>
                  <w:sz w:val="24"/>
                  <w:szCs w:val="24"/>
                </w:rPr>
                <w:t>III</w:t>
              </w:r>
            </w:smartTag>
            <w:r w:rsidRPr="000C3E25">
              <w:rPr>
                <w:rFonts w:ascii="Times New Roman" w:hAnsi="Times New Roman"/>
                <w:sz w:val="24"/>
                <w:szCs w:val="24"/>
              </w:rPr>
              <w:t xml:space="preserve"> stating that they qualify as “Experienced Investors” and that they have read and understood the risk warnings in the </w:t>
            </w:r>
            <w:ins w:id="507" w:author="Isabelle Agius" w:date="2016-07-13T14:18:00Z">
              <w:r w:rsidR="00C65BB2">
                <w:rPr>
                  <w:rFonts w:ascii="Times New Roman" w:hAnsi="Times New Roman"/>
                  <w:sz w:val="24"/>
                  <w:szCs w:val="24"/>
                </w:rPr>
                <w:t>o</w:t>
              </w:r>
            </w:ins>
            <w:del w:id="508" w:author="Isabelle Agius" w:date="2016-07-13T14:18:00Z">
              <w:r w:rsidRPr="000C3E25" w:rsidDel="00C65BB2">
                <w:rPr>
                  <w:rFonts w:ascii="Times New Roman" w:hAnsi="Times New Roman"/>
                  <w:sz w:val="24"/>
                  <w:szCs w:val="24"/>
                </w:rPr>
                <w:delText>O</w:delText>
              </w:r>
            </w:del>
            <w:r w:rsidRPr="000C3E25">
              <w:rPr>
                <w:rFonts w:ascii="Times New Roman" w:hAnsi="Times New Roman"/>
                <w:sz w:val="24"/>
                <w:szCs w:val="24"/>
              </w:rPr>
              <w:t xml:space="preserve">ffering </w:t>
            </w:r>
            <w:del w:id="509" w:author="Isabelle Agius" w:date="2016-07-13T14:18:00Z">
              <w:r w:rsidRPr="000C3E25" w:rsidDel="00C65BB2">
                <w:rPr>
                  <w:rFonts w:ascii="Times New Roman" w:hAnsi="Times New Roman"/>
                  <w:sz w:val="24"/>
                  <w:szCs w:val="24"/>
                </w:rPr>
                <w:delText>D</w:delText>
              </w:r>
            </w:del>
            <w:ins w:id="510" w:author="Isabelle Agius" w:date="2016-07-13T14:18:00Z">
              <w:r w:rsidR="00C65BB2">
                <w:rPr>
                  <w:rFonts w:ascii="Times New Roman" w:hAnsi="Times New Roman"/>
                  <w:sz w:val="24"/>
                  <w:szCs w:val="24"/>
                </w:rPr>
                <w:t>d</w:t>
              </w:r>
            </w:ins>
            <w:r w:rsidRPr="000C3E25">
              <w:rPr>
                <w:rFonts w:ascii="Times New Roman" w:hAnsi="Times New Roman"/>
                <w:sz w:val="24"/>
                <w:szCs w:val="24"/>
              </w:rPr>
              <w:t>ocument.</w:t>
            </w:r>
            <w:r w:rsidR="00722AB9">
              <w:rPr>
                <w:rFonts w:ascii="Times New Roman" w:hAnsi="Times New Roman"/>
                <w:sz w:val="24"/>
                <w:szCs w:val="24"/>
              </w:rPr>
              <w:t xml:space="preserve"> </w:t>
            </w:r>
            <w:r w:rsidRPr="000C3E25">
              <w:rPr>
                <w:rFonts w:ascii="Times New Roman" w:hAnsi="Times New Roman"/>
                <w:sz w:val="24"/>
                <w:szCs w:val="24"/>
              </w:rPr>
              <w:t xml:space="preserve">In the case of joint holders, all holders should individually qualify as “Experienced </w:t>
            </w:r>
            <w:r w:rsidRPr="000C3E25">
              <w:rPr>
                <w:rFonts w:ascii="Times New Roman" w:hAnsi="Times New Roman"/>
                <w:sz w:val="24"/>
                <w:szCs w:val="24"/>
              </w:rPr>
              <w:lastRenderedPageBreak/>
              <w:t>Investors”</w:t>
            </w:r>
            <w:r w:rsidRPr="000C3E25">
              <w:rPr>
                <w:szCs w:val="24"/>
              </w:rPr>
              <w:t xml:space="preserve">. </w:t>
            </w:r>
            <w:r w:rsidRPr="000C3E25">
              <w:rPr>
                <w:rFonts w:ascii="Times New Roman" w:hAnsi="Times New Roman"/>
                <w:sz w:val="24"/>
                <w:szCs w:val="24"/>
              </w:rPr>
              <w:t>The Scheme may rely upon the declaration provided by the investor in the absence of information to the contrary.</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0C3E25">
            <w:pPr>
              <w:pStyle w:val="BodyTextIndent2"/>
              <w:tabs>
                <w:tab w:val="clear" w:pos="426"/>
                <w:tab w:val="clear" w:pos="1134"/>
              </w:tabs>
              <w:ind w:left="-17" w:firstLine="0"/>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0C3E25" w:rsidRDefault="008F4DDD">
            <w:pPr>
              <w:pStyle w:val="BodyTextIndent2"/>
              <w:numPr>
                <w:ilvl w:val="1"/>
                <w:numId w:val="20"/>
              </w:numPr>
              <w:tabs>
                <w:tab w:val="clear" w:pos="426"/>
                <w:tab w:val="clear" w:pos="1134"/>
              </w:tabs>
              <w:ind w:left="692" w:hanging="709"/>
              <w:rPr>
                <w:rFonts w:ascii="Times New Roman" w:hAnsi="Times New Roman"/>
                <w:sz w:val="24"/>
                <w:szCs w:val="24"/>
              </w:rPr>
              <w:pPrChange w:id="511" w:author="Isabelle Agius" w:date="2016-07-13T14:18: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The Scheme or the </w:t>
            </w:r>
            <w:del w:id="512" w:author="Isabelle Agius" w:date="2016-07-13T14:18:00Z">
              <w:r w:rsidRPr="000C3E25" w:rsidDel="00C65BB2">
                <w:rPr>
                  <w:rFonts w:ascii="Times New Roman" w:hAnsi="Times New Roman"/>
                  <w:sz w:val="24"/>
                  <w:szCs w:val="24"/>
                </w:rPr>
                <w:delText>M</w:delText>
              </w:r>
            </w:del>
            <w:ins w:id="513" w:author="Isabelle Agius" w:date="2016-07-13T14:18:00Z">
              <w:r w:rsidR="00C65BB2">
                <w:rPr>
                  <w:rFonts w:ascii="Times New Roman" w:hAnsi="Times New Roman"/>
                  <w:sz w:val="24"/>
                  <w:szCs w:val="24"/>
                </w:rPr>
                <w:t>m</w:t>
              </w:r>
            </w:ins>
            <w:r w:rsidRPr="000C3E25">
              <w:rPr>
                <w:rFonts w:ascii="Times New Roman" w:hAnsi="Times New Roman"/>
                <w:sz w:val="24"/>
                <w:szCs w:val="24"/>
              </w:rPr>
              <w:t xml:space="preserve">anager or </w:t>
            </w:r>
            <w:del w:id="514" w:author="Isabelle Agius" w:date="2016-07-13T14:18:00Z">
              <w:r w:rsidRPr="000C3E25" w:rsidDel="00C65BB2">
                <w:rPr>
                  <w:rFonts w:ascii="Times New Roman" w:hAnsi="Times New Roman"/>
                  <w:sz w:val="24"/>
                  <w:szCs w:val="24"/>
                </w:rPr>
                <w:delText>A</w:delText>
              </w:r>
            </w:del>
            <w:ins w:id="515" w:author="Isabelle Agius" w:date="2016-07-13T14:18:00Z">
              <w:r w:rsidR="00C65BB2">
                <w:rPr>
                  <w:rFonts w:ascii="Times New Roman" w:hAnsi="Times New Roman"/>
                  <w:sz w:val="24"/>
                  <w:szCs w:val="24"/>
                </w:rPr>
                <w:t>a</w:t>
              </w:r>
            </w:ins>
            <w:r w:rsidRPr="000C3E25">
              <w:rPr>
                <w:rFonts w:ascii="Times New Roman" w:hAnsi="Times New Roman"/>
                <w:sz w:val="24"/>
                <w:szCs w:val="24"/>
              </w:rPr>
              <w:t xml:space="preserve">dministrator on its behalf shall only create </w:t>
            </w:r>
            <w:del w:id="516" w:author="Isabelle Agius" w:date="2016-07-13T14:18:00Z">
              <w:r w:rsidRPr="000C3E25" w:rsidDel="00C65BB2">
                <w:rPr>
                  <w:rFonts w:ascii="Times New Roman" w:hAnsi="Times New Roman"/>
                  <w:sz w:val="24"/>
                  <w:szCs w:val="24"/>
                </w:rPr>
                <w:delText>U</w:delText>
              </w:r>
            </w:del>
            <w:ins w:id="517" w:author="Isabelle Agius" w:date="2016-07-13T14:18:00Z">
              <w:r w:rsidR="00C65BB2">
                <w:rPr>
                  <w:rFonts w:ascii="Times New Roman" w:hAnsi="Times New Roman"/>
                  <w:sz w:val="24"/>
                  <w:szCs w:val="24"/>
                </w:rPr>
                <w:t>u</w:t>
              </w:r>
            </w:ins>
            <w:r w:rsidRPr="000C3E25">
              <w:rPr>
                <w:rFonts w:ascii="Times New Roman" w:hAnsi="Times New Roman"/>
                <w:sz w:val="24"/>
                <w:szCs w:val="24"/>
              </w:rPr>
              <w:t xml:space="preserve">nits if amongst others it is in receipt of an appropriately completed Experienced Investor Declaration Form. </w:t>
            </w: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0C3E25" w:rsidRDefault="008F4DDD">
            <w:pPr>
              <w:pStyle w:val="BodyTextIndent2"/>
              <w:numPr>
                <w:ilvl w:val="1"/>
                <w:numId w:val="20"/>
              </w:numPr>
              <w:tabs>
                <w:tab w:val="clear" w:pos="426"/>
                <w:tab w:val="clear" w:pos="1134"/>
              </w:tabs>
              <w:ind w:left="692" w:hanging="709"/>
              <w:rPr>
                <w:rFonts w:ascii="Times New Roman" w:hAnsi="Times New Roman"/>
                <w:sz w:val="24"/>
                <w:szCs w:val="24"/>
              </w:rPr>
              <w:pPrChange w:id="518" w:author="Isabelle Agius" w:date="2016-07-13T14:18:00Z">
                <w:pPr>
                  <w:pStyle w:val="BodyTextIndent2"/>
                  <w:framePr w:hSpace="180" w:wrap="around" w:vAnchor="page" w:hAnchor="margin" w:y="3691"/>
                  <w:numPr>
                    <w:ilvl w:val="1"/>
                    <w:numId w:val="20"/>
                  </w:numPr>
                  <w:tabs>
                    <w:tab w:val="clear" w:pos="426"/>
                    <w:tab w:val="clear" w:pos="1134"/>
                  </w:tabs>
                  <w:ind w:left="360" w:hanging="360"/>
                </w:pPr>
              </w:pPrChange>
            </w:pPr>
            <w:r w:rsidRPr="000C3E25">
              <w:rPr>
                <w:rFonts w:ascii="Times New Roman" w:hAnsi="Times New Roman"/>
                <w:sz w:val="24"/>
                <w:szCs w:val="24"/>
              </w:rPr>
              <w:t xml:space="preserve">Copies of the Experienced Investor Declaration Forms and records evidencing compliance with the local </w:t>
            </w:r>
            <w:del w:id="519" w:author="Isabelle Agius" w:date="2016-07-13T14:18:00Z">
              <w:r w:rsidRPr="000C3E25" w:rsidDel="00C65BB2">
                <w:rPr>
                  <w:rFonts w:ascii="Times New Roman" w:hAnsi="Times New Roman"/>
                  <w:sz w:val="24"/>
                  <w:szCs w:val="24"/>
                </w:rPr>
                <w:delText>P</w:delText>
              </w:r>
            </w:del>
            <w:ins w:id="520" w:author="Isabelle Agius" w:date="2016-07-13T14:18:00Z">
              <w:r w:rsidR="00C65BB2">
                <w:rPr>
                  <w:rFonts w:ascii="Times New Roman" w:hAnsi="Times New Roman"/>
                  <w:sz w:val="24"/>
                  <w:szCs w:val="24"/>
                </w:rPr>
                <w:t>p</w:t>
              </w:r>
            </w:ins>
            <w:r w:rsidRPr="000C3E25">
              <w:rPr>
                <w:rFonts w:ascii="Times New Roman" w:hAnsi="Times New Roman"/>
                <w:sz w:val="24"/>
                <w:szCs w:val="24"/>
              </w:rPr>
              <w:t xml:space="preserve">revention of </w:t>
            </w:r>
            <w:del w:id="521" w:author="Isabelle Agius" w:date="2016-07-13T14:18:00Z">
              <w:r w:rsidRPr="000C3E25" w:rsidDel="00C65BB2">
                <w:rPr>
                  <w:rFonts w:ascii="Times New Roman" w:hAnsi="Times New Roman"/>
                  <w:sz w:val="24"/>
                  <w:szCs w:val="24"/>
                </w:rPr>
                <w:delText>M</w:delText>
              </w:r>
            </w:del>
            <w:ins w:id="522" w:author="Isabelle Agius" w:date="2016-07-13T14:18:00Z">
              <w:r w:rsidR="00C65BB2">
                <w:rPr>
                  <w:rFonts w:ascii="Times New Roman" w:hAnsi="Times New Roman"/>
                  <w:sz w:val="24"/>
                  <w:szCs w:val="24"/>
                </w:rPr>
                <w:t>m</w:t>
              </w:r>
            </w:ins>
            <w:r w:rsidRPr="000C3E25">
              <w:rPr>
                <w:rFonts w:ascii="Times New Roman" w:hAnsi="Times New Roman"/>
                <w:sz w:val="24"/>
                <w:szCs w:val="24"/>
              </w:rPr>
              <w:t xml:space="preserve">oney </w:t>
            </w:r>
            <w:del w:id="523" w:author="Isabelle Agius" w:date="2016-07-13T14:18:00Z">
              <w:r w:rsidRPr="000C3E25" w:rsidDel="00C65BB2">
                <w:rPr>
                  <w:rFonts w:ascii="Times New Roman" w:hAnsi="Times New Roman"/>
                  <w:sz w:val="24"/>
                  <w:szCs w:val="24"/>
                </w:rPr>
                <w:delText>L</w:delText>
              </w:r>
            </w:del>
            <w:ins w:id="524" w:author="Isabelle Agius" w:date="2016-07-13T14:18:00Z">
              <w:r w:rsidR="00C65BB2">
                <w:rPr>
                  <w:rFonts w:ascii="Times New Roman" w:hAnsi="Times New Roman"/>
                  <w:sz w:val="24"/>
                  <w:szCs w:val="24"/>
                </w:rPr>
                <w:t>l</w:t>
              </w:r>
            </w:ins>
            <w:r w:rsidRPr="000C3E25">
              <w:rPr>
                <w:rFonts w:ascii="Times New Roman" w:hAnsi="Times New Roman"/>
                <w:sz w:val="24"/>
                <w:szCs w:val="24"/>
              </w:rPr>
              <w:t xml:space="preserve">aundering requirements should be held in Malta at the registered offices of the Scheme and should be available for inspection by the MFSA during compliance visits. </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C65BB2">
            <w:pPr>
              <w:ind w:left="-17"/>
              <w:rPr>
                <w:b/>
                <w:szCs w:val="24"/>
              </w:rPr>
            </w:pPr>
            <w:r w:rsidRPr="000C3E25">
              <w:rPr>
                <w:b/>
                <w:szCs w:val="24"/>
              </w:rPr>
              <w:t xml:space="preserve">Side </w:t>
            </w:r>
            <w:del w:id="525" w:author="Isabelle Agius" w:date="2016-07-13T14:18:00Z">
              <w:r w:rsidRPr="000C3E25" w:rsidDel="00C65BB2">
                <w:rPr>
                  <w:b/>
                  <w:szCs w:val="24"/>
                </w:rPr>
                <w:delText>L</w:delText>
              </w:r>
            </w:del>
            <w:ins w:id="526" w:author="Isabelle Agius" w:date="2016-07-13T14:18:00Z">
              <w:r w:rsidR="00C65BB2">
                <w:rPr>
                  <w:b/>
                  <w:szCs w:val="24"/>
                </w:rPr>
                <w:t>l</w:t>
              </w:r>
            </w:ins>
            <w:r w:rsidRPr="000C3E25">
              <w:rPr>
                <w:b/>
                <w:szCs w:val="24"/>
              </w:rPr>
              <w:t>etters</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495458" w:rsidTr="001D0E1B">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0C3E25" w:rsidRDefault="008F4DDD" w:rsidP="00C65BB2">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Side letters to be entered into by the Scheme must be circulated and approved by the </w:t>
            </w:r>
            <w:del w:id="527" w:author="Isabelle Agius" w:date="2016-07-13T14:18:00Z">
              <w:r w:rsidRPr="000C3E25" w:rsidDel="00C65BB2">
                <w:rPr>
                  <w:rFonts w:ascii="Times New Roman" w:hAnsi="Times New Roman"/>
                  <w:sz w:val="24"/>
                  <w:szCs w:val="24"/>
                </w:rPr>
                <w:delText xml:space="preserve">Board of Directors (in the case of a </w:delText>
              </w:r>
              <w:r w:rsidRPr="000C3E25" w:rsidDel="00C65BB2">
                <w:rPr>
                  <w:rFonts w:ascii="Times New Roman" w:hAnsi="Times New Roman"/>
                  <w:kern w:val="0"/>
                  <w:sz w:val="24"/>
                  <w:szCs w:val="24"/>
                </w:rPr>
                <w:delText xml:space="preserve">Scheme set up as </w:delText>
              </w:r>
              <w:r w:rsidRPr="000C3E25" w:rsidDel="00C65BB2">
                <w:rPr>
                  <w:rFonts w:ascii="Times New Roman" w:hAnsi="Times New Roman"/>
                  <w:sz w:val="24"/>
                  <w:szCs w:val="24"/>
                </w:rPr>
                <w:delText xml:space="preserve">an investment company) / General Partner(s) (in the case of a </w:delText>
              </w:r>
              <w:r w:rsidRPr="000C3E25" w:rsidDel="00C65BB2">
                <w:rPr>
                  <w:rFonts w:ascii="Times New Roman" w:hAnsi="Times New Roman"/>
                  <w:kern w:val="0"/>
                  <w:sz w:val="24"/>
                  <w:szCs w:val="24"/>
                </w:rPr>
                <w:delText xml:space="preserve">Scheme set up as a </w:delText>
              </w:r>
              <w:r w:rsidRPr="000C3E25" w:rsidDel="00C65BB2">
                <w:rPr>
                  <w:rFonts w:ascii="Times New Roman" w:hAnsi="Times New Roman"/>
                  <w:sz w:val="24"/>
                  <w:szCs w:val="24"/>
                </w:rPr>
                <w:delText xml:space="preserve">limited partnership)/ Manager (in the case of a Scheme set up as a unit trust or a common contractual fund) </w:delText>
              </w:r>
            </w:del>
            <w:ins w:id="528" w:author="Isabelle Agius" w:date="2016-07-13T14:18:00Z">
              <w:r w:rsidR="00C65BB2">
                <w:rPr>
                  <w:rFonts w:ascii="Times New Roman" w:hAnsi="Times New Roman"/>
                  <w:sz w:val="24"/>
                  <w:szCs w:val="24"/>
                </w:rPr>
                <w:t xml:space="preserve">governing body </w:t>
              </w:r>
            </w:ins>
            <w:r w:rsidRPr="000C3E25">
              <w:rPr>
                <w:rFonts w:ascii="Times New Roman" w:hAnsi="Times New Roman"/>
                <w:sz w:val="24"/>
                <w:szCs w:val="24"/>
              </w:rPr>
              <w:t>of the Scheme prior to issue.</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0C3E25">
            <w:pPr>
              <w:pStyle w:val="BodyTextIndent2"/>
              <w:ind w:left="-17" w:firstLine="0"/>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383178">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Side letters issued by the Scheme should be retained in </w:t>
            </w:r>
            <w:smartTag w:uri="urn:schemas-microsoft-com:office:smarttags" w:element="country-region">
              <w:smartTag w:uri="urn:schemas-microsoft-com:office:smarttags" w:element="place">
                <w:r w:rsidRPr="000C3E25">
                  <w:rPr>
                    <w:rFonts w:ascii="Times New Roman" w:hAnsi="Times New Roman"/>
                    <w:sz w:val="24"/>
                    <w:szCs w:val="24"/>
                  </w:rPr>
                  <w:t>Malta</w:t>
                </w:r>
              </w:smartTag>
            </w:smartTag>
            <w:r w:rsidRPr="000C3E25">
              <w:rPr>
                <w:rFonts w:ascii="Times New Roman" w:hAnsi="Times New Roman"/>
                <w:sz w:val="24"/>
                <w:szCs w:val="24"/>
              </w:rPr>
              <w:t xml:space="preserve"> at the registered office of the Scheme and should be available for inspection by the MFSA during compliance visits.</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C65BB2">
            <w:pPr>
              <w:ind w:left="-17"/>
              <w:rPr>
                <w:b/>
                <w:szCs w:val="24"/>
              </w:rPr>
            </w:pPr>
            <w:r w:rsidRPr="000C3E25">
              <w:rPr>
                <w:b/>
                <w:szCs w:val="24"/>
              </w:rPr>
              <w:t xml:space="preserve">Distributions of </w:t>
            </w:r>
            <w:del w:id="529" w:author="Isabelle Agius" w:date="2016-07-13T14:19:00Z">
              <w:r w:rsidRPr="000C3E25" w:rsidDel="00C65BB2">
                <w:rPr>
                  <w:b/>
                  <w:szCs w:val="24"/>
                </w:rPr>
                <w:delText>I</w:delText>
              </w:r>
            </w:del>
            <w:ins w:id="530" w:author="Isabelle Agius" w:date="2016-07-13T14:19:00Z">
              <w:r w:rsidR="00C65BB2">
                <w:rPr>
                  <w:b/>
                  <w:szCs w:val="24"/>
                </w:rPr>
                <w:t>i</w:t>
              </w:r>
            </w:ins>
            <w:r w:rsidRPr="000C3E25">
              <w:rPr>
                <w:b/>
                <w:szCs w:val="24"/>
              </w:rPr>
              <w:t>ncome</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1D0E1B">
        <w:tc>
          <w:tcPr>
            <w:tcW w:w="8634" w:type="dxa"/>
          </w:tcPr>
          <w:p w:rsidR="008F4DDD" w:rsidRPr="000C3E25" w:rsidRDefault="008F4DDD" w:rsidP="000C3E25">
            <w:pPr>
              <w:ind w:left="-17"/>
              <w:rPr>
                <w:b/>
                <w:szCs w:val="24"/>
              </w:rPr>
            </w:pP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0C3E25" w:rsidRDefault="008F4DDD" w:rsidP="005B2DB5">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The Scheme shall effect any distributions of income in accordance with the provisions of its </w:t>
            </w:r>
            <w:del w:id="531" w:author="Isabelle Agius" w:date="2016-07-13T14:19:00Z">
              <w:r w:rsidRPr="000C3E25" w:rsidDel="00C65BB2">
                <w:rPr>
                  <w:rFonts w:ascii="Times New Roman" w:hAnsi="Times New Roman"/>
                  <w:sz w:val="24"/>
                  <w:szCs w:val="24"/>
                </w:rPr>
                <w:delText xml:space="preserve">Constitutional Documents </w:delText>
              </w:r>
            </w:del>
            <w:ins w:id="532" w:author="Isabelle Agius" w:date="2016-07-13T14:19:00Z">
              <w:r w:rsidR="00C65BB2">
                <w:rPr>
                  <w:rFonts w:ascii="Times New Roman" w:hAnsi="Times New Roman"/>
                  <w:sz w:val="24"/>
                  <w:szCs w:val="24"/>
                </w:rPr>
                <w:t xml:space="preserve">instruments of incorporation </w:t>
              </w:r>
            </w:ins>
            <w:r w:rsidRPr="000C3E25">
              <w:rPr>
                <w:rFonts w:ascii="Times New Roman" w:hAnsi="Times New Roman"/>
                <w:sz w:val="24"/>
                <w:szCs w:val="24"/>
              </w:rPr>
              <w:t xml:space="preserve">and/ or </w:t>
            </w:r>
            <w:del w:id="533" w:author="Isabelle Agius" w:date="2016-07-13T14:19:00Z">
              <w:r w:rsidRPr="000C3E25" w:rsidDel="00C65BB2">
                <w:rPr>
                  <w:rFonts w:ascii="Times New Roman" w:hAnsi="Times New Roman"/>
                  <w:sz w:val="24"/>
                  <w:szCs w:val="24"/>
                </w:rPr>
                <w:delText>O</w:delText>
              </w:r>
            </w:del>
            <w:ins w:id="534" w:author="Isabelle Agius" w:date="2016-07-13T14:19:00Z">
              <w:r w:rsidR="00C65BB2">
                <w:rPr>
                  <w:rFonts w:ascii="Times New Roman" w:hAnsi="Times New Roman"/>
                  <w:sz w:val="24"/>
                  <w:szCs w:val="24"/>
                </w:rPr>
                <w:t>o</w:t>
              </w:r>
            </w:ins>
            <w:r w:rsidRPr="000C3E25">
              <w:rPr>
                <w:rFonts w:ascii="Times New Roman" w:hAnsi="Times New Roman"/>
                <w:sz w:val="24"/>
                <w:szCs w:val="24"/>
              </w:rPr>
              <w:t xml:space="preserve">ffering </w:t>
            </w:r>
            <w:del w:id="535" w:author="Isabelle Agius" w:date="2016-07-13T14:19:00Z">
              <w:r w:rsidRPr="000C3E25" w:rsidDel="00C65BB2">
                <w:rPr>
                  <w:rFonts w:ascii="Times New Roman" w:hAnsi="Times New Roman"/>
                  <w:sz w:val="24"/>
                  <w:szCs w:val="24"/>
                </w:rPr>
                <w:delText>D</w:delText>
              </w:r>
            </w:del>
            <w:ins w:id="536" w:author="Isabelle Agius" w:date="2016-07-13T14:19:00Z">
              <w:r w:rsidR="00C65BB2">
                <w:rPr>
                  <w:rFonts w:ascii="Times New Roman" w:hAnsi="Times New Roman"/>
                  <w:sz w:val="24"/>
                  <w:szCs w:val="24"/>
                </w:rPr>
                <w:t>d</w:t>
              </w:r>
            </w:ins>
            <w:r w:rsidRPr="000C3E25">
              <w:rPr>
                <w:rFonts w:ascii="Times New Roman" w:hAnsi="Times New Roman"/>
                <w:sz w:val="24"/>
                <w:szCs w:val="24"/>
              </w:rPr>
              <w:t xml:space="preserve">ocument. </w:t>
            </w: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0C3E25" w:rsidRDefault="008F4DDD" w:rsidP="000C3E25">
            <w:pPr>
              <w:ind w:left="-17"/>
              <w:rPr>
                <w:b/>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1D0E1B">
        <w:tc>
          <w:tcPr>
            <w:tcW w:w="8634" w:type="dxa"/>
          </w:tcPr>
          <w:p w:rsidR="005B2DB5" w:rsidRPr="00851485" w:rsidRDefault="005B2DB5" w:rsidP="00851485">
            <w:pPr>
              <w:pStyle w:val="BodyTextIndent2"/>
              <w:tabs>
                <w:tab w:val="clear" w:pos="426"/>
                <w:tab w:val="clear" w:pos="1134"/>
              </w:tabs>
              <w:ind w:left="0" w:firstLine="0"/>
              <w:rPr>
                <w:ins w:id="537" w:author="Isabelle Agius" w:date="2016-09-27T13:32:00Z"/>
                <w:b/>
                <w:szCs w:val="24"/>
              </w:rPr>
              <w:pPrChange w:id="538" w:author="Isabelle Agius" w:date="2016-09-27T13:47:00Z">
                <w:pPr>
                  <w:framePr w:hSpace="180" w:wrap="around" w:vAnchor="page" w:hAnchor="margin" w:y="3691"/>
                  <w:ind w:left="-17"/>
                </w:pPr>
              </w:pPrChange>
            </w:pPr>
            <w:bookmarkStart w:id="539" w:name="_GoBack"/>
            <w:ins w:id="540" w:author="Isabelle Agius" w:date="2016-09-27T13:32:00Z">
              <w:r w:rsidRPr="00851485">
                <w:rPr>
                  <w:rFonts w:ascii="Times New Roman" w:hAnsi="Times New Roman"/>
                  <w:b/>
                  <w:sz w:val="24"/>
                  <w:szCs w:val="24"/>
                  <w:rPrChange w:id="541" w:author="Isabelle Agius" w:date="2016-09-27T13:47:00Z">
                    <w:rPr>
                      <w:b/>
                      <w:szCs w:val="24"/>
                    </w:rPr>
                  </w:rPrChange>
                </w:rPr>
                <w:t>Acquisitions in specie</w:t>
              </w:r>
            </w:ins>
          </w:p>
          <w:p w:rsidR="005B2DB5" w:rsidRPr="005B2DB5" w:rsidRDefault="005B2DB5" w:rsidP="00851485">
            <w:pPr>
              <w:pStyle w:val="BodyTextIndent2"/>
              <w:tabs>
                <w:tab w:val="clear" w:pos="426"/>
                <w:tab w:val="clear" w:pos="1134"/>
              </w:tabs>
              <w:ind w:left="692" w:firstLine="0"/>
              <w:rPr>
                <w:ins w:id="542" w:author="Isabelle Agius" w:date="2016-09-27T13:32:00Z"/>
                <w:szCs w:val="24"/>
                <w:rPrChange w:id="543" w:author="Isabelle Agius" w:date="2016-09-27T13:33:00Z">
                  <w:rPr>
                    <w:ins w:id="544" w:author="Isabelle Agius" w:date="2016-09-27T13:32:00Z"/>
                    <w:b/>
                    <w:szCs w:val="24"/>
                  </w:rPr>
                </w:rPrChange>
              </w:rPr>
              <w:pPrChange w:id="545" w:author="Isabelle Agius" w:date="2016-09-27T13:47:00Z">
                <w:pPr>
                  <w:framePr w:hSpace="180" w:wrap="around" w:vAnchor="page" w:hAnchor="margin" w:y="3691"/>
                  <w:ind w:left="-17"/>
                </w:pPr>
              </w:pPrChange>
            </w:pPr>
          </w:p>
          <w:p w:rsidR="005B2DB5" w:rsidRDefault="005B2DB5" w:rsidP="005B2DB5">
            <w:pPr>
              <w:pStyle w:val="BodyTextIndent2"/>
              <w:numPr>
                <w:ilvl w:val="1"/>
                <w:numId w:val="20"/>
              </w:numPr>
              <w:tabs>
                <w:tab w:val="clear" w:pos="426"/>
                <w:tab w:val="clear" w:pos="1134"/>
              </w:tabs>
              <w:ind w:left="692" w:hanging="709"/>
              <w:rPr>
                <w:ins w:id="546" w:author="Isabelle Agius" w:date="2016-09-27T13:32:00Z"/>
                <w:rFonts w:ascii="Times New Roman" w:hAnsi="Times New Roman"/>
                <w:sz w:val="24"/>
                <w:szCs w:val="24"/>
              </w:rPr>
            </w:pPr>
            <w:ins w:id="547" w:author="Isabelle Agius" w:date="2016-09-27T13:32:00Z">
              <w:r>
                <w:rPr>
                  <w:rFonts w:ascii="Times New Roman" w:hAnsi="Times New Roman"/>
                  <w:sz w:val="24"/>
                  <w:szCs w:val="24"/>
                </w:rPr>
                <w:t>The scheme shall issue units/shares for a consideration other than cash in accordance with the provisions of its instruments of incorporation and the provisions of the offering memorandum.</w:t>
              </w:r>
            </w:ins>
          </w:p>
          <w:p w:rsidR="005B2DB5" w:rsidRDefault="005B2DB5" w:rsidP="00851485">
            <w:pPr>
              <w:pStyle w:val="BodyTextIndent2"/>
              <w:tabs>
                <w:tab w:val="clear" w:pos="426"/>
                <w:tab w:val="clear" w:pos="1134"/>
              </w:tabs>
              <w:ind w:left="-17" w:firstLine="0"/>
              <w:rPr>
                <w:ins w:id="548" w:author="Isabelle Agius" w:date="2016-09-27T13:47:00Z"/>
                <w:rFonts w:ascii="Times New Roman" w:hAnsi="Times New Roman"/>
                <w:sz w:val="24"/>
                <w:szCs w:val="24"/>
              </w:rPr>
              <w:pPrChange w:id="549" w:author="Isabelle Agius" w:date="2016-09-27T13:47:00Z">
                <w:pPr>
                  <w:pStyle w:val="BodyTextIndent2"/>
                  <w:framePr w:hSpace="180" w:wrap="around" w:vAnchor="page" w:hAnchor="margin" w:y="3691"/>
                  <w:numPr>
                    <w:ilvl w:val="1"/>
                    <w:numId w:val="20"/>
                  </w:numPr>
                  <w:tabs>
                    <w:tab w:val="clear" w:pos="426"/>
                    <w:tab w:val="clear" w:pos="1134"/>
                  </w:tabs>
                  <w:ind w:left="360" w:hanging="360"/>
                </w:pPr>
              </w:pPrChange>
            </w:pPr>
          </w:p>
          <w:p w:rsidR="00851485" w:rsidRPr="00043EF5" w:rsidRDefault="00851485" w:rsidP="00851485">
            <w:pPr>
              <w:pStyle w:val="BodyTextIndent2"/>
              <w:numPr>
                <w:ilvl w:val="1"/>
                <w:numId w:val="20"/>
              </w:numPr>
              <w:tabs>
                <w:tab w:val="clear" w:pos="426"/>
                <w:tab w:val="clear" w:pos="1134"/>
              </w:tabs>
              <w:ind w:left="692" w:hanging="709"/>
              <w:rPr>
                <w:ins w:id="550" w:author="Isabelle Agius" w:date="2016-09-27T13:48:00Z"/>
                <w:rFonts w:ascii="Times New Roman" w:hAnsi="Times New Roman"/>
                <w:sz w:val="24"/>
                <w:szCs w:val="24"/>
              </w:rPr>
              <w:pPrChange w:id="551" w:author="Isabelle Agius" w:date="2016-09-27T13:48:00Z">
                <w:pPr>
                  <w:pStyle w:val="ListParagraph"/>
                  <w:numPr>
                    <w:ilvl w:val="1"/>
                    <w:numId w:val="52"/>
                  </w:numPr>
                  <w:tabs>
                    <w:tab w:val="left" w:pos="851"/>
                  </w:tabs>
                  <w:ind w:left="1500" w:hanging="420"/>
                  <w:jc w:val="both"/>
                </w:pPr>
              </w:pPrChange>
            </w:pPr>
            <w:ins w:id="552" w:author="Isabelle Agius" w:date="2016-09-27T13:48:00Z">
              <w:r w:rsidRPr="00043EF5">
                <w:rPr>
                  <w:rFonts w:ascii="Times New Roman" w:hAnsi="Times New Roman"/>
                  <w:sz w:val="24"/>
                  <w:szCs w:val="24"/>
                </w:rPr>
                <w:t xml:space="preserve">A report on any consideration other than cash shall be drawn up by a valuer which </w:t>
              </w:r>
              <w:r>
                <w:rPr>
                  <w:rFonts w:ascii="Times New Roman" w:hAnsi="Times New Roman"/>
                  <w:sz w:val="24"/>
                  <w:szCs w:val="24"/>
                </w:rPr>
                <w:t>shall satisfy</w:t>
              </w:r>
              <w:r w:rsidRPr="00043EF5">
                <w:rPr>
                  <w:rFonts w:ascii="Times New Roman" w:hAnsi="Times New Roman"/>
                  <w:sz w:val="24"/>
                  <w:szCs w:val="24"/>
                </w:rPr>
                <w:t xml:space="preserve"> the following criteria:</w:t>
              </w:r>
            </w:ins>
          </w:p>
          <w:p w:rsidR="00851485" w:rsidRPr="00043EF5" w:rsidRDefault="00851485" w:rsidP="00851485">
            <w:pPr>
              <w:pStyle w:val="ListParagraph"/>
              <w:numPr>
                <w:ilvl w:val="1"/>
                <w:numId w:val="51"/>
              </w:numPr>
              <w:tabs>
                <w:tab w:val="left" w:pos="1418"/>
              </w:tabs>
              <w:ind w:left="1418" w:hanging="567"/>
              <w:jc w:val="both"/>
              <w:rPr>
                <w:ins w:id="553" w:author="Isabelle Agius" w:date="2016-09-27T13:48:00Z"/>
              </w:rPr>
            </w:pPr>
            <w:ins w:id="554" w:author="Isabelle Agius" w:date="2016-09-27T13:48:00Z">
              <w:r w:rsidRPr="00043EF5">
                <w:t>the valuer needs to be independent of the scheme, its officials or any other service providers of the scheme;</w:t>
              </w:r>
            </w:ins>
          </w:p>
          <w:p w:rsidR="00851485" w:rsidRPr="00043EF5" w:rsidRDefault="00851485" w:rsidP="00851485">
            <w:pPr>
              <w:pStyle w:val="ListParagraph"/>
              <w:numPr>
                <w:ilvl w:val="1"/>
                <w:numId w:val="51"/>
              </w:numPr>
              <w:tabs>
                <w:tab w:val="left" w:pos="1418"/>
              </w:tabs>
              <w:ind w:left="1418" w:hanging="567"/>
              <w:jc w:val="both"/>
              <w:rPr>
                <w:ins w:id="555" w:author="Isabelle Agius" w:date="2016-09-27T13:48:00Z"/>
              </w:rPr>
            </w:pPr>
            <w:ins w:id="556" w:author="Isabelle Agius" w:date="2016-09-27T13:48:00Z">
              <w:r w:rsidRPr="00043EF5">
                <w:t>the valuer needs to be of good standing with recognised and relevant qualifications and an authorised member of a Recognised Professional Body in the jurisdiction of the assets;</w:t>
              </w:r>
            </w:ins>
          </w:p>
          <w:p w:rsidR="00851485" w:rsidRPr="00043EF5" w:rsidRDefault="00851485" w:rsidP="00851485">
            <w:pPr>
              <w:pStyle w:val="ListParagraph"/>
              <w:numPr>
                <w:ilvl w:val="1"/>
                <w:numId w:val="51"/>
              </w:numPr>
              <w:tabs>
                <w:tab w:val="left" w:pos="1418"/>
              </w:tabs>
              <w:ind w:left="1418" w:hanging="567"/>
              <w:jc w:val="both"/>
              <w:rPr>
                <w:ins w:id="557" w:author="Isabelle Agius" w:date="2016-09-27T13:48:00Z"/>
              </w:rPr>
            </w:pPr>
            <w:proofErr w:type="gramStart"/>
            <w:ins w:id="558" w:author="Isabelle Agius" w:date="2016-09-27T13:48:00Z">
              <w:r>
                <w:t>the</w:t>
              </w:r>
              <w:proofErr w:type="gramEnd"/>
              <w:r>
                <w:t xml:space="preserve"> valuer </w:t>
              </w:r>
              <w:r w:rsidRPr="00043EF5">
                <w:t>shall be appointed by the Directors of the scheme subject to the approval of the appointment by the auditors of the scheme.</w:t>
              </w:r>
            </w:ins>
          </w:p>
          <w:p w:rsidR="00851485" w:rsidRDefault="00851485" w:rsidP="00851485">
            <w:pPr>
              <w:pStyle w:val="ListParagraph"/>
              <w:rPr>
                <w:ins w:id="559" w:author="Isabelle Agius" w:date="2016-09-27T13:48:00Z"/>
                <w:b/>
                <w:bCs/>
                <w:i/>
                <w:iCs/>
              </w:rPr>
            </w:pPr>
          </w:p>
          <w:p w:rsidR="00851485" w:rsidRPr="00043EF5" w:rsidRDefault="00851485" w:rsidP="00851485">
            <w:pPr>
              <w:pStyle w:val="BodyTextIndent2"/>
              <w:numPr>
                <w:ilvl w:val="1"/>
                <w:numId w:val="20"/>
              </w:numPr>
              <w:tabs>
                <w:tab w:val="clear" w:pos="426"/>
                <w:tab w:val="clear" w:pos="1134"/>
              </w:tabs>
              <w:ind w:left="692" w:hanging="709"/>
              <w:rPr>
                <w:ins w:id="560" w:author="Isabelle Agius" w:date="2016-09-27T13:48:00Z"/>
                <w:rFonts w:ascii="Times New Roman" w:hAnsi="Times New Roman"/>
                <w:sz w:val="24"/>
                <w:szCs w:val="24"/>
              </w:rPr>
            </w:pPr>
            <w:ins w:id="561" w:author="Isabelle Agius" w:date="2016-09-27T13:48:00Z">
              <w:r w:rsidRPr="00043EF5">
                <w:rPr>
                  <w:rFonts w:ascii="Times New Roman" w:hAnsi="Times New Roman"/>
                  <w:sz w:val="24"/>
                  <w:szCs w:val="24"/>
                </w:rPr>
                <w:t xml:space="preserve">The report drawn up in accordance with Rule </w:t>
              </w:r>
            </w:ins>
            <w:ins w:id="562" w:author="Isabelle Agius" w:date="2016-09-27T13:51:00Z">
              <w:r>
                <w:rPr>
                  <w:rFonts w:ascii="Times New Roman" w:hAnsi="Times New Roman"/>
                  <w:sz w:val="24"/>
                  <w:szCs w:val="24"/>
                </w:rPr>
                <w:t>1.88</w:t>
              </w:r>
            </w:ins>
            <w:ins w:id="563" w:author="Isabelle Agius" w:date="2016-09-27T13:48:00Z">
              <w:r w:rsidRPr="00043EF5">
                <w:rPr>
                  <w:rFonts w:ascii="Times New Roman" w:hAnsi="Times New Roman"/>
                  <w:sz w:val="24"/>
                  <w:szCs w:val="24"/>
                </w:rPr>
                <w:t xml:space="preserve"> shall include:</w:t>
              </w:r>
            </w:ins>
          </w:p>
          <w:p w:rsidR="00851485" w:rsidRPr="00043EF5" w:rsidRDefault="00851485" w:rsidP="00851485">
            <w:pPr>
              <w:pStyle w:val="ListParagraph"/>
              <w:numPr>
                <w:ilvl w:val="0"/>
                <w:numId w:val="53"/>
              </w:numPr>
              <w:tabs>
                <w:tab w:val="left" w:pos="1418"/>
              </w:tabs>
              <w:ind w:left="1418" w:hanging="567"/>
              <w:jc w:val="both"/>
              <w:rPr>
                <w:ins w:id="564" w:author="Isabelle Agius" w:date="2016-09-27T13:48:00Z"/>
              </w:rPr>
            </w:pPr>
            <w:ins w:id="565" w:author="Isabelle Agius" w:date="2016-09-27T13:48:00Z">
              <w:r w:rsidRPr="00043EF5">
                <w:t>a description of each of the assets comprising the consideration;</w:t>
              </w:r>
            </w:ins>
          </w:p>
          <w:p w:rsidR="00851485" w:rsidRPr="00043EF5" w:rsidRDefault="00851485" w:rsidP="00851485">
            <w:pPr>
              <w:pStyle w:val="ListParagraph"/>
              <w:numPr>
                <w:ilvl w:val="0"/>
                <w:numId w:val="53"/>
              </w:numPr>
              <w:tabs>
                <w:tab w:val="left" w:pos="1418"/>
              </w:tabs>
              <w:ind w:left="1418" w:hanging="567"/>
              <w:jc w:val="both"/>
              <w:rPr>
                <w:ins w:id="566" w:author="Isabelle Agius" w:date="2016-09-27T13:48:00Z"/>
              </w:rPr>
            </w:pPr>
            <w:ins w:id="567" w:author="Isabelle Agius" w:date="2016-09-27T13:48:00Z">
              <w:r w:rsidRPr="00043EF5">
                <w:lastRenderedPageBreak/>
                <w:t>the value of each asset and a description of the method of valuation used;</w:t>
              </w:r>
            </w:ins>
          </w:p>
          <w:p w:rsidR="00851485" w:rsidRPr="00043EF5" w:rsidRDefault="00851485" w:rsidP="00851485">
            <w:pPr>
              <w:pStyle w:val="ListParagraph"/>
              <w:numPr>
                <w:ilvl w:val="0"/>
                <w:numId w:val="53"/>
              </w:numPr>
              <w:tabs>
                <w:tab w:val="left" w:pos="1418"/>
              </w:tabs>
              <w:ind w:left="1418" w:hanging="567"/>
              <w:jc w:val="both"/>
              <w:rPr>
                <w:ins w:id="568" w:author="Isabelle Agius" w:date="2016-09-27T13:48:00Z"/>
              </w:rPr>
            </w:pPr>
            <w:proofErr w:type="gramStart"/>
            <w:ins w:id="569" w:author="Isabelle Agius" w:date="2016-09-27T13:48:00Z">
              <w:r w:rsidRPr="00043EF5">
                <w:t>a</w:t>
              </w:r>
              <w:proofErr w:type="gramEnd"/>
              <w:r w:rsidRPr="00043EF5">
                <w:t xml:space="preserve"> confirmation that the value of the consideration is at least equal to the net asset value of the shares to be issued in return for such consideration. </w:t>
              </w:r>
            </w:ins>
          </w:p>
          <w:p w:rsidR="00851485" w:rsidRDefault="00851485" w:rsidP="00851485">
            <w:pPr>
              <w:pStyle w:val="ListParagraph"/>
              <w:ind w:left="1276"/>
              <w:rPr>
                <w:ins w:id="570" w:author="Isabelle Agius" w:date="2016-09-27T13:48:00Z"/>
              </w:rPr>
            </w:pPr>
          </w:p>
          <w:p w:rsidR="00851485" w:rsidRPr="00043EF5" w:rsidRDefault="00851485" w:rsidP="00851485">
            <w:pPr>
              <w:pStyle w:val="BodyTextIndent2"/>
              <w:numPr>
                <w:ilvl w:val="1"/>
                <w:numId w:val="20"/>
              </w:numPr>
              <w:tabs>
                <w:tab w:val="clear" w:pos="426"/>
                <w:tab w:val="clear" w:pos="1134"/>
              </w:tabs>
              <w:ind w:left="692" w:hanging="709"/>
              <w:rPr>
                <w:ins w:id="571" w:author="Isabelle Agius" w:date="2016-09-27T13:48:00Z"/>
                <w:rFonts w:ascii="Times New Roman" w:hAnsi="Times New Roman"/>
                <w:sz w:val="24"/>
                <w:szCs w:val="24"/>
              </w:rPr>
            </w:pPr>
            <w:ins w:id="572" w:author="Isabelle Agius" w:date="2016-09-27T13:48:00Z">
              <w:r w:rsidRPr="00043EF5">
                <w:rPr>
                  <w:rFonts w:ascii="Times New Roman" w:hAnsi="Times New Roman"/>
                  <w:sz w:val="24"/>
                  <w:szCs w:val="24"/>
                </w:rPr>
                <w:t>The report shall be held in Malta at the registered office of the scheme and shall be made available to the MFSA for inspection during the compliance visits.</w:t>
              </w:r>
            </w:ins>
          </w:p>
          <w:p w:rsidR="00851485" w:rsidRDefault="00851485" w:rsidP="00851485">
            <w:pPr>
              <w:pStyle w:val="ListParagraph"/>
              <w:tabs>
                <w:tab w:val="left" w:pos="851"/>
              </w:tabs>
              <w:ind w:left="851"/>
              <w:jc w:val="both"/>
              <w:rPr>
                <w:ins w:id="573" w:author="Isabelle Agius" w:date="2016-09-27T13:48:00Z"/>
              </w:rPr>
            </w:pPr>
          </w:p>
          <w:p w:rsidR="00851485" w:rsidRPr="00043EF5" w:rsidRDefault="00851485" w:rsidP="00851485">
            <w:pPr>
              <w:pStyle w:val="BodyTextIndent2"/>
              <w:numPr>
                <w:ilvl w:val="1"/>
                <w:numId w:val="20"/>
              </w:numPr>
              <w:tabs>
                <w:tab w:val="clear" w:pos="426"/>
                <w:tab w:val="clear" w:pos="1134"/>
              </w:tabs>
              <w:ind w:left="692" w:hanging="709"/>
              <w:rPr>
                <w:ins w:id="574" w:author="Isabelle Agius" w:date="2016-09-27T13:48:00Z"/>
                <w:rFonts w:ascii="Times New Roman" w:hAnsi="Times New Roman"/>
                <w:sz w:val="24"/>
                <w:szCs w:val="24"/>
              </w:rPr>
            </w:pPr>
            <w:ins w:id="575" w:author="Isabelle Agius" w:date="2016-09-27T13:48:00Z">
              <w:r w:rsidRPr="00043EF5">
                <w:rPr>
                  <w:rFonts w:ascii="Times New Roman" w:hAnsi="Times New Roman"/>
                  <w:sz w:val="24"/>
                  <w:szCs w:val="24"/>
                </w:rPr>
                <w:t>Shares on the scheme shall only be used (in favour of the investor) once the assets referred to in the valuer’s report have been transferred in favour of the scheme to the satisfaction of the depositary</w:t>
              </w:r>
              <w:r>
                <w:rPr>
                  <w:rFonts w:ascii="Times New Roman" w:hAnsi="Times New Roman"/>
                  <w:sz w:val="24"/>
                  <w:szCs w:val="24"/>
                </w:rPr>
                <w:t xml:space="preserve"> and/or prime broker.</w:t>
              </w:r>
            </w:ins>
          </w:p>
          <w:p w:rsidR="00851485" w:rsidRDefault="00851485" w:rsidP="00851485">
            <w:pPr>
              <w:tabs>
                <w:tab w:val="left" w:pos="851"/>
              </w:tabs>
              <w:rPr>
                <w:ins w:id="576" w:author="Isabelle Agius" w:date="2016-09-27T13:48:00Z"/>
                <w:szCs w:val="24"/>
              </w:rPr>
            </w:pPr>
          </w:p>
          <w:p w:rsidR="00851485" w:rsidRPr="00E65362" w:rsidRDefault="00851485" w:rsidP="00851485">
            <w:pPr>
              <w:tabs>
                <w:tab w:val="left" w:pos="851"/>
              </w:tabs>
              <w:rPr>
                <w:ins w:id="577" w:author="Isabelle Agius" w:date="2016-09-27T13:48:00Z"/>
                <w:b/>
                <w:szCs w:val="24"/>
              </w:rPr>
            </w:pPr>
            <w:ins w:id="578" w:author="Isabelle Agius" w:date="2016-09-27T13:51:00Z">
              <w:r>
                <w:rPr>
                  <w:b/>
                  <w:szCs w:val="24"/>
                </w:rPr>
                <w:t>F</w:t>
              </w:r>
            </w:ins>
            <w:ins w:id="579" w:author="Isabelle Agius" w:date="2016-09-27T13:48:00Z">
              <w:r w:rsidRPr="00E65362">
                <w:rPr>
                  <w:b/>
                  <w:szCs w:val="24"/>
                </w:rPr>
                <w:t>inancing of SPVs</w:t>
              </w:r>
            </w:ins>
          </w:p>
          <w:p w:rsidR="00851485" w:rsidRDefault="00851485" w:rsidP="00851485">
            <w:pPr>
              <w:tabs>
                <w:tab w:val="left" w:pos="851"/>
              </w:tabs>
              <w:rPr>
                <w:ins w:id="580" w:author="Isabelle Agius" w:date="2016-09-27T13:48:00Z"/>
                <w:szCs w:val="24"/>
              </w:rPr>
            </w:pPr>
          </w:p>
          <w:p w:rsidR="00851485" w:rsidRDefault="00851485" w:rsidP="00851485">
            <w:pPr>
              <w:pStyle w:val="BodyTextIndent2"/>
              <w:numPr>
                <w:ilvl w:val="1"/>
                <w:numId w:val="20"/>
              </w:numPr>
              <w:tabs>
                <w:tab w:val="clear" w:pos="426"/>
                <w:tab w:val="clear" w:pos="1134"/>
              </w:tabs>
              <w:ind w:left="692" w:hanging="709"/>
              <w:rPr>
                <w:ins w:id="581" w:author="Isabelle Agius" w:date="2016-09-27T13:48:00Z"/>
                <w:rFonts w:ascii="Times New Roman" w:hAnsi="Times New Roman"/>
                <w:sz w:val="24"/>
                <w:szCs w:val="24"/>
              </w:rPr>
            </w:pPr>
            <w:ins w:id="582" w:author="Isabelle Agius" w:date="2016-09-27T13:48:00Z">
              <w:r>
                <w:rPr>
                  <w:rFonts w:ascii="Times New Roman" w:hAnsi="Times New Roman"/>
                  <w:sz w:val="24"/>
                  <w:szCs w:val="24"/>
                </w:rPr>
                <w:t>Where a sub-fund proposes to invest through the use of SPVs and thus the scheme will grant any form of financing to the SPV, the terms of the loan facility arrangements between the scheme and the SPV shall inter alia provide:</w:t>
              </w:r>
            </w:ins>
          </w:p>
          <w:p w:rsidR="00851485" w:rsidRDefault="00851485" w:rsidP="00851485">
            <w:pPr>
              <w:pStyle w:val="ListParagraph"/>
              <w:tabs>
                <w:tab w:val="left" w:pos="851"/>
              </w:tabs>
              <w:ind w:left="851"/>
              <w:jc w:val="both"/>
              <w:rPr>
                <w:ins w:id="583" w:author="Isabelle Agius" w:date="2016-09-27T13:48:00Z"/>
              </w:rPr>
            </w:pPr>
          </w:p>
          <w:p w:rsidR="00851485" w:rsidRPr="00E65362" w:rsidRDefault="00851485" w:rsidP="00851485">
            <w:pPr>
              <w:pStyle w:val="ListParagraph"/>
              <w:numPr>
                <w:ilvl w:val="0"/>
                <w:numId w:val="55"/>
              </w:numPr>
              <w:tabs>
                <w:tab w:val="left" w:pos="1418"/>
              </w:tabs>
              <w:ind w:left="1418" w:hanging="567"/>
              <w:jc w:val="both"/>
              <w:rPr>
                <w:ins w:id="584" w:author="Isabelle Agius" w:date="2016-09-27T13:48:00Z"/>
              </w:rPr>
            </w:pPr>
            <w:ins w:id="585" w:author="Isabelle Agius" w:date="2016-09-27T13:48:00Z">
              <w:r>
                <w:rPr>
                  <w:sz w:val="23"/>
                  <w:szCs w:val="23"/>
                </w:rPr>
                <w:t xml:space="preserve">that </w:t>
              </w:r>
              <w:r w:rsidRPr="00E65362">
                <w:rPr>
                  <w:sz w:val="23"/>
                  <w:szCs w:val="23"/>
                </w:rPr>
                <w:t xml:space="preserve">the scheme should not be obliged to honour any request for lending made by the SPV in the case where the </w:t>
              </w:r>
              <w:r>
                <w:rPr>
                  <w:sz w:val="23"/>
                  <w:szCs w:val="23"/>
                </w:rPr>
                <w:t>s</w:t>
              </w:r>
              <w:r w:rsidRPr="00E65362">
                <w:rPr>
                  <w:sz w:val="23"/>
                  <w:szCs w:val="23"/>
                </w:rPr>
                <w:t>cheme does not have sufficient liquid assets (such as cash/ deposits) or if the Scheme deems it prudent to retain such assets to finance other investments of the fund or to keep such assets as reserves for any (current/ future) contingent liability;</w:t>
              </w:r>
            </w:ins>
          </w:p>
          <w:p w:rsidR="00851485" w:rsidRPr="00E65362" w:rsidRDefault="00851485" w:rsidP="00851485">
            <w:pPr>
              <w:pStyle w:val="ListParagraph"/>
              <w:numPr>
                <w:ilvl w:val="0"/>
                <w:numId w:val="55"/>
              </w:numPr>
              <w:tabs>
                <w:tab w:val="left" w:pos="1418"/>
              </w:tabs>
              <w:ind w:left="1418" w:hanging="567"/>
              <w:jc w:val="both"/>
              <w:rPr>
                <w:ins w:id="586" w:author="Isabelle Agius" w:date="2016-09-27T13:48:00Z"/>
                <w:sz w:val="23"/>
                <w:szCs w:val="23"/>
              </w:rPr>
            </w:pPr>
            <w:ins w:id="587" w:author="Isabelle Agius" w:date="2016-09-27T13:48:00Z">
              <w:r>
                <w:rPr>
                  <w:sz w:val="23"/>
                  <w:szCs w:val="23"/>
                </w:rPr>
                <w:t xml:space="preserve">that </w:t>
              </w:r>
              <w:r w:rsidRPr="00E65362">
                <w:rPr>
                  <w:sz w:val="23"/>
                  <w:szCs w:val="23"/>
                </w:rPr>
                <w:t xml:space="preserve">any amount borrowed by the SPV will be repayable on or within a short period of time following any request in this regard by the </w:t>
              </w:r>
              <w:r>
                <w:rPr>
                  <w:sz w:val="23"/>
                  <w:szCs w:val="23"/>
                </w:rPr>
                <w:t>s</w:t>
              </w:r>
              <w:r w:rsidRPr="00E65362">
                <w:rPr>
                  <w:sz w:val="23"/>
                  <w:szCs w:val="23"/>
                </w:rPr>
                <w:t xml:space="preserve">cheme in order to ensure the liquidity of the </w:t>
              </w:r>
              <w:r>
                <w:rPr>
                  <w:sz w:val="23"/>
                  <w:szCs w:val="23"/>
                </w:rPr>
                <w:t>scheme and allow the s</w:t>
              </w:r>
              <w:r w:rsidRPr="00E65362">
                <w:rPr>
                  <w:sz w:val="23"/>
                  <w:szCs w:val="23"/>
                </w:rPr>
                <w:t xml:space="preserve">cheme to satisfy redemption requests by shareholders in the case where these cannot be satisfied from </w:t>
              </w:r>
              <w:r>
                <w:rPr>
                  <w:sz w:val="23"/>
                  <w:szCs w:val="23"/>
                </w:rPr>
                <w:t>liquid assets available to the s</w:t>
              </w:r>
              <w:r w:rsidRPr="00E65362">
                <w:rPr>
                  <w:sz w:val="23"/>
                  <w:szCs w:val="23"/>
                </w:rPr>
                <w:t>cheme; and</w:t>
              </w:r>
            </w:ins>
          </w:p>
          <w:p w:rsidR="00851485" w:rsidRPr="00E65362" w:rsidRDefault="00851485" w:rsidP="00851485">
            <w:pPr>
              <w:pStyle w:val="ListParagraph"/>
              <w:numPr>
                <w:ilvl w:val="0"/>
                <w:numId w:val="55"/>
              </w:numPr>
              <w:tabs>
                <w:tab w:val="left" w:pos="1418"/>
              </w:tabs>
              <w:ind w:left="1418" w:hanging="567"/>
              <w:jc w:val="both"/>
              <w:rPr>
                <w:ins w:id="588" w:author="Isabelle Agius" w:date="2016-09-27T13:48:00Z"/>
                <w:sz w:val="23"/>
                <w:szCs w:val="23"/>
              </w:rPr>
            </w:pPr>
            <w:ins w:id="589" w:author="Isabelle Agius" w:date="2016-09-27T13:48:00Z">
              <w:r>
                <w:rPr>
                  <w:sz w:val="23"/>
                  <w:szCs w:val="23"/>
                </w:rPr>
                <w:t xml:space="preserve">that </w:t>
              </w:r>
              <w:r w:rsidRPr="00E65362">
                <w:rPr>
                  <w:sz w:val="23"/>
                  <w:szCs w:val="23"/>
                </w:rPr>
                <w:t xml:space="preserve">the proceeds of any loan made to the SPV shall be used by the SPV solely to finance the acquisition of the asset which shall always reflect and be in line with the objectives and policies of the fund; and </w:t>
              </w:r>
            </w:ins>
          </w:p>
          <w:p w:rsidR="00851485" w:rsidRPr="00E65362" w:rsidRDefault="00851485" w:rsidP="00851485">
            <w:pPr>
              <w:pStyle w:val="ListParagraph"/>
              <w:numPr>
                <w:ilvl w:val="0"/>
                <w:numId w:val="55"/>
              </w:numPr>
              <w:tabs>
                <w:tab w:val="left" w:pos="1418"/>
              </w:tabs>
              <w:ind w:left="1418" w:hanging="567"/>
              <w:jc w:val="both"/>
              <w:rPr>
                <w:ins w:id="590" w:author="Isabelle Agius" w:date="2016-09-27T13:48:00Z"/>
                <w:sz w:val="23"/>
                <w:szCs w:val="23"/>
              </w:rPr>
            </w:pPr>
            <w:proofErr w:type="gramStart"/>
            <w:ins w:id="591" w:author="Isabelle Agius" w:date="2016-09-27T13:48:00Z">
              <w:r w:rsidRPr="00E65362">
                <w:rPr>
                  <w:sz w:val="23"/>
                  <w:szCs w:val="23"/>
                </w:rPr>
                <w:t>for</w:t>
              </w:r>
              <w:proofErr w:type="gramEnd"/>
              <w:r w:rsidRPr="00E65362">
                <w:rPr>
                  <w:sz w:val="23"/>
                  <w:szCs w:val="23"/>
                </w:rPr>
                <w:t xml:space="preserve"> any other safegu</w:t>
              </w:r>
              <w:r>
                <w:rPr>
                  <w:sz w:val="23"/>
                  <w:szCs w:val="23"/>
                </w:rPr>
                <w:t>ards deemed appropriate by the d</w:t>
              </w:r>
              <w:r w:rsidRPr="00E65362">
                <w:rPr>
                  <w:sz w:val="23"/>
                  <w:szCs w:val="23"/>
                </w:rPr>
                <w:t>irectors of the Scheme.</w:t>
              </w:r>
            </w:ins>
          </w:p>
          <w:p w:rsidR="00851485" w:rsidRPr="00E65362" w:rsidRDefault="00851485" w:rsidP="00851485">
            <w:pPr>
              <w:tabs>
                <w:tab w:val="num" w:pos="360"/>
              </w:tabs>
              <w:rPr>
                <w:ins w:id="592" w:author="Isabelle Agius" w:date="2016-09-27T13:48:00Z"/>
                <w:color w:val="FF0000"/>
                <w:sz w:val="23"/>
                <w:szCs w:val="23"/>
              </w:rPr>
            </w:pPr>
          </w:p>
          <w:p w:rsidR="00851485" w:rsidRPr="00E65362" w:rsidRDefault="00851485" w:rsidP="00851485">
            <w:pPr>
              <w:pStyle w:val="BodyTextIndent2"/>
              <w:numPr>
                <w:ilvl w:val="1"/>
                <w:numId w:val="20"/>
              </w:numPr>
              <w:tabs>
                <w:tab w:val="clear" w:pos="426"/>
                <w:tab w:val="clear" w:pos="1134"/>
              </w:tabs>
              <w:ind w:left="692" w:hanging="709"/>
              <w:rPr>
                <w:ins w:id="593" w:author="Isabelle Agius" w:date="2016-09-27T13:48:00Z"/>
                <w:rFonts w:ascii="Times New Roman" w:hAnsi="Times New Roman"/>
                <w:sz w:val="23"/>
                <w:szCs w:val="23"/>
              </w:rPr>
            </w:pPr>
            <w:ins w:id="594" w:author="Isabelle Agius" w:date="2016-09-27T13:48:00Z">
              <w:r>
                <w:rPr>
                  <w:rFonts w:ascii="Times New Roman" w:hAnsi="Times New Roman"/>
                  <w:sz w:val="24"/>
                  <w:szCs w:val="24"/>
                </w:rPr>
                <w:t xml:space="preserve">The scheme shall make available to the MFSA </w:t>
              </w:r>
              <w:r w:rsidRPr="00E65362">
                <w:rPr>
                  <w:rFonts w:ascii="Times New Roman" w:hAnsi="Times New Roman"/>
                  <w:sz w:val="23"/>
                  <w:szCs w:val="23"/>
                </w:rPr>
                <w:t>for inspection during compliance visits</w:t>
              </w:r>
              <w:r>
                <w:rPr>
                  <w:rFonts w:ascii="Times New Roman" w:hAnsi="Times New Roman"/>
                  <w:sz w:val="24"/>
                  <w:szCs w:val="24"/>
                </w:rPr>
                <w:t xml:space="preserve"> t</w:t>
              </w:r>
              <w:r w:rsidRPr="00E65362">
                <w:rPr>
                  <w:rFonts w:ascii="Times New Roman" w:hAnsi="Times New Roman"/>
                  <w:sz w:val="23"/>
                  <w:szCs w:val="23"/>
                </w:rPr>
                <w:t>he foll</w:t>
              </w:r>
              <w:r>
                <w:rPr>
                  <w:rFonts w:ascii="Times New Roman" w:hAnsi="Times New Roman"/>
                  <w:sz w:val="23"/>
                  <w:szCs w:val="23"/>
                </w:rPr>
                <w:t xml:space="preserve">owing documentation: </w:t>
              </w:r>
            </w:ins>
          </w:p>
          <w:p w:rsidR="00851485" w:rsidRPr="00E65362" w:rsidRDefault="00851485" w:rsidP="00851485">
            <w:pPr>
              <w:numPr>
                <w:ilvl w:val="1"/>
                <w:numId w:val="54"/>
              </w:numPr>
              <w:tabs>
                <w:tab w:val="clear" w:pos="1364"/>
                <w:tab w:val="num" w:pos="1418"/>
              </w:tabs>
              <w:ind w:left="1418" w:hanging="567"/>
              <w:rPr>
                <w:ins w:id="595" w:author="Isabelle Agius" w:date="2016-09-27T13:48:00Z"/>
                <w:sz w:val="23"/>
                <w:szCs w:val="23"/>
              </w:rPr>
            </w:pPr>
            <w:ins w:id="596" w:author="Isabelle Agius" w:date="2016-09-27T13:48:00Z">
              <w:r w:rsidRPr="00E65362">
                <w:rPr>
                  <w:sz w:val="23"/>
                  <w:szCs w:val="23"/>
                </w:rPr>
                <w:t xml:space="preserve">registration certificates and other registration documents of any underlying SPV, including full details of the relevant shareholders and directors (where applicable); and </w:t>
              </w:r>
            </w:ins>
          </w:p>
          <w:p w:rsidR="00851485" w:rsidRPr="00E65362" w:rsidRDefault="00851485" w:rsidP="00851485">
            <w:pPr>
              <w:numPr>
                <w:ilvl w:val="1"/>
                <w:numId w:val="54"/>
              </w:numPr>
              <w:tabs>
                <w:tab w:val="clear" w:pos="1364"/>
                <w:tab w:val="num" w:pos="1418"/>
              </w:tabs>
              <w:ind w:left="1418" w:hanging="567"/>
              <w:rPr>
                <w:ins w:id="597" w:author="Isabelle Agius" w:date="2016-09-27T13:48:00Z"/>
                <w:sz w:val="23"/>
                <w:szCs w:val="23"/>
              </w:rPr>
            </w:pPr>
            <w:proofErr w:type="gramStart"/>
            <w:ins w:id="598" w:author="Isabelle Agius" w:date="2016-09-27T13:48:00Z">
              <w:r w:rsidRPr="00E65362">
                <w:rPr>
                  <w:sz w:val="23"/>
                  <w:szCs w:val="23"/>
                </w:rPr>
                <w:t>audited</w:t>
              </w:r>
              <w:proofErr w:type="gramEnd"/>
              <w:r w:rsidRPr="00E65362">
                <w:rPr>
                  <w:sz w:val="23"/>
                  <w:szCs w:val="23"/>
                </w:rPr>
                <w:t xml:space="preserve"> financial statements of any underlying SPV (where applicable). </w:t>
              </w:r>
            </w:ins>
          </w:p>
          <w:p w:rsidR="00851485" w:rsidRDefault="00851485" w:rsidP="00851485">
            <w:pPr>
              <w:pStyle w:val="ListParagraph"/>
              <w:tabs>
                <w:tab w:val="left" w:pos="851"/>
              </w:tabs>
              <w:jc w:val="both"/>
              <w:rPr>
                <w:ins w:id="599" w:author="Isabelle Agius" w:date="2016-09-27T13:48:00Z"/>
              </w:rPr>
            </w:pPr>
          </w:p>
          <w:p w:rsidR="00851485" w:rsidRDefault="00851485" w:rsidP="00851485">
            <w:pPr>
              <w:pStyle w:val="ListParagraph"/>
              <w:tabs>
                <w:tab w:val="left" w:pos="851"/>
              </w:tabs>
              <w:ind w:left="0"/>
              <w:jc w:val="both"/>
              <w:rPr>
                <w:ins w:id="600" w:author="Isabelle Agius" w:date="2016-09-27T13:48:00Z"/>
                <w:b/>
              </w:rPr>
            </w:pPr>
            <w:ins w:id="601" w:author="Isabelle Agius" w:date="2016-09-27T13:51:00Z">
              <w:r>
                <w:rPr>
                  <w:b/>
                </w:rPr>
                <w:t>I</w:t>
              </w:r>
            </w:ins>
            <w:ins w:id="602" w:author="Isabelle Agius" w:date="2016-09-27T13:48:00Z">
              <w:r>
                <w:rPr>
                  <w:b/>
                </w:rPr>
                <w:t>nvestments through joint ventures in the case of minority interests</w:t>
              </w:r>
            </w:ins>
          </w:p>
          <w:p w:rsidR="00851485" w:rsidRDefault="00851485" w:rsidP="00851485">
            <w:pPr>
              <w:pStyle w:val="ListParagraph"/>
              <w:tabs>
                <w:tab w:val="left" w:pos="851"/>
              </w:tabs>
              <w:jc w:val="both"/>
              <w:rPr>
                <w:ins w:id="603" w:author="Isabelle Agius" w:date="2016-09-27T13:48:00Z"/>
                <w:b/>
              </w:rPr>
            </w:pPr>
          </w:p>
          <w:p w:rsidR="00851485" w:rsidRDefault="00851485" w:rsidP="00851485">
            <w:pPr>
              <w:pStyle w:val="BodyTextIndent2"/>
              <w:numPr>
                <w:ilvl w:val="1"/>
                <w:numId w:val="20"/>
              </w:numPr>
              <w:tabs>
                <w:tab w:val="clear" w:pos="426"/>
                <w:tab w:val="clear" w:pos="1134"/>
              </w:tabs>
              <w:ind w:left="692" w:hanging="709"/>
              <w:rPr>
                <w:ins w:id="604" w:author="Isabelle Agius" w:date="2016-09-27T13:48:00Z"/>
                <w:rFonts w:ascii="Times New Roman" w:hAnsi="Times New Roman"/>
                <w:sz w:val="24"/>
                <w:szCs w:val="24"/>
              </w:rPr>
            </w:pPr>
            <w:ins w:id="605" w:author="Isabelle Agius" w:date="2016-09-27T13:48:00Z">
              <w:r>
                <w:rPr>
                  <w:rFonts w:ascii="Times New Roman" w:hAnsi="Times New Roman"/>
                  <w:sz w:val="24"/>
                  <w:szCs w:val="24"/>
                </w:rPr>
                <w:t xml:space="preserve">Where a scheme proposes to </w:t>
              </w:r>
              <w:r w:rsidRPr="00335214">
                <w:rPr>
                  <w:rFonts w:ascii="Times New Roman" w:hAnsi="Times New Roman"/>
                  <w:sz w:val="24"/>
                  <w:szCs w:val="24"/>
                </w:rPr>
                <w:t>invest through joint ventures</w:t>
              </w:r>
              <w:r>
                <w:rPr>
                  <w:rFonts w:ascii="Times New Roman" w:hAnsi="Times New Roman"/>
                  <w:sz w:val="24"/>
                  <w:szCs w:val="24"/>
                </w:rPr>
                <w:t xml:space="preserve">, it shall </w:t>
              </w:r>
              <w:r w:rsidRPr="00335214">
                <w:rPr>
                  <w:rFonts w:ascii="Times New Roman" w:hAnsi="Times New Roman"/>
                  <w:sz w:val="24"/>
                  <w:szCs w:val="24"/>
                </w:rPr>
                <w:t>safeguard the interest of shareholders in the instances where it may not have majority control.</w:t>
              </w:r>
              <w:r>
                <w:rPr>
                  <w:rFonts w:ascii="Times New Roman" w:hAnsi="Times New Roman"/>
                  <w:sz w:val="24"/>
                  <w:szCs w:val="24"/>
                </w:rPr>
                <w:t xml:space="preserve"> Furthermore, the scheme shall ensure the </w:t>
              </w:r>
              <w:r w:rsidRPr="0010420B">
                <w:rPr>
                  <w:rFonts w:ascii="Times New Roman" w:hAnsi="Times New Roman"/>
                  <w:sz w:val="24"/>
                  <w:szCs w:val="24"/>
                </w:rPr>
                <w:t>suitability of investments undertaken by such joint ventures and ensure an on-going basis that they ref</w:t>
              </w:r>
              <w:r>
                <w:rPr>
                  <w:rFonts w:ascii="Times New Roman" w:hAnsi="Times New Roman"/>
                  <w:sz w:val="24"/>
                  <w:szCs w:val="24"/>
                </w:rPr>
                <w:t xml:space="preserve">lect the </w:t>
              </w:r>
              <w:r>
                <w:rPr>
                  <w:rFonts w:ascii="Times New Roman" w:hAnsi="Times New Roman"/>
                  <w:sz w:val="24"/>
                  <w:szCs w:val="24"/>
                </w:rPr>
                <w:lastRenderedPageBreak/>
                <w:t xml:space="preserve">investments objectives and </w:t>
              </w:r>
              <w:r w:rsidRPr="0010420B">
                <w:rPr>
                  <w:rFonts w:ascii="Times New Roman" w:hAnsi="Times New Roman"/>
                  <w:sz w:val="24"/>
                  <w:szCs w:val="24"/>
                </w:rPr>
                <w:t>policies of the Scheme</w:t>
              </w:r>
            </w:ins>
          </w:p>
          <w:p w:rsidR="00851485" w:rsidRDefault="00851485" w:rsidP="00851485">
            <w:pPr>
              <w:pStyle w:val="ListParagraph"/>
              <w:tabs>
                <w:tab w:val="left" w:pos="851"/>
              </w:tabs>
              <w:ind w:left="851"/>
              <w:jc w:val="both"/>
              <w:rPr>
                <w:ins w:id="606" w:author="Isabelle Agius" w:date="2016-09-27T13:48:00Z"/>
              </w:rPr>
            </w:pPr>
          </w:p>
          <w:p w:rsidR="00851485" w:rsidRDefault="00851485" w:rsidP="00851485">
            <w:pPr>
              <w:pStyle w:val="BodyTextIndent2"/>
              <w:numPr>
                <w:ilvl w:val="1"/>
                <w:numId w:val="20"/>
              </w:numPr>
              <w:tabs>
                <w:tab w:val="clear" w:pos="426"/>
                <w:tab w:val="clear" w:pos="1134"/>
              </w:tabs>
              <w:ind w:left="692" w:hanging="709"/>
              <w:rPr>
                <w:ins w:id="607" w:author="Isabelle Agius" w:date="2016-09-27T13:48:00Z"/>
                <w:rFonts w:ascii="Times New Roman" w:hAnsi="Times New Roman"/>
                <w:sz w:val="24"/>
                <w:szCs w:val="24"/>
              </w:rPr>
            </w:pPr>
            <w:ins w:id="608" w:author="Isabelle Agius" w:date="2016-09-27T13:48:00Z">
              <w:r>
                <w:rPr>
                  <w:rFonts w:ascii="Times New Roman" w:hAnsi="Times New Roman"/>
                  <w:sz w:val="24"/>
                  <w:szCs w:val="24"/>
                </w:rPr>
                <w:t xml:space="preserve">The investment decisions and the scheme’s participation in any particular project shall be undertaken in such a way which will enable the subfund to evaluate the proposed investment in each project to its satisfaction prior to commitment. </w:t>
              </w:r>
            </w:ins>
          </w:p>
          <w:p w:rsidR="00851485" w:rsidRDefault="00851485" w:rsidP="00851485">
            <w:pPr>
              <w:pStyle w:val="ListParagraph"/>
              <w:rPr>
                <w:ins w:id="609" w:author="Isabelle Agius" w:date="2016-09-27T13:48:00Z"/>
              </w:rPr>
            </w:pPr>
          </w:p>
          <w:p w:rsidR="00851485" w:rsidRDefault="00851485" w:rsidP="00851485">
            <w:pPr>
              <w:pStyle w:val="BodyTextIndent2"/>
              <w:numPr>
                <w:ilvl w:val="1"/>
                <w:numId w:val="20"/>
              </w:numPr>
              <w:tabs>
                <w:tab w:val="clear" w:pos="426"/>
                <w:tab w:val="clear" w:pos="1134"/>
              </w:tabs>
              <w:ind w:left="692" w:hanging="709"/>
              <w:rPr>
                <w:ins w:id="610" w:author="Isabelle Agius" w:date="2016-09-27T13:48:00Z"/>
                <w:rFonts w:ascii="Times New Roman" w:hAnsi="Times New Roman"/>
                <w:sz w:val="24"/>
                <w:szCs w:val="24"/>
              </w:rPr>
            </w:pPr>
            <w:ins w:id="611" w:author="Isabelle Agius" w:date="2016-09-27T13:48:00Z">
              <w:r>
                <w:rPr>
                  <w:rFonts w:ascii="Times New Roman" w:hAnsi="Times New Roman"/>
                  <w:sz w:val="24"/>
                  <w:szCs w:val="24"/>
                </w:rPr>
                <w:t xml:space="preserve">The objectives of such companies shall not change without the consent of the scheme. </w:t>
              </w:r>
            </w:ins>
          </w:p>
          <w:p w:rsidR="00851485" w:rsidRDefault="00851485" w:rsidP="00851485">
            <w:pPr>
              <w:pStyle w:val="ListParagraph"/>
              <w:rPr>
                <w:ins w:id="612" w:author="Isabelle Agius" w:date="2016-09-27T13:48:00Z"/>
              </w:rPr>
            </w:pPr>
          </w:p>
          <w:p w:rsidR="00851485" w:rsidRDefault="00851485" w:rsidP="00851485">
            <w:pPr>
              <w:pStyle w:val="BodyTextIndent2"/>
              <w:numPr>
                <w:ilvl w:val="1"/>
                <w:numId w:val="20"/>
              </w:numPr>
              <w:tabs>
                <w:tab w:val="clear" w:pos="426"/>
                <w:tab w:val="clear" w:pos="1134"/>
              </w:tabs>
              <w:ind w:left="692" w:hanging="709"/>
              <w:rPr>
                <w:ins w:id="613" w:author="Isabelle Agius" w:date="2016-09-27T13:48:00Z"/>
                <w:rFonts w:ascii="Times New Roman" w:hAnsi="Times New Roman"/>
                <w:sz w:val="24"/>
                <w:szCs w:val="24"/>
              </w:rPr>
            </w:pPr>
            <w:ins w:id="614" w:author="Isabelle Agius" w:date="2016-09-27T13:48:00Z">
              <w:r>
                <w:rPr>
                  <w:rFonts w:ascii="Times New Roman" w:hAnsi="Times New Roman"/>
                  <w:sz w:val="24"/>
                  <w:szCs w:val="24"/>
                </w:rPr>
                <w:t>The scheme shall ensure that it is represented on the board of directors of the joint venture entity (where this is a corporate entity) or on the investment decision-making organ or process of the joint venture (where this is not a corporate entity).</w:t>
              </w:r>
            </w:ins>
          </w:p>
          <w:p w:rsidR="00851485" w:rsidRDefault="00851485" w:rsidP="00851485">
            <w:pPr>
              <w:pStyle w:val="ListParagraph"/>
              <w:rPr>
                <w:ins w:id="615" w:author="Isabelle Agius" w:date="2016-09-27T13:48:00Z"/>
              </w:rPr>
            </w:pPr>
          </w:p>
          <w:p w:rsidR="00851485" w:rsidRDefault="00851485" w:rsidP="00851485">
            <w:pPr>
              <w:pStyle w:val="BodyTextIndent2"/>
              <w:numPr>
                <w:ilvl w:val="1"/>
                <w:numId w:val="20"/>
              </w:numPr>
              <w:tabs>
                <w:tab w:val="clear" w:pos="426"/>
                <w:tab w:val="clear" w:pos="1134"/>
              </w:tabs>
              <w:ind w:left="692" w:hanging="709"/>
              <w:rPr>
                <w:ins w:id="616" w:author="Isabelle Agius" w:date="2016-09-27T13:48:00Z"/>
                <w:rFonts w:ascii="Times New Roman" w:hAnsi="Times New Roman"/>
                <w:sz w:val="24"/>
                <w:szCs w:val="24"/>
              </w:rPr>
            </w:pPr>
            <w:ins w:id="617" w:author="Isabelle Agius" w:date="2016-09-27T13:48:00Z">
              <w:r>
                <w:rPr>
                  <w:rFonts w:ascii="Times New Roman" w:hAnsi="Times New Roman"/>
                  <w:sz w:val="24"/>
                  <w:szCs w:val="24"/>
                </w:rPr>
                <w:t>The scheme shall seek a contractual right under the joint venture agreement, to ensure that in the case of a proposed change in the investment objectives of the joint venture, the scheme shall either:</w:t>
              </w:r>
            </w:ins>
          </w:p>
          <w:p w:rsidR="00851485" w:rsidRDefault="00851485" w:rsidP="00851485">
            <w:pPr>
              <w:pStyle w:val="ListParagraph"/>
              <w:numPr>
                <w:ilvl w:val="0"/>
                <w:numId w:val="56"/>
              </w:numPr>
              <w:spacing w:after="200"/>
              <w:ind w:left="1418" w:hanging="567"/>
              <w:rPr>
                <w:ins w:id="618" w:author="Isabelle Agius" w:date="2016-09-27T13:48:00Z"/>
              </w:rPr>
            </w:pPr>
            <w:ins w:id="619" w:author="Isabelle Agius" w:date="2016-09-27T13:48:00Z">
              <w:r>
                <w:t>cease its participation in the joint venture; or</w:t>
              </w:r>
            </w:ins>
          </w:p>
          <w:p w:rsidR="00851485" w:rsidRDefault="00851485" w:rsidP="00851485">
            <w:pPr>
              <w:pStyle w:val="ListParagraph"/>
              <w:numPr>
                <w:ilvl w:val="0"/>
                <w:numId w:val="56"/>
              </w:numPr>
              <w:spacing w:after="200"/>
              <w:ind w:left="1418" w:hanging="567"/>
              <w:jc w:val="both"/>
              <w:rPr>
                <w:ins w:id="620" w:author="Isabelle Agius" w:date="2016-09-27T13:48:00Z"/>
              </w:rPr>
            </w:pPr>
            <w:proofErr w:type="gramStart"/>
            <w:ins w:id="621" w:author="Isabelle Agius" w:date="2016-09-27T13:48:00Z">
              <w:r>
                <w:t>block</w:t>
              </w:r>
              <w:proofErr w:type="gramEnd"/>
              <w:r>
                <w:t xml:space="preserve"> such a change either through a requirement of the scheme’s prior consent to such change or through a qualified majority voting requirement or otherwise.</w:t>
              </w:r>
            </w:ins>
          </w:p>
          <w:bookmarkEnd w:id="539"/>
          <w:p w:rsidR="008F4DDD" w:rsidRPr="00851485" w:rsidRDefault="008F4DDD" w:rsidP="00851485">
            <w:pPr>
              <w:pStyle w:val="BodyTextIndent2"/>
              <w:tabs>
                <w:tab w:val="clear" w:pos="426"/>
                <w:tab w:val="clear" w:pos="1134"/>
              </w:tabs>
              <w:ind w:left="0" w:firstLine="0"/>
              <w:rPr>
                <w:b/>
                <w:szCs w:val="24"/>
              </w:rPr>
            </w:pPr>
            <w:r w:rsidRPr="00851485">
              <w:rPr>
                <w:rFonts w:ascii="Times New Roman" w:hAnsi="Times New Roman"/>
                <w:b/>
                <w:sz w:val="24"/>
                <w:szCs w:val="24"/>
              </w:rPr>
              <w:t>General</w:t>
            </w:r>
          </w:p>
        </w:tc>
        <w:tc>
          <w:tcPr>
            <w:tcW w:w="236" w:type="dxa"/>
          </w:tcPr>
          <w:p w:rsidR="008F4DDD" w:rsidRPr="000C3E25" w:rsidRDefault="008F4DDD" w:rsidP="000C3E25">
            <w:pPr>
              <w:rPr>
                <w:b/>
                <w:szCs w:val="24"/>
              </w:rPr>
            </w:pPr>
          </w:p>
        </w:tc>
      </w:tr>
      <w:tr w:rsidR="008F4DDD" w:rsidRPr="000C3E25" w:rsidTr="001D0E1B">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rPr>
                <w:b/>
                <w:szCs w:val="24"/>
              </w:rPr>
            </w:pPr>
          </w:p>
        </w:tc>
      </w:tr>
      <w:tr w:rsidR="008F4DDD" w:rsidRPr="000C3E25" w:rsidTr="00851485">
        <w:tc>
          <w:tcPr>
            <w:tcW w:w="8634" w:type="dxa"/>
          </w:tcPr>
          <w:p w:rsidR="00C65BB2" w:rsidRDefault="00C65BB2" w:rsidP="00851485">
            <w:pPr>
              <w:pStyle w:val="BodyTextIndent2"/>
              <w:numPr>
                <w:ilvl w:val="1"/>
                <w:numId w:val="20"/>
              </w:numPr>
              <w:tabs>
                <w:tab w:val="clear" w:pos="426"/>
                <w:tab w:val="clear" w:pos="1134"/>
              </w:tabs>
              <w:ind w:left="692" w:hanging="709"/>
              <w:rPr>
                <w:ins w:id="622" w:author="Isabelle Agius" w:date="2016-07-13T14:20:00Z"/>
                <w:rFonts w:ascii="Times New Roman" w:hAnsi="Times New Roman"/>
                <w:sz w:val="24"/>
                <w:szCs w:val="24"/>
              </w:rPr>
            </w:pPr>
            <w:ins w:id="623" w:author="Isabelle Agius" w:date="2016-07-13T14:20:00Z">
              <w:r w:rsidRPr="00111045">
                <w:rPr>
                  <w:rFonts w:ascii="Times New Roman" w:hAnsi="Times New Roman"/>
                  <w:sz w:val="24"/>
                  <w:szCs w:val="24"/>
                </w:rPr>
                <w:t>The scheme shall commence its activities within 12 months from the date of issue of the collective investment scheme licence. If for any reason, the scheme is not in a position to comply with this condition, it shall notify the MFSA in writing setting out the reasons for such a delay indicating the proposed date of commencement of business. On the basis of the information provided and the circumstances of the case, the MFSA may decide to suspend or cancel the licence in accordance with the relevant provisions of the Act.</w:t>
              </w:r>
            </w:ins>
          </w:p>
          <w:p w:rsidR="00C65BB2" w:rsidRDefault="00C65BB2" w:rsidP="00C65BB2">
            <w:pPr>
              <w:pStyle w:val="BodyTextIndent2"/>
              <w:tabs>
                <w:tab w:val="clear" w:pos="426"/>
                <w:tab w:val="clear" w:pos="1134"/>
                <w:tab w:val="num" w:pos="870"/>
              </w:tabs>
              <w:ind w:left="692" w:firstLine="0"/>
              <w:rPr>
                <w:ins w:id="624" w:author="Isabelle Agius" w:date="2016-07-13T14:20:00Z"/>
                <w:rFonts w:ascii="Times New Roman" w:hAnsi="Times New Roman"/>
                <w:sz w:val="24"/>
                <w:szCs w:val="24"/>
              </w:rPr>
            </w:pPr>
          </w:p>
          <w:p w:rsidR="00C65BB2" w:rsidRPr="0034417B" w:rsidRDefault="00C65BB2" w:rsidP="00851485">
            <w:pPr>
              <w:pStyle w:val="BodyTextIndent2"/>
              <w:numPr>
                <w:ilvl w:val="1"/>
                <w:numId w:val="20"/>
              </w:numPr>
              <w:tabs>
                <w:tab w:val="clear" w:pos="426"/>
                <w:tab w:val="clear" w:pos="1134"/>
              </w:tabs>
              <w:ind w:left="692" w:hanging="709"/>
              <w:rPr>
                <w:ins w:id="625" w:author="Isabelle Agius" w:date="2016-07-13T14:20:00Z"/>
                <w:szCs w:val="24"/>
              </w:rPr>
            </w:pPr>
            <w:ins w:id="626" w:author="Isabelle Agius" w:date="2016-07-13T14:20:00Z">
              <w:r w:rsidRPr="00BD511E">
                <w:rPr>
                  <w:rFonts w:ascii="Times New Roman" w:hAnsi="Times New Roman"/>
                  <w:sz w:val="24"/>
                  <w:szCs w:val="24"/>
                </w:rPr>
                <w:t>Where a</w:t>
              </w:r>
              <w:r>
                <w:rPr>
                  <w:rFonts w:ascii="Times New Roman" w:hAnsi="Times New Roman"/>
                  <w:sz w:val="24"/>
                  <w:szCs w:val="24"/>
                </w:rPr>
                <w:t xml:space="preserve"> Rule </w:t>
              </w:r>
              <w:r w:rsidRPr="00111045">
                <w:rPr>
                  <w:rFonts w:ascii="Times New Roman" w:hAnsi="Times New Roman"/>
                  <w:sz w:val="24"/>
                  <w:szCs w:val="24"/>
                </w:rPr>
                <w:t>demands that the scheme notifies the MFSA of an event, such notification shall be made to the MFSA formally, in a durable medium. The request to notify the MFSA of an event shall not be satisfied merely by the fact that the inf</w:t>
              </w:r>
              <w:r w:rsidRPr="00CF5DB4">
                <w:rPr>
                  <w:rFonts w:ascii="Times New Roman" w:hAnsi="Times New Roman"/>
                  <w:sz w:val="24"/>
                  <w:szCs w:val="24"/>
                </w:rPr>
                <w:t>ormation which ought to be notified to the MFSA is included in a standard regulatory return.</w:t>
              </w:r>
            </w:ins>
          </w:p>
          <w:p w:rsidR="00C65BB2" w:rsidRDefault="00C65BB2" w:rsidP="00EA404A">
            <w:pPr>
              <w:pStyle w:val="BodyTextIndent2"/>
              <w:tabs>
                <w:tab w:val="clear" w:pos="426"/>
                <w:tab w:val="clear" w:pos="1134"/>
              </w:tabs>
              <w:ind w:left="360" w:firstLine="0"/>
              <w:rPr>
                <w:ins w:id="627" w:author="Isabelle Agius" w:date="2016-07-13T14:20:00Z"/>
                <w:rFonts w:ascii="Times New Roman" w:hAnsi="Times New Roman"/>
                <w:sz w:val="24"/>
                <w:szCs w:val="24"/>
              </w:rPr>
            </w:pPr>
          </w:p>
          <w:p w:rsidR="008F4DDD" w:rsidRPr="000C3E25" w:rsidRDefault="008F4DDD" w:rsidP="00EA404A">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The Scheme – or the </w:t>
            </w:r>
            <w:r w:rsidR="00C65BB2">
              <w:rPr>
                <w:rFonts w:ascii="Times New Roman" w:hAnsi="Times New Roman"/>
                <w:sz w:val="24"/>
                <w:szCs w:val="24"/>
              </w:rPr>
              <w:t>m</w:t>
            </w:r>
            <w:r w:rsidRPr="000C3E25">
              <w:rPr>
                <w:rFonts w:ascii="Times New Roman" w:hAnsi="Times New Roman"/>
                <w:sz w:val="24"/>
                <w:szCs w:val="24"/>
              </w:rPr>
              <w:t xml:space="preserve">anager or </w:t>
            </w:r>
            <w:r w:rsidR="00C65BB2">
              <w:rPr>
                <w:rFonts w:ascii="Times New Roman" w:hAnsi="Times New Roman"/>
                <w:sz w:val="24"/>
                <w:szCs w:val="24"/>
              </w:rPr>
              <w:t>a</w:t>
            </w:r>
            <w:r w:rsidRPr="000C3E25">
              <w:rPr>
                <w:rFonts w:ascii="Times New Roman" w:hAnsi="Times New Roman"/>
                <w:sz w:val="24"/>
                <w:szCs w:val="24"/>
              </w:rPr>
              <w:t>dministrator on its behalf – shall submit copies of the Scheme’s annual audited financial statements and half-yearly report (if any) to the MFSA and such other information, as the MFSA may from time to time request.</w:t>
            </w:r>
            <w:r w:rsidR="00722AB9">
              <w:rPr>
                <w:rFonts w:ascii="Times New Roman" w:hAnsi="Times New Roman"/>
                <w:sz w:val="24"/>
                <w:szCs w:val="24"/>
              </w:rPr>
              <w:t xml:space="preserve"> </w:t>
            </w:r>
            <w:r w:rsidRPr="000C3E25">
              <w:rPr>
                <w:rFonts w:ascii="Times New Roman" w:hAnsi="Times New Roman"/>
                <w:sz w:val="24"/>
                <w:szCs w:val="24"/>
              </w:rPr>
              <w:t xml:space="preserve">The half-yearly (if any) and annual reports shall be published and provided to investors in the Scheme, and submitted to the MFSA within two and </w:t>
            </w:r>
            <w:r w:rsidR="00D30DE8">
              <w:rPr>
                <w:rFonts w:ascii="Times New Roman" w:hAnsi="Times New Roman"/>
                <w:sz w:val="24"/>
                <w:szCs w:val="24"/>
              </w:rPr>
              <w:t>six</w:t>
            </w:r>
            <w:r w:rsidRPr="000C3E25">
              <w:rPr>
                <w:rFonts w:ascii="Times New Roman" w:hAnsi="Times New Roman"/>
                <w:sz w:val="24"/>
                <w:szCs w:val="24"/>
              </w:rPr>
              <w:t xml:space="preserve"> months respectively of the end of the period concerned.</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ind w:left="-17"/>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495458" w:rsidTr="00851485">
        <w:tc>
          <w:tcPr>
            <w:tcW w:w="8634" w:type="dxa"/>
          </w:tcPr>
          <w:p w:rsidR="008F4DDD" w:rsidRPr="000C3E25" w:rsidRDefault="008F4DDD" w:rsidP="008D6AA4">
            <w:pPr>
              <w:pStyle w:val="BodyTextIndent2"/>
              <w:tabs>
                <w:tab w:val="num" w:pos="1440"/>
              </w:tabs>
              <w:ind w:left="692" w:firstLine="9"/>
              <w:rPr>
                <w:rFonts w:ascii="Times New Roman" w:hAnsi="Times New Roman"/>
                <w:sz w:val="24"/>
                <w:szCs w:val="24"/>
              </w:rPr>
            </w:pPr>
            <w:r w:rsidRPr="000C3E25">
              <w:rPr>
                <w:rFonts w:ascii="Times New Roman" w:hAnsi="Times New Roman"/>
                <w:sz w:val="24"/>
                <w:szCs w:val="24"/>
              </w:rPr>
              <w:t>The Scheme shall also submit to the MFSA,</w:t>
            </w:r>
            <w:r w:rsidRPr="008D6AA4">
              <w:rPr>
                <w:rFonts w:ascii="Times New Roman" w:hAnsi="Times New Roman"/>
                <w:sz w:val="24"/>
                <w:szCs w:val="24"/>
              </w:rPr>
              <w:t xml:space="preserve"> </w:t>
            </w:r>
            <w:r w:rsidRPr="000C3E25">
              <w:rPr>
                <w:rFonts w:ascii="Times New Roman" w:hAnsi="Times New Roman"/>
                <w:sz w:val="24"/>
                <w:szCs w:val="24"/>
              </w:rPr>
              <w:t xml:space="preserve">on the following email address: </w:t>
            </w:r>
            <w:hyperlink r:id="rId11" w:history="1">
              <w:r w:rsidRPr="008D6AA4">
                <w:rPr>
                  <w:rStyle w:val="Hyperlink"/>
                  <w:rFonts w:ascii="Times New Roman" w:hAnsi="Times New Roman"/>
                  <w:sz w:val="24"/>
                  <w:szCs w:val="24"/>
                </w:rPr>
                <w:t>fundreporting@mfsa.com.mt</w:t>
              </w:r>
            </w:hyperlink>
            <w:r w:rsidR="008D6AA4">
              <w:rPr>
                <w:rFonts w:ascii="Times New Roman" w:hAnsi="Times New Roman"/>
                <w:sz w:val="24"/>
                <w:szCs w:val="24"/>
              </w:rPr>
              <w:t xml:space="preserve"> </w:t>
            </w:r>
            <w:r w:rsidRPr="000C3E25">
              <w:rPr>
                <w:rFonts w:ascii="Times New Roman" w:hAnsi="Times New Roman"/>
                <w:sz w:val="24"/>
                <w:szCs w:val="24"/>
              </w:rPr>
              <w:t>any statistical returns which may be required by the Central Bank of Malta to fulfil European and other relevant reporting obligations.</w:t>
            </w: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383178" w:rsidRPr="00495458" w:rsidTr="00851485">
        <w:tc>
          <w:tcPr>
            <w:tcW w:w="8634" w:type="dxa"/>
          </w:tcPr>
          <w:p w:rsidR="00383178" w:rsidRPr="000C3E25" w:rsidRDefault="00383178" w:rsidP="000C3E25">
            <w:pPr>
              <w:pStyle w:val="BodyTextIndent2"/>
              <w:tabs>
                <w:tab w:val="num" w:pos="1440"/>
              </w:tabs>
              <w:ind w:left="692" w:firstLine="9"/>
              <w:rPr>
                <w:rFonts w:ascii="Times New Roman" w:hAnsi="Times New Roman"/>
                <w:sz w:val="24"/>
                <w:szCs w:val="24"/>
              </w:rPr>
            </w:pPr>
          </w:p>
        </w:tc>
        <w:tc>
          <w:tcPr>
            <w:tcW w:w="236" w:type="dxa"/>
          </w:tcPr>
          <w:p w:rsidR="00383178" w:rsidRPr="000C3E25" w:rsidRDefault="00383178" w:rsidP="000C3E25">
            <w:pPr>
              <w:pStyle w:val="BodyTextIndent2"/>
              <w:tabs>
                <w:tab w:val="clear" w:pos="426"/>
                <w:tab w:val="clear" w:pos="1134"/>
              </w:tabs>
              <w:ind w:left="0" w:firstLine="0"/>
              <w:rPr>
                <w:rFonts w:ascii="Times New Roman" w:hAnsi="Times New Roman"/>
                <w:sz w:val="24"/>
                <w:szCs w:val="24"/>
              </w:rPr>
            </w:pPr>
          </w:p>
        </w:tc>
      </w:tr>
      <w:tr w:rsidR="00383178" w:rsidRPr="00495458" w:rsidTr="00851485">
        <w:tc>
          <w:tcPr>
            <w:tcW w:w="8634" w:type="dxa"/>
          </w:tcPr>
          <w:p w:rsidR="00383178" w:rsidRPr="000C3E25" w:rsidRDefault="001137D7" w:rsidP="001137D7">
            <w:pPr>
              <w:pStyle w:val="BodyTextIndent2"/>
              <w:tabs>
                <w:tab w:val="num" w:pos="1440"/>
              </w:tabs>
              <w:ind w:left="692" w:firstLine="9"/>
              <w:rPr>
                <w:rFonts w:ascii="Times New Roman" w:hAnsi="Times New Roman"/>
                <w:sz w:val="24"/>
                <w:szCs w:val="24"/>
              </w:rPr>
            </w:pPr>
            <w:r w:rsidRPr="001137D7">
              <w:rPr>
                <w:rFonts w:ascii="Times New Roman" w:hAnsi="Times New Roman"/>
                <w:sz w:val="24"/>
                <w:szCs w:val="24"/>
              </w:rPr>
              <w:t xml:space="preserve">When requested to do so by the MFSA, a Scheme shall also submit, on the following email address: </w:t>
            </w:r>
            <w:hyperlink r:id="rId12" w:history="1">
              <w:r w:rsidRPr="00A92F8D">
                <w:rPr>
                  <w:rStyle w:val="Hyperlink"/>
                  <w:rFonts w:ascii="Times New Roman" w:hAnsi="Times New Roman"/>
                  <w:sz w:val="24"/>
                  <w:szCs w:val="24"/>
                </w:rPr>
                <w:t>statistics@mfsa.com.mt</w:t>
              </w:r>
            </w:hyperlink>
            <w:r>
              <w:rPr>
                <w:rFonts w:ascii="Times New Roman" w:hAnsi="Times New Roman"/>
                <w:sz w:val="24"/>
                <w:szCs w:val="24"/>
              </w:rPr>
              <w:t xml:space="preserve"> </w:t>
            </w:r>
            <w:r w:rsidRPr="001137D7">
              <w:rPr>
                <w:rFonts w:ascii="Times New Roman" w:hAnsi="Times New Roman"/>
                <w:sz w:val="24"/>
                <w:szCs w:val="24"/>
              </w:rPr>
              <w:t xml:space="preserve">any statistical returns may be required under MFSA Rule 1 </w:t>
            </w:r>
            <w:r>
              <w:rPr>
                <w:rFonts w:ascii="Times New Roman" w:hAnsi="Times New Roman"/>
                <w:sz w:val="24"/>
                <w:szCs w:val="24"/>
              </w:rPr>
              <w:t>o</w:t>
            </w:r>
            <w:r w:rsidRPr="001137D7">
              <w:rPr>
                <w:rFonts w:ascii="Times New Roman" w:hAnsi="Times New Roman"/>
                <w:sz w:val="24"/>
                <w:szCs w:val="24"/>
              </w:rPr>
              <w:t xml:space="preserve">f 2012 on foreign currency lending. </w:t>
            </w:r>
          </w:p>
        </w:tc>
        <w:tc>
          <w:tcPr>
            <w:tcW w:w="236" w:type="dxa"/>
          </w:tcPr>
          <w:p w:rsidR="00383178" w:rsidRPr="000C3E25" w:rsidRDefault="00383178"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tabs>
                <w:tab w:val="num" w:pos="1440"/>
              </w:tabs>
              <w:ind w:left="692"/>
              <w:rPr>
                <w:rFonts w:ascii="Times New Roman" w:hAnsi="Times New Roman"/>
                <w:sz w:val="24"/>
                <w:szCs w:val="24"/>
              </w:rPr>
            </w:pP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495458" w:rsidTr="00851485">
        <w:tc>
          <w:tcPr>
            <w:tcW w:w="8634" w:type="dxa"/>
          </w:tcPr>
          <w:p w:rsidR="008F4DDD" w:rsidRPr="000C3E25" w:rsidRDefault="008F4DDD" w:rsidP="00851485">
            <w:pPr>
              <w:pStyle w:val="BodyTextIndent2"/>
              <w:numPr>
                <w:ilvl w:val="1"/>
                <w:numId w:val="20"/>
              </w:numPr>
              <w:tabs>
                <w:tab w:val="clear" w:pos="426"/>
                <w:tab w:val="clear" w:pos="1134"/>
              </w:tabs>
              <w:ind w:left="692" w:hanging="709"/>
              <w:rPr>
                <w:rFonts w:ascii="Times New Roman" w:hAnsi="Times New Roman"/>
                <w:sz w:val="24"/>
                <w:szCs w:val="24"/>
              </w:rPr>
            </w:pPr>
            <w:bookmarkStart w:id="628" w:name="OLE_LINK2"/>
            <w:r w:rsidRPr="000C3E25">
              <w:rPr>
                <w:rFonts w:ascii="Times New Roman" w:hAnsi="Times New Roman"/>
                <w:sz w:val="24"/>
                <w:szCs w:val="24"/>
              </w:rPr>
              <w:t xml:space="preserve">The </w:t>
            </w:r>
            <w:r w:rsidR="00C65BB2">
              <w:rPr>
                <w:rFonts w:ascii="Times New Roman" w:hAnsi="Times New Roman"/>
                <w:sz w:val="24"/>
                <w:szCs w:val="24"/>
              </w:rPr>
              <w:t>a</w:t>
            </w:r>
            <w:r w:rsidRPr="000C3E25">
              <w:rPr>
                <w:rFonts w:ascii="Times New Roman" w:hAnsi="Times New Roman"/>
                <w:sz w:val="24"/>
                <w:szCs w:val="24"/>
              </w:rPr>
              <w:t xml:space="preserve">nnual </w:t>
            </w:r>
            <w:r w:rsidR="00C65BB2">
              <w:rPr>
                <w:rFonts w:ascii="Times New Roman" w:hAnsi="Times New Roman"/>
                <w:sz w:val="24"/>
                <w:szCs w:val="24"/>
              </w:rPr>
              <w:t>r</w:t>
            </w:r>
            <w:r w:rsidRPr="000C3E25">
              <w:rPr>
                <w:rFonts w:ascii="Times New Roman" w:hAnsi="Times New Roman"/>
                <w:sz w:val="24"/>
                <w:szCs w:val="24"/>
              </w:rPr>
              <w:t xml:space="preserve">eport of the Scheme shall include a report by the </w:t>
            </w:r>
            <w:r w:rsidR="00C65BB2">
              <w:rPr>
                <w:rFonts w:ascii="Times New Roman" w:hAnsi="Times New Roman"/>
                <w:sz w:val="24"/>
                <w:szCs w:val="24"/>
              </w:rPr>
              <w:t>c</w:t>
            </w:r>
            <w:r w:rsidRPr="000C3E25">
              <w:rPr>
                <w:rFonts w:ascii="Times New Roman" w:hAnsi="Times New Roman"/>
                <w:sz w:val="24"/>
                <w:szCs w:val="24"/>
              </w:rPr>
              <w:t xml:space="preserve">ustodian which shall state whether in the </w:t>
            </w:r>
            <w:r w:rsidR="00C65BB2">
              <w:rPr>
                <w:rFonts w:ascii="Times New Roman" w:hAnsi="Times New Roman"/>
                <w:sz w:val="24"/>
                <w:szCs w:val="24"/>
              </w:rPr>
              <w:t>c</w:t>
            </w:r>
            <w:r w:rsidRPr="000C3E25">
              <w:rPr>
                <w:rFonts w:ascii="Times New Roman" w:hAnsi="Times New Roman"/>
                <w:sz w:val="24"/>
                <w:szCs w:val="24"/>
              </w:rPr>
              <w:t>ustodian’s opinion, the Scheme has been managed in that period:</w:t>
            </w:r>
            <w:bookmarkEnd w:id="628"/>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495458" w:rsidTr="00851485">
        <w:tc>
          <w:tcPr>
            <w:tcW w:w="8634" w:type="dxa"/>
          </w:tcPr>
          <w:p w:rsidR="008F4DDD" w:rsidRPr="000C3E25" w:rsidRDefault="008F4DDD" w:rsidP="00C65BB2">
            <w:pPr>
              <w:numPr>
                <w:ilvl w:val="0"/>
                <w:numId w:val="6"/>
              </w:numPr>
              <w:tabs>
                <w:tab w:val="clear" w:pos="563"/>
              </w:tabs>
              <w:ind w:left="1253" w:hanging="539"/>
              <w:rPr>
                <w:szCs w:val="24"/>
              </w:rPr>
            </w:pPr>
            <w:r w:rsidRPr="000C3E25">
              <w:rPr>
                <w:szCs w:val="24"/>
              </w:rPr>
              <w:t xml:space="preserve">in accordance with the limitations imposed on the investment and borrowing powers of the Scheme by the </w:t>
            </w:r>
            <w:ins w:id="629" w:author="Isabelle Agius" w:date="2016-07-13T14:24:00Z">
              <w:r w:rsidR="00C65BB2">
                <w:rPr>
                  <w:szCs w:val="24"/>
                </w:rPr>
                <w:t>instruments of incorporation</w:t>
              </w:r>
            </w:ins>
            <w:r w:rsidRPr="000C3E25">
              <w:rPr>
                <w:szCs w:val="24"/>
              </w:rPr>
              <w:t xml:space="preserve"> and </w:t>
            </w:r>
            <w:ins w:id="630" w:author="Isabelle Agius" w:date="2016-07-13T14:24:00Z">
              <w:r w:rsidR="00C65BB2">
                <w:rPr>
                  <w:szCs w:val="24"/>
                </w:rPr>
                <w:t>o</w:t>
              </w:r>
            </w:ins>
            <w:r w:rsidRPr="000C3E25">
              <w:rPr>
                <w:szCs w:val="24"/>
              </w:rPr>
              <w:t xml:space="preserve">ffering </w:t>
            </w:r>
            <w:r w:rsidR="00C65BB2">
              <w:rPr>
                <w:szCs w:val="24"/>
              </w:rPr>
              <w:t>d</w:t>
            </w:r>
            <w:r w:rsidRPr="000C3E25">
              <w:rPr>
                <w:szCs w:val="24"/>
              </w:rPr>
              <w:t>ocument; and</w:t>
            </w:r>
          </w:p>
        </w:tc>
        <w:tc>
          <w:tcPr>
            <w:tcW w:w="236" w:type="dxa"/>
          </w:tcPr>
          <w:p w:rsidR="008F4DDD" w:rsidRPr="000C3E25" w:rsidRDefault="008F4DDD" w:rsidP="000C3E25">
            <w:pPr>
              <w:rPr>
                <w:szCs w:val="24"/>
              </w:rPr>
            </w:pPr>
          </w:p>
        </w:tc>
      </w:tr>
      <w:tr w:rsidR="008F4DDD" w:rsidRPr="00495458" w:rsidTr="00851485">
        <w:tc>
          <w:tcPr>
            <w:tcW w:w="8634" w:type="dxa"/>
          </w:tcPr>
          <w:p w:rsidR="008F4DDD" w:rsidRPr="000C3E25" w:rsidRDefault="008F4DDD" w:rsidP="00851485">
            <w:pPr>
              <w:numPr>
                <w:ilvl w:val="0"/>
                <w:numId w:val="6"/>
              </w:numPr>
              <w:tabs>
                <w:tab w:val="clear" w:pos="563"/>
              </w:tabs>
              <w:ind w:left="1253" w:hanging="539"/>
              <w:rPr>
                <w:szCs w:val="24"/>
              </w:rPr>
            </w:pPr>
            <w:proofErr w:type="gramStart"/>
            <w:r w:rsidRPr="000C3E25">
              <w:rPr>
                <w:szCs w:val="24"/>
              </w:rPr>
              <w:t>otherwise</w:t>
            </w:r>
            <w:proofErr w:type="gramEnd"/>
            <w:r w:rsidRPr="000C3E25">
              <w:rPr>
                <w:szCs w:val="24"/>
              </w:rPr>
              <w:t xml:space="preserve"> in accordance with the provisions of the </w:t>
            </w:r>
            <w:r w:rsidR="00C65BB2">
              <w:rPr>
                <w:szCs w:val="24"/>
              </w:rPr>
              <w:t xml:space="preserve">instruments of incorporation </w:t>
            </w:r>
            <w:r w:rsidRPr="000C3E25">
              <w:rPr>
                <w:szCs w:val="24"/>
              </w:rPr>
              <w:t xml:space="preserve">and the </w:t>
            </w:r>
            <w:ins w:id="631" w:author="Isabelle Agius" w:date="2016-07-13T14:25:00Z">
              <w:r w:rsidR="00C65BB2">
                <w:rPr>
                  <w:szCs w:val="24"/>
                </w:rPr>
                <w:t>Rules.</w:t>
              </w:r>
            </w:ins>
          </w:p>
        </w:tc>
        <w:tc>
          <w:tcPr>
            <w:tcW w:w="236" w:type="dxa"/>
          </w:tcPr>
          <w:p w:rsidR="008F4DDD" w:rsidRPr="000C3E25" w:rsidRDefault="008F4DDD" w:rsidP="000C3E25">
            <w:pPr>
              <w:rPr>
                <w:szCs w:val="24"/>
              </w:rPr>
            </w:pPr>
          </w:p>
        </w:tc>
      </w:tr>
      <w:tr w:rsidR="008F4DDD" w:rsidRPr="00495458" w:rsidTr="00851485">
        <w:tc>
          <w:tcPr>
            <w:tcW w:w="8634" w:type="dxa"/>
          </w:tcPr>
          <w:p w:rsidR="008F4DDD" w:rsidRPr="000C3E25" w:rsidRDefault="008F4DDD" w:rsidP="000C3E25">
            <w:pPr>
              <w:pStyle w:val="BodyTextIndent2"/>
              <w:ind w:left="-17" w:firstLine="0"/>
              <w:rPr>
                <w:rFonts w:ascii="Times New Roman" w:hAnsi="Times New Roman"/>
                <w:sz w:val="24"/>
                <w:szCs w:val="24"/>
              </w:rPr>
            </w:pPr>
          </w:p>
        </w:tc>
        <w:tc>
          <w:tcPr>
            <w:tcW w:w="236" w:type="dxa"/>
          </w:tcPr>
          <w:p w:rsidR="008F4DDD" w:rsidRPr="000C3E25" w:rsidRDefault="008F4DDD" w:rsidP="000C3E25">
            <w:pPr>
              <w:rPr>
                <w:szCs w:val="24"/>
              </w:rPr>
            </w:pPr>
          </w:p>
        </w:tc>
      </w:tr>
      <w:tr w:rsidR="008F4DDD" w:rsidRPr="000C3E25" w:rsidTr="00851485">
        <w:tc>
          <w:tcPr>
            <w:tcW w:w="8634" w:type="dxa"/>
          </w:tcPr>
          <w:p w:rsidR="00266415" w:rsidRDefault="00266415" w:rsidP="00851485">
            <w:pPr>
              <w:pStyle w:val="BodyTextIndent2"/>
              <w:numPr>
                <w:ilvl w:val="1"/>
                <w:numId w:val="20"/>
              </w:numPr>
              <w:tabs>
                <w:tab w:val="clear" w:pos="426"/>
                <w:tab w:val="clear" w:pos="1134"/>
              </w:tabs>
              <w:ind w:left="692" w:hanging="709"/>
              <w:rPr>
                <w:ins w:id="632" w:author="Isabelle Agius" w:date="2016-09-12T08:32:00Z"/>
              </w:rPr>
            </w:pPr>
            <w:ins w:id="633" w:author="Isabelle Agius" w:date="2016-09-12T08:32:00Z">
              <w:r>
                <w:rPr>
                  <w:rFonts w:ascii="Times New Roman" w:hAnsi="Times New Roman"/>
                  <w:sz w:val="24"/>
                  <w:szCs w:val="24"/>
                </w:rPr>
                <w:t xml:space="preserve">The financial statements shall not be submitted to the MFSA unless these are a full and complete set of the required documentation and signed by all the signatories as required. </w:t>
              </w:r>
            </w:ins>
          </w:p>
          <w:p w:rsidR="00266415" w:rsidRDefault="00266415" w:rsidP="00266415">
            <w:pPr>
              <w:pStyle w:val="ListParagraph"/>
              <w:tabs>
                <w:tab w:val="left" w:pos="709"/>
              </w:tabs>
              <w:ind w:left="709"/>
              <w:jc w:val="both"/>
              <w:rPr>
                <w:ins w:id="634" w:author="Isabelle Agius" w:date="2016-09-12T08:32:00Z"/>
              </w:rPr>
            </w:pPr>
          </w:p>
          <w:p w:rsidR="00266415" w:rsidRDefault="00266415" w:rsidP="00851485">
            <w:pPr>
              <w:pStyle w:val="BodyTextIndent2"/>
              <w:numPr>
                <w:ilvl w:val="1"/>
                <w:numId w:val="20"/>
              </w:numPr>
              <w:tabs>
                <w:tab w:val="clear" w:pos="426"/>
                <w:tab w:val="clear" w:pos="1134"/>
              </w:tabs>
              <w:ind w:left="692" w:hanging="709"/>
              <w:rPr>
                <w:ins w:id="635" w:author="Isabelle Agius" w:date="2016-09-12T08:32:00Z"/>
              </w:rPr>
            </w:pPr>
            <w:ins w:id="636" w:author="Isabelle Agius" w:date="2016-09-12T08:32:00Z">
              <w:r>
                <w:rPr>
                  <w:rFonts w:ascii="Times New Roman" w:hAnsi="Times New Roman"/>
                  <w:sz w:val="24"/>
                  <w:szCs w:val="24"/>
                </w:rPr>
                <w:t xml:space="preserve">In the case where the submission of the financial statements to the MFSA will be justifiably and exceptionally delayed, the </w:t>
              </w:r>
            </w:ins>
            <w:ins w:id="637" w:author="Isabelle Agius" w:date="2016-09-12T08:33:00Z">
              <w:r>
                <w:rPr>
                  <w:rFonts w:ascii="Times New Roman" w:hAnsi="Times New Roman"/>
                  <w:sz w:val="24"/>
                  <w:szCs w:val="24"/>
                </w:rPr>
                <w:t>S</w:t>
              </w:r>
            </w:ins>
            <w:ins w:id="638" w:author="Isabelle Agius" w:date="2016-09-12T08:32:00Z">
              <w:r>
                <w:rPr>
                  <w:rFonts w:ascii="Times New Roman" w:hAnsi="Times New Roman"/>
                  <w:sz w:val="24"/>
                  <w:szCs w:val="24"/>
                </w:rPr>
                <w:t>cheme shall at least one week prior to the deadline for the submission of the financial statements, submit a request with the MFSA to consider the possibility of such a delay. This request shall be accompanied by the following documents:</w:t>
              </w:r>
            </w:ins>
          </w:p>
          <w:p w:rsidR="00266415" w:rsidRDefault="00266415" w:rsidP="00266415">
            <w:pPr>
              <w:pStyle w:val="ListParagraph"/>
              <w:numPr>
                <w:ilvl w:val="1"/>
                <w:numId w:val="38"/>
              </w:numPr>
              <w:spacing w:after="200"/>
              <w:ind w:left="1276" w:hanging="567"/>
              <w:jc w:val="both"/>
              <w:rPr>
                <w:ins w:id="639" w:author="Isabelle Agius" w:date="2016-09-12T08:32:00Z"/>
              </w:rPr>
            </w:pPr>
            <w:ins w:id="640" w:author="Isabelle Agius" w:date="2016-09-12T08:32:00Z">
              <w:r>
                <w:t xml:space="preserve">a resolution from the governing body of the </w:t>
              </w:r>
            </w:ins>
            <w:ins w:id="641" w:author="Isabelle Agius" w:date="2016-09-12T08:33:00Z">
              <w:r>
                <w:t>S</w:t>
              </w:r>
            </w:ins>
            <w:ins w:id="642" w:author="Isabelle Agius" w:date="2016-09-12T08:32:00Z">
              <w:r>
                <w:t>cheme setting out clearly the reasons which justify the delay and requesting the MFSA to grant the proposed extension period which should be clearly stated in the resolution;</w:t>
              </w:r>
            </w:ins>
          </w:p>
          <w:p w:rsidR="00266415" w:rsidRDefault="00266415" w:rsidP="00266415">
            <w:pPr>
              <w:pStyle w:val="ListParagraph"/>
              <w:numPr>
                <w:ilvl w:val="1"/>
                <w:numId w:val="38"/>
              </w:numPr>
              <w:spacing w:after="200"/>
              <w:ind w:left="1276" w:hanging="567"/>
              <w:jc w:val="both"/>
              <w:rPr>
                <w:ins w:id="643" w:author="Isabelle Agius" w:date="2016-09-12T08:32:00Z"/>
              </w:rPr>
            </w:pPr>
            <w:ins w:id="644" w:author="Isabelle Agius" w:date="2016-09-12T08:32:00Z">
              <w:r>
                <w:t xml:space="preserve">a written confirmation from the fund administrator of the </w:t>
              </w:r>
            </w:ins>
            <w:ins w:id="645" w:author="Isabelle Agius" w:date="2016-09-12T08:33:00Z">
              <w:r>
                <w:t>S</w:t>
              </w:r>
            </w:ins>
            <w:ins w:id="646" w:author="Isabelle Agius" w:date="2016-09-12T08:32:00Z">
              <w:r>
                <w:t>cheme that the underlying investors of the scheme have been informed of the delay and the reasons for such delay;</w:t>
              </w:r>
            </w:ins>
          </w:p>
          <w:p w:rsidR="00266415" w:rsidRDefault="00266415" w:rsidP="00266415">
            <w:pPr>
              <w:pStyle w:val="ListParagraph"/>
              <w:numPr>
                <w:ilvl w:val="1"/>
                <w:numId w:val="38"/>
              </w:numPr>
              <w:spacing w:after="200" w:line="276" w:lineRule="auto"/>
              <w:ind w:left="1276" w:hanging="567"/>
              <w:jc w:val="both"/>
              <w:rPr>
                <w:ins w:id="647" w:author="Isabelle Agius" w:date="2016-09-12T08:32:00Z"/>
              </w:rPr>
            </w:pPr>
            <w:proofErr w:type="gramStart"/>
            <w:ins w:id="648" w:author="Isabelle Agius" w:date="2016-09-12T08:32:00Z">
              <w:r>
                <w:t>a</w:t>
              </w:r>
              <w:proofErr w:type="gramEnd"/>
              <w:r>
                <w:t xml:space="preserve"> written confirmation from the external auditor of the </w:t>
              </w:r>
            </w:ins>
            <w:ins w:id="649" w:author="Isabelle Agius" w:date="2016-09-12T08:33:00Z">
              <w:r>
                <w:t>S</w:t>
              </w:r>
            </w:ins>
            <w:ins w:id="650" w:author="Isabelle Agius" w:date="2016-09-12T08:32:00Z">
              <w:r>
                <w:t>cheme supporting the request for extension and confirming that the audit will be completed within the proposed extended deadline.</w:t>
              </w:r>
            </w:ins>
          </w:p>
          <w:p w:rsidR="00266415" w:rsidRDefault="00266415" w:rsidP="00266415">
            <w:pPr>
              <w:pStyle w:val="ListParagraph"/>
              <w:tabs>
                <w:tab w:val="left" w:pos="709"/>
              </w:tabs>
              <w:ind w:left="709"/>
              <w:jc w:val="both"/>
              <w:rPr>
                <w:ins w:id="651" w:author="Isabelle Agius" w:date="2016-09-12T08:32:00Z"/>
              </w:rPr>
            </w:pPr>
          </w:p>
          <w:p w:rsidR="00266415" w:rsidRDefault="00266415" w:rsidP="00266415">
            <w:pPr>
              <w:pStyle w:val="ListParagraph"/>
              <w:tabs>
                <w:tab w:val="left" w:pos="709"/>
              </w:tabs>
              <w:ind w:left="709"/>
              <w:jc w:val="both"/>
              <w:rPr>
                <w:ins w:id="652" w:author="Isabelle Agius" w:date="2016-09-12T08:32:00Z"/>
              </w:rPr>
            </w:pPr>
            <w:ins w:id="653" w:author="Isabelle Agius" w:date="2016-09-12T08:32:00Z">
              <w:r>
                <w:t xml:space="preserve">Provided that where the delay consists of two or three days, the documents requested in paragraphs (a) to (c) need not be submitted. </w:t>
              </w:r>
            </w:ins>
          </w:p>
          <w:p w:rsidR="00266415" w:rsidRDefault="00266415" w:rsidP="00851485">
            <w:pPr>
              <w:pStyle w:val="BodyTextIndent2"/>
              <w:tabs>
                <w:tab w:val="clear" w:pos="426"/>
                <w:tab w:val="clear" w:pos="1134"/>
              </w:tabs>
              <w:ind w:left="692" w:firstLine="0"/>
              <w:rPr>
                <w:ins w:id="654" w:author="Isabelle Agius" w:date="2016-09-12T08:32:00Z"/>
                <w:rFonts w:ascii="Times New Roman" w:hAnsi="Times New Roman"/>
                <w:sz w:val="24"/>
                <w:szCs w:val="24"/>
              </w:rPr>
            </w:pPr>
          </w:p>
          <w:p w:rsidR="008F4DDD" w:rsidRPr="000C3E25" w:rsidRDefault="008F4DDD" w:rsidP="00851485">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The Scheme shall pay promptly all amounts due to the MFSA. In particular, the </w:t>
            </w:r>
            <w:del w:id="655" w:author="Isabelle Agius" w:date="2016-07-13T14:25:00Z">
              <w:r w:rsidRPr="000C3E25" w:rsidDel="00C65BB2">
                <w:rPr>
                  <w:rFonts w:ascii="Times New Roman" w:hAnsi="Times New Roman"/>
                  <w:sz w:val="24"/>
                  <w:szCs w:val="24"/>
                </w:rPr>
                <w:delText>S</w:delText>
              </w:r>
            </w:del>
            <w:ins w:id="656" w:author="Isabelle Agius" w:date="2016-07-13T14:25:00Z">
              <w:r w:rsidR="00C65BB2">
                <w:rPr>
                  <w:rFonts w:ascii="Times New Roman" w:hAnsi="Times New Roman"/>
                  <w:sz w:val="24"/>
                  <w:szCs w:val="24"/>
                </w:rPr>
                <w:t>s</w:t>
              </w:r>
            </w:ins>
            <w:r w:rsidRPr="000C3E25">
              <w:rPr>
                <w:rFonts w:ascii="Times New Roman" w:hAnsi="Times New Roman"/>
                <w:sz w:val="24"/>
                <w:szCs w:val="24"/>
              </w:rPr>
              <w:t xml:space="preserve">upervisory </w:t>
            </w:r>
            <w:del w:id="657" w:author="Isabelle Agius" w:date="2016-07-13T14:25:00Z">
              <w:r w:rsidRPr="000C3E25" w:rsidDel="00C65BB2">
                <w:rPr>
                  <w:rFonts w:ascii="Times New Roman" w:hAnsi="Times New Roman"/>
                  <w:sz w:val="24"/>
                  <w:szCs w:val="24"/>
                </w:rPr>
                <w:delText>F</w:delText>
              </w:r>
            </w:del>
            <w:ins w:id="658" w:author="Isabelle Agius" w:date="2016-07-13T14:25:00Z">
              <w:r w:rsidR="00C65BB2">
                <w:rPr>
                  <w:rFonts w:ascii="Times New Roman" w:hAnsi="Times New Roman"/>
                  <w:sz w:val="24"/>
                  <w:szCs w:val="24"/>
                </w:rPr>
                <w:t>f</w:t>
              </w:r>
            </w:ins>
            <w:r w:rsidRPr="000C3E25">
              <w:rPr>
                <w:rFonts w:ascii="Times New Roman" w:hAnsi="Times New Roman"/>
                <w:sz w:val="24"/>
                <w:szCs w:val="24"/>
              </w:rPr>
              <w:t xml:space="preserve">ee shall be payable by the Scheme on the day the </w:t>
            </w:r>
            <w:ins w:id="659" w:author="Isabelle Agius" w:date="2016-07-13T14:25:00Z">
              <w:r w:rsidR="00C65BB2">
                <w:rPr>
                  <w:rFonts w:ascii="Times New Roman" w:hAnsi="Times New Roman"/>
                  <w:sz w:val="24"/>
                  <w:szCs w:val="24"/>
                </w:rPr>
                <w:t>l</w:t>
              </w:r>
            </w:ins>
            <w:del w:id="660" w:author="Isabelle Agius" w:date="2016-07-13T14:25:00Z">
              <w:r w:rsidRPr="000C3E25" w:rsidDel="00C65BB2">
                <w:rPr>
                  <w:rFonts w:ascii="Times New Roman" w:hAnsi="Times New Roman"/>
                  <w:sz w:val="24"/>
                  <w:szCs w:val="24"/>
                </w:rPr>
                <w:delText>L</w:delText>
              </w:r>
            </w:del>
            <w:r w:rsidRPr="000C3E25">
              <w:rPr>
                <w:rFonts w:ascii="Times New Roman" w:hAnsi="Times New Roman"/>
                <w:sz w:val="24"/>
                <w:szCs w:val="24"/>
              </w:rPr>
              <w:t xml:space="preserve">icence is first issued, and thereafter annually within one week from the anniversary of that </w:t>
            </w:r>
            <w:r w:rsidRPr="000C3E25">
              <w:rPr>
                <w:rFonts w:ascii="Times New Roman" w:hAnsi="Times New Roman"/>
                <w:sz w:val="24"/>
                <w:szCs w:val="24"/>
              </w:rPr>
              <w:lastRenderedPageBreak/>
              <w:t>date.</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1137D7">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The Scheme shall co-operate fully with any inspection or other enquiry carried out by, or on behalf of, the MFSA and inform it promptly of any relevant information.</w:t>
            </w:r>
            <w:r w:rsidR="00722AB9">
              <w:rPr>
                <w:rFonts w:ascii="Times New Roman" w:hAnsi="Times New Roman"/>
                <w:sz w:val="24"/>
                <w:szCs w:val="24"/>
              </w:rPr>
              <w:t xml:space="preserve"> </w:t>
            </w:r>
            <w:r w:rsidRPr="000C3E25">
              <w:rPr>
                <w:rFonts w:ascii="Times New Roman" w:hAnsi="Times New Roman"/>
                <w:sz w:val="24"/>
                <w:szCs w:val="24"/>
              </w:rPr>
              <w:t>The Scheme shall supply the MFSA with such information as the MFSA may require.</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1137D7">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The Scheme and its service providers shall comply with all Maltese and overseas regulations to which they are subject. </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tabs>
                <w:tab w:val="num" w:pos="1440"/>
              </w:tabs>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1137D7">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The Scheme shall disclose the identity of the regulated entity and its regulator or regulators in all correspondence, advertisements, and other documents.</w:t>
            </w:r>
            <w:r w:rsidR="00722AB9">
              <w:rPr>
                <w:rFonts w:ascii="Times New Roman" w:hAnsi="Times New Roman"/>
                <w:sz w:val="24"/>
                <w:szCs w:val="24"/>
              </w:rPr>
              <w:t xml:space="preserve"> </w:t>
            </w:r>
            <w:r w:rsidRPr="000C3E25">
              <w:rPr>
                <w:rFonts w:ascii="Times New Roman" w:hAnsi="Times New Roman"/>
                <w:sz w:val="24"/>
                <w:szCs w:val="24"/>
              </w:rPr>
              <w:t>Wording similar to the following shall be used: “</w:t>
            </w:r>
            <w:r w:rsidRPr="000C3E25">
              <w:rPr>
                <w:rFonts w:ascii="Times New Roman" w:hAnsi="Times New Roman"/>
                <w:i/>
                <w:sz w:val="24"/>
                <w:szCs w:val="24"/>
              </w:rPr>
              <w:t>Licensed by the MFSA as a Professional Investor Fund available to Experienced Investors”.</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tabs>
                <w:tab w:val="num" w:pos="1440"/>
              </w:tabs>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C65BB2">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The Scheme shall comply with the applicable laws and regulations relating to the </w:t>
            </w:r>
            <w:r w:rsidR="00C65BB2">
              <w:rPr>
                <w:rFonts w:ascii="Times New Roman" w:hAnsi="Times New Roman"/>
                <w:sz w:val="24"/>
                <w:szCs w:val="24"/>
              </w:rPr>
              <w:t>p</w:t>
            </w:r>
            <w:r w:rsidRPr="000C3E25">
              <w:rPr>
                <w:rFonts w:ascii="Times New Roman" w:hAnsi="Times New Roman"/>
                <w:sz w:val="24"/>
                <w:szCs w:val="24"/>
              </w:rPr>
              <w:t xml:space="preserve">revention of </w:t>
            </w:r>
            <w:r w:rsidR="00C65BB2">
              <w:rPr>
                <w:rFonts w:ascii="Times New Roman" w:hAnsi="Times New Roman"/>
                <w:sz w:val="24"/>
                <w:szCs w:val="24"/>
              </w:rPr>
              <w:t>m</w:t>
            </w:r>
            <w:r w:rsidRPr="000C3E25">
              <w:rPr>
                <w:rFonts w:ascii="Times New Roman" w:hAnsi="Times New Roman"/>
                <w:sz w:val="24"/>
                <w:szCs w:val="24"/>
              </w:rPr>
              <w:t xml:space="preserve">oney </w:t>
            </w:r>
            <w:r w:rsidR="00C65BB2">
              <w:rPr>
                <w:rFonts w:ascii="Times New Roman" w:hAnsi="Times New Roman"/>
                <w:sz w:val="24"/>
                <w:szCs w:val="24"/>
              </w:rPr>
              <w:t>l</w:t>
            </w:r>
            <w:r w:rsidRPr="000C3E25">
              <w:rPr>
                <w:rFonts w:ascii="Times New Roman" w:hAnsi="Times New Roman"/>
                <w:sz w:val="24"/>
                <w:szCs w:val="24"/>
              </w:rPr>
              <w:t xml:space="preserve">aundering. </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1137D7">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The MFSA shall not be liable in damages for anything done or omitted to be done unless the act or omission is shown to have been done or omitted to be done in bad faith.</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1137D7">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A request for a variation of the </w:t>
            </w:r>
            <w:r w:rsidR="00C65BB2">
              <w:rPr>
                <w:rFonts w:ascii="Times New Roman" w:hAnsi="Times New Roman"/>
                <w:sz w:val="24"/>
                <w:szCs w:val="24"/>
              </w:rPr>
              <w:t>l</w:t>
            </w:r>
            <w:r w:rsidRPr="000C3E25">
              <w:rPr>
                <w:rFonts w:ascii="Times New Roman" w:hAnsi="Times New Roman"/>
                <w:sz w:val="24"/>
                <w:szCs w:val="24"/>
              </w:rPr>
              <w:t>icence shall be submitted to the MFSA in writing, giving details of the variation requested and the reasons.</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1137D7">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The MFSA shall be informed of any material information concerning the Scheme, its management or its operation, as soon as the Scheme becomes aware of that information. This shall include notifying the MFSA in writing of:</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numPr>
                <w:ilvl w:val="0"/>
                <w:numId w:val="4"/>
              </w:numPr>
              <w:tabs>
                <w:tab w:val="clear" w:pos="426"/>
                <w:tab w:val="clear" w:pos="563"/>
                <w:tab w:val="clear" w:pos="1134"/>
              </w:tabs>
              <w:ind w:left="1253" w:hanging="539"/>
              <w:rPr>
                <w:rFonts w:ascii="Times New Roman" w:hAnsi="Times New Roman"/>
                <w:sz w:val="24"/>
                <w:szCs w:val="24"/>
              </w:rPr>
            </w:pPr>
            <w:r w:rsidRPr="000C3E25">
              <w:rPr>
                <w:rFonts w:ascii="Times New Roman" w:hAnsi="Times New Roman"/>
                <w:sz w:val="24"/>
                <w:szCs w:val="24"/>
              </w:rPr>
              <w:t>any evidence of fraud or dishonesty by an official of the Scheme immediately upon becoming aware of the matter;</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numPr>
                <w:ilvl w:val="0"/>
                <w:numId w:val="4"/>
              </w:numPr>
              <w:tabs>
                <w:tab w:val="clear" w:pos="426"/>
                <w:tab w:val="clear" w:pos="563"/>
                <w:tab w:val="clear" w:pos="1134"/>
              </w:tabs>
              <w:ind w:left="1253" w:hanging="539"/>
              <w:rPr>
                <w:rFonts w:ascii="Times New Roman" w:hAnsi="Times New Roman"/>
                <w:sz w:val="24"/>
                <w:szCs w:val="24"/>
              </w:rPr>
            </w:pPr>
            <w:r w:rsidRPr="000C3E25">
              <w:rPr>
                <w:rFonts w:ascii="Times New Roman" w:hAnsi="Times New Roman"/>
                <w:sz w:val="24"/>
                <w:szCs w:val="24"/>
              </w:rPr>
              <w:t>any actual or intended legal proceedings of a material nature by or against the Scheme immediately the decision has been taken or on becoming aware of the matter;</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numPr>
                <w:ilvl w:val="0"/>
                <w:numId w:val="4"/>
              </w:numPr>
              <w:tabs>
                <w:tab w:val="clear" w:pos="426"/>
                <w:tab w:val="clear" w:pos="563"/>
                <w:tab w:val="clear" w:pos="1134"/>
              </w:tabs>
              <w:ind w:left="1253" w:hanging="539"/>
              <w:rPr>
                <w:rFonts w:ascii="Times New Roman" w:hAnsi="Times New Roman"/>
                <w:sz w:val="24"/>
                <w:szCs w:val="24"/>
              </w:rPr>
            </w:pPr>
            <w:proofErr w:type="gramStart"/>
            <w:r w:rsidRPr="000C3E25">
              <w:rPr>
                <w:rFonts w:ascii="Times New Roman" w:hAnsi="Times New Roman"/>
                <w:sz w:val="24"/>
                <w:szCs w:val="24"/>
              </w:rPr>
              <w:t>any</w:t>
            </w:r>
            <w:proofErr w:type="gramEnd"/>
            <w:r w:rsidRPr="000C3E25">
              <w:rPr>
                <w:rFonts w:ascii="Times New Roman" w:hAnsi="Times New Roman"/>
                <w:sz w:val="24"/>
                <w:szCs w:val="24"/>
              </w:rPr>
              <w:t xml:space="preserve"> other material information concerning the Scheme, its business or its officials in </w:t>
            </w:r>
            <w:smartTag w:uri="urn:schemas-microsoft-com:office:smarttags" w:element="country-region">
              <w:smartTag w:uri="urn:schemas-microsoft-com:office:smarttags" w:element="place">
                <w:r w:rsidRPr="000C3E25">
                  <w:rPr>
                    <w:rFonts w:ascii="Times New Roman" w:hAnsi="Times New Roman"/>
                    <w:sz w:val="24"/>
                    <w:szCs w:val="24"/>
                  </w:rPr>
                  <w:t>Malta</w:t>
                </w:r>
              </w:smartTag>
            </w:smartTag>
            <w:r w:rsidRPr="000C3E25">
              <w:rPr>
                <w:rFonts w:ascii="Times New Roman" w:hAnsi="Times New Roman"/>
                <w:sz w:val="24"/>
                <w:szCs w:val="24"/>
              </w:rPr>
              <w:t xml:space="preserve"> or abroad – immediately upon becoming aware of the matter.</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C65BB2" w:rsidRPr="00166B51" w:rsidRDefault="00C65BB2" w:rsidP="00EA404A">
            <w:pPr>
              <w:pStyle w:val="BodyTextIndent2"/>
              <w:numPr>
                <w:ilvl w:val="1"/>
                <w:numId w:val="20"/>
              </w:numPr>
              <w:tabs>
                <w:tab w:val="clear" w:pos="426"/>
                <w:tab w:val="clear" w:pos="1134"/>
              </w:tabs>
              <w:ind w:left="692" w:hanging="709"/>
              <w:rPr>
                <w:ins w:id="661" w:author="Isabelle Agius" w:date="2016-07-13T14:26:00Z"/>
                <w:rFonts w:ascii="Times New Roman" w:hAnsi="Times New Roman"/>
                <w:sz w:val="24"/>
                <w:szCs w:val="24"/>
              </w:rPr>
            </w:pPr>
            <w:ins w:id="662" w:author="Isabelle Agius" w:date="2016-07-13T14:26:00Z">
              <w:r w:rsidRPr="00166B51">
                <w:rPr>
                  <w:rFonts w:ascii="Times New Roman" w:hAnsi="Times New Roman"/>
                  <w:sz w:val="24"/>
                  <w:szCs w:val="24"/>
                </w:rPr>
                <w:t>The scheme shall notify the MFSA in writing of:</w:t>
              </w:r>
            </w:ins>
          </w:p>
          <w:p w:rsidR="00C65BB2" w:rsidRDefault="00C65BB2" w:rsidP="00C65BB2">
            <w:pPr>
              <w:pStyle w:val="ListParagraph"/>
              <w:rPr>
                <w:ins w:id="663" w:author="Isabelle Agius" w:date="2016-07-13T14:26:00Z"/>
              </w:rPr>
            </w:pPr>
          </w:p>
          <w:p w:rsidR="00C65BB2" w:rsidRDefault="00C65BB2" w:rsidP="00C65BB2">
            <w:pPr>
              <w:numPr>
                <w:ilvl w:val="0"/>
                <w:numId w:val="35"/>
              </w:numPr>
              <w:ind w:left="1418" w:hanging="567"/>
              <w:rPr>
                <w:ins w:id="664" w:author="Isabelle Agius" w:date="2016-09-12T10:58:00Z"/>
                <w:szCs w:val="24"/>
              </w:rPr>
            </w:pPr>
            <w:ins w:id="665" w:author="Isabelle Agius" w:date="2016-07-13T14:26:00Z">
              <w:r>
                <w:rPr>
                  <w:szCs w:val="24"/>
                </w:rPr>
                <w:t>a change in the Scheme’s name or business name (if different) at least one month in advance of the change being made;</w:t>
              </w:r>
            </w:ins>
          </w:p>
          <w:p w:rsidR="00D76B60" w:rsidRDefault="00D76B60" w:rsidP="00EA404A">
            <w:pPr>
              <w:ind w:left="1418"/>
              <w:rPr>
                <w:ins w:id="666" w:author="Isabelle Agius" w:date="2016-07-13T14:26:00Z"/>
                <w:szCs w:val="24"/>
              </w:rPr>
            </w:pPr>
          </w:p>
          <w:p w:rsidR="00C65BB2" w:rsidRDefault="00C65BB2" w:rsidP="00C65BB2">
            <w:pPr>
              <w:numPr>
                <w:ilvl w:val="0"/>
                <w:numId w:val="35"/>
              </w:numPr>
              <w:ind w:left="1418" w:hanging="567"/>
              <w:rPr>
                <w:ins w:id="667" w:author="Isabelle Agius" w:date="2016-07-13T14:26:00Z"/>
                <w:szCs w:val="24"/>
              </w:rPr>
            </w:pPr>
            <w:ins w:id="668" w:author="Isabelle Agius" w:date="2016-07-13T14:26:00Z">
              <w:r>
                <w:rPr>
                  <w:szCs w:val="24"/>
                </w:rPr>
                <w:t>a change of address: at least one month in advance;</w:t>
              </w:r>
            </w:ins>
          </w:p>
          <w:p w:rsidR="00D76B60" w:rsidRDefault="00D76B60" w:rsidP="00EA404A">
            <w:pPr>
              <w:ind w:left="1418"/>
              <w:rPr>
                <w:ins w:id="669" w:author="Isabelle Agius" w:date="2016-09-12T10:58:00Z"/>
                <w:szCs w:val="24"/>
              </w:rPr>
            </w:pPr>
          </w:p>
          <w:p w:rsidR="00C65BB2" w:rsidRDefault="00C65BB2" w:rsidP="00C65BB2">
            <w:pPr>
              <w:numPr>
                <w:ilvl w:val="0"/>
                <w:numId w:val="35"/>
              </w:numPr>
              <w:ind w:left="1418" w:hanging="567"/>
              <w:rPr>
                <w:ins w:id="670" w:author="Isabelle Agius" w:date="2016-07-13T14:26:00Z"/>
                <w:szCs w:val="24"/>
              </w:rPr>
            </w:pPr>
            <w:ins w:id="671" w:author="Isabelle Agius" w:date="2016-07-13T14:26:00Z">
              <w:r>
                <w:rPr>
                  <w:szCs w:val="24"/>
                </w:rPr>
                <w:lastRenderedPageBreak/>
                <w:t>any material changes to the conditions for initial authorisation, in particular material changes to the information provided during the application process – at least one month in advance of the change being made;</w:t>
              </w:r>
            </w:ins>
          </w:p>
          <w:p w:rsidR="00D76B60" w:rsidRDefault="00D76B60" w:rsidP="00EA404A">
            <w:pPr>
              <w:ind w:left="1418"/>
              <w:rPr>
                <w:ins w:id="672" w:author="Isabelle Agius" w:date="2016-09-12T10:58:00Z"/>
                <w:szCs w:val="24"/>
              </w:rPr>
            </w:pPr>
          </w:p>
          <w:p w:rsidR="00D76B60" w:rsidRDefault="00D76B60" w:rsidP="00EA404A">
            <w:pPr>
              <w:numPr>
                <w:ilvl w:val="0"/>
                <w:numId w:val="35"/>
              </w:numPr>
              <w:ind w:left="1418" w:hanging="567"/>
              <w:rPr>
                <w:ins w:id="673" w:author="Isabelle Agius" w:date="2016-09-12T10:58:00Z"/>
              </w:rPr>
            </w:pPr>
            <w:ins w:id="674" w:author="Isabelle Agius" w:date="2016-09-12T10:58:00Z">
              <w:r w:rsidRPr="00357479">
                <w:rPr>
                  <w:szCs w:val="24"/>
                </w:rPr>
                <w:t xml:space="preserve">the departure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officer, money laundering reporting officer and risk manager</w:t>
              </w:r>
              <w:r w:rsidRPr="00357479">
                <w:rPr>
                  <w:szCs w:val="24"/>
                </w:rPr>
                <w:t xml:space="preserve"> within 14 days of the departure. </w:t>
              </w:r>
            </w:ins>
          </w:p>
          <w:p w:rsidR="00D76B60" w:rsidRDefault="00D76B60" w:rsidP="00D76B60">
            <w:pPr>
              <w:pStyle w:val="ListParagraph"/>
              <w:rPr>
                <w:ins w:id="675" w:author="Isabelle Agius" w:date="2016-09-12T10:58:00Z"/>
              </w:rPr>
            </w:pPr>
          </w:p>
          <w:p w:rsidR="00D76B60" w:rsidRDefault="00D76B60" w:rsidP="00EA404A">
            <w:pPr>
              <w:pStyle w:val="ListParagraph"/>
              <w:ind w:left="1418"/>
              <w:jc w:val="both"/>
              <w:rPr>
                <w:ins w:id="676" w:author="Isabelle Agius" w:date="2016-09-12T10:58:00Z"/>
              </w:rPr>
            </w:pPr>
            <w:ins w:id="677" w:author="Isabelle Agius" w:date="2016-09-12T10:58:00Z">
              <w:r>
                <w:t>In particular, the notification submitted by the scheme shall include the following information:</w:t>
              </w:r>
            </w:ins>
          </w:p>
          <w:p w:rsidR="00D76B60" w:rsidRDefault="00D76B60" w:rsidP="00EA404A">
            <w:pPr>
              <w:pStyle w:val="ListParagraph"/>
              <w:numPr>
                <w:ilvl w:val="0"/>
                <w:numId w:val="49"/>
              </w:numPr>
              <w:ind w:left="1985" w:hanging="567"/>
              <w:jc w:val="both"/>
              <w:rPr>
                <w:ins w:id="678" w:author="Isabelle Agius" w:date="2016-09-12T10:58:00Z"/>
              </w:rPr>
            </w:pPr>
            <w:ins w:id="679" w:author="Isabelle Agius" w:date="2016-09-12T10:58:00Z">
              <w:r>
                <w:t>the name and role of the official departing;</w:t>
              </w:r>
            </w:ins>
          </w:p>
          <w:p w:rsidR="00D76B60" w:rsidRDefault="00D76B60" w:rsidP="00EA404A">
            <w:pPr>
              <w:pStyle w:val="ListParagraph"/>
              <w:numPr>
                <w:ilvl w:val="0"/>
                <w:numId w:val="49"/>
              </w:numPr>
              <w:ind w:left="1985" w:hanging="567"/>
              <w:jc w:val="both"/>
              <w:rPr>
                <w:ins w:id="680" w:author="Isabelle Agius" w:date="2016-09-12T10:58:00Z"/>
              </w:rPr>
            </w:pPr>
            <w:ins w:id="681" w:author="Isabelle Agius" w:date="2016-09-12T10:58:00Z">
              <w:r>
                <w:t>the reason of departure i.e. resignation, dismissal, re-organisation etc.;</w:t>
              </w:r>
            </w:ins>
          </w:p>
          <w:p w:rsidR="00D76B60" w:rsidRDefault="00D76B60" w:rsidP="00EA404A">
            <w:pPr>
              <w:pStyle w:val="ListParagraph"/>
              <w:numPr>
                <w:ilvl w:val="0"/>
                <w:numId w:val="49"/>
              </w:numPr>
              <w:ind w:left="1985" w:hanging="567"/>
              <w:jc w:val="both"/>
              <w:rPr>
                <w:ins w:id="682" w:author="Isabelle Agius" w:date="2016-09-12T10:58:00Z"/>
              </w:rPr>
            </w:pPr>
            <w:ins w:id="683" w:author="Isabelle Agius" w:date="2016-09-12T10:58:00Z">
              <w:r>
                <w:t>the effective date of resignation;</w:t>
              </w:r>
            </w:ins>
          </w:p>
          <w:p w:rsidR="00D76B60" w:rsidRDefault="00D76B60" w:rsidP="00EA404A">
            <w:pPr>
              <w:pStyle w:val="ListParagraph"/>
              <w:numPr>
                <w:ilvl w:val="0"/>
                <w:numId w:val="49"/>
              </w:numPr>
              <w:ind w:left="1985" w:hanging="567"/>
              <w:jc w:val="both"/>
              <w:rPr>
                <w:ins w:id="684" w:author="Isabelle Agius" w:date="2016-09-12T10:58:00Z"/>
              </w:rPr>
            </w:pPr>
            <w:proofErr w:type="gramStart"/>
            <w:ins w:id="685" w:author="Isabelle Agius" w:date="2016-09-12T10:58:00Z">
              <w:r>
                <w:t>the</w:t>
              </w:r>
              <w:proofErr w:type="gramEnd"/>
              <w:r>
                <w:t xml:space="preserve"> proposed replacement.</w:t>
              </w:r>
            </w:ins>
          </w:p>
          <w:p w:rsidR="00D76B60" w:rsidRDefault="00D76B60" w:rsidP="00D76B60">
            <w:pPr>
              <w:pStyle w:val="ListParagraph"/>
              <w:ind w:left="1418"/>
              <w:rPr>
                <w:ins w:id="686" w:author="Isabelle Agius" w:date="2016-09-12T10:58:00Z"/>
              </w:rPr>
            </w:pPr>
          </w:p>
          <w:p w:rsidR="00D76B60" w:rsidRDefault="00D76B60" w:rsidP="00EA404A">
            <w:pPr>
              <w:pStyle w:val="ListParagraph"/>
              <w:ind w:left="1418"/>
              <w:jc w:val="both"/>
              <w:rPr>
                <w:ins w:id="687" w:author="Isabelle Agius" w:date="2016-09-12T10:58:00Z"/>
              </w:rPr>
            </w:pPr>
            <w:ins w:id="688" w:author="Isabelle Agius" w:date="2016-09-12T10:58:00Z">
              <w:r w:rsidRPr="00357479">
                <w:t xml:space="preserve">The </w:t>
              </w:r>
              <w:r>
                <w:t xml:space="preserve">scheme </w:t>
              </w:r>
              <w:r w:rsidRPr="00357479">
                <w:t xml:space="preserve">shall also request the </w:t>
              </w:r>
              <w:r>
                <w:t>d</w:t>
              </w:r>
              <w:r w:rsidRPr="00357479">
                <w:t xml:space="preserve">irector or </w:t>
              </w:r>
              <w:r>
                <w:t>s</w:t>
              </w:r>
              <w:r w:rsidRPr="00357479">
                <w:t xml:space="preserve">enior </w:t>
              </w:r>
              <w:r>
                <w:t>m</w:t>
              </w:r>
              <w:r w:rsidRPr="00357479">
                <w:t>anager</w:t>
              </w:r>
              <w:r>
                <w:t>, portfolio manager, compliance office, money laundering reporting officer and risk manager</w:t>
              </w:r>
              <w:r w:rsidRPr="00357479">
                <w:t xml:space="preserve"> to </w:t>
              </w:r>
              <w:r>
                <w:t>confirm in writing to the MFSA:</w:t>
              </w:r>
            </w:ins>
          </w:p>
          <w:p w:rsidR="00D76B60" w:rsidRDefault="00D76B60" w:rsidP="00EA404A">
            <w:pPr>
              <w:pStyle w:val="ListParagraph"/>
              <w:numPr>
                <w:ilvl w:val="0"/>
                <w:numId w:val="50"/>
              </w:numPr>
              <w:jc w:val="both"/>
              <w:rPr>
                <w:ins w:id="689" w:author="Isabelle Agius" w:date="2016-09-12T10:58:00Z"/>
              </w:rPr>
            </w:pPr>
            <w:ins w:id="690" w:author="Isabelle Agius" w:date="2016-09-12T10:58:00Z">
              <w:r>
                <w:t>whether the departure has any regulatory implications, or if otherwise, to provide any relevant details;</w:t>
              </w:r>
            </w:ins>
          </w:p>
          <w:p w:rsidR="00D76B60" w:rsidRDefault="00D76B60" w:rsidP="00EA404A">
            <w:pPr>
              <w:pStyle w:val="ListParagraph"/>
              <w:numPr>
                <w:ilvl w:val="0"/>
                <w:numId w:val="50"/>
              </w:numPr>
              <w:jc w:val="both"/>
              <w:rPr>
                <w:ins w:id="691" w:author="Isabelle Agius" w:date="2016-09-12T10:58:00Z"/>
              </w:rPr>
            </w:pPr>
            <w:proofErr w:type="gramStart"/>
            <w:ins w:id="692" w:author="Isabelle Agius" w:date="2016-09-12T10:58:00Z">
              <w:r>
                <w:t>the</w:t>
              </w:r>
              <w:proofErr w:type="gramEnd"/>
              <w:r>
                <w:t xml:space="preserve"> information required in terms of paragraphs (A) to (C) above. </w:t>
              </w:r>
            </w:ins>
          </w:p>
          <w:p w:rsidR="00D76B60" w:rsidRDefault="00D76B60" w:rsidP="00D76B60">
            <w:pPr>
              <w:pStyle w:val="ListParagraph"/>
              <w:ind w:left="1418"/>
              <w:rPr>
                <w:ins w:id="693" w:author="Isabelle Agius" w:date="2016-09-12T10:58:00Z"/>
              </w:rPr>
            </w:pPr>
          </w:p>
          <w:p w:rsidR="00D76B60" w:rsidRDefault="00D76B60" w:rsidP="00EA404A">
            <w:pPr>
              <w:pStyle w:val="ListParagraph"/>
              <w:ind w:left="1418"/>
              <w:jc w:val="both"/>
              <w:rPr>
                <w:ins w:id="694" w:author="Isabelle Agius" w:date="2016-09-12T10:58:00Z"/>
              </w:rPr>
            </w:pPr>
            <w:ins w:id="695" w:author="Isabelle Agius" w:date="2016-09-12T10:58:00Z">
              <w:r>
                <w:t xml:space="preserve">A copy of the scheme’s request to the departing official shall be provided to MFSA together with the scheme’s notification of departure. </w:t>
              </w:r>
            </w:ins>
          </w:p>
          <w:p w:rsidR="00D76B60" w:rsidRDefault="00D76B60" w:rsidP="00D76B60">
            <w:pPr>
              <w:pStyle w:val="ListParagraph"/>
              <w:ind w:left="1418"/>
              <w:rPr>
                <w:ins w:id="696" w:author="Isabelle Agius" w:date="2016-09-12T10:58:00Z"/>
              </w:rPr>
            </w:pPr>
          </w:p>
          <w:p w:rsidR="00D76B60" w:rsidRDefault="00D76B60" w:rsidP="00EA404A">
            <w:pPr>
              <w:pStyle w:val="ListParagraph"/>
              <w:ind w:left="1418"/>
              <w:jc w:val="both"/>
              <w:rPr>
                <w:ins w:id="697" w:author="Isabelle Agius" w:date="2016-09-12T10:58:00Z"/>
              </w:rPr>
            </w:pPr>
            <w:ins w:id="698" w:author="Isabelle Agius" w:date="2016-09-12T10:58:00Z">
              <w:r>
                <w:t xml:space="preserve">An e-mail notification of resignation shall be sent to the MFSA on </w:t>
              </w:r>
              <w:r>
                <w:fldChar w:fldCharType="begin"/>
              </w:r>
              <w:r>
                <w:instrText xml:space="preserve"> HYPERLINK "mailto:ausecurities@mfsa.com.mt" </w:instrText>
              </w:r>
              <w:r>
                <w:fldChar w:fldCharType="separate"/>
              </w:r>
              <w:r w:rsidRPr="00F54A8F">
                <w:rPr>
                  <w:rStyle w:val="Hyperlink"/>
                </w:rPr>
                <w:t>ausecurities@mfsa.com.mt</w:t>
              </w:r>
              <w:r>
                <w:fldChar w:fldCharType="end"/>
              </w:r>
              <w:r>
                <w:t xml:space="preserve">. This e-mail shall be followed up by the submission of original and hard copies to the MFSA. </w:t>
              </w:r>
            </w:ins>
          </w:p>
          <w:p w:rsidR="00D76B60" w:rsidRDefault="00D76B60" w:rsidP="00D76B60">
            <w:pPr>
              <w:pStyle w:val="ListParagraph"/>
              <w:ind w:left="1418"/>
              <w:rPr>
                <w:ins w:id="699" w:author="Isabelle Agius" w:date="2016-09-12T10:58:00Z"/>
              </w:rPr>
            </w:pPr>
          </w:p>
          <w:p w:rsidR="00D76B60" w:rsidRDefault="00D76B60" w:rsidP="00EA404A">
            <w:pPr>
              <w:pStyle w:val="ListParagraph"/>
              <w:ind w:left="1418"/>
              <w:jc w:val="both"/>
              <w:rPr>
                <w:ins w:id="700" w:author="Isabelle Agius" w:date="2016-09-12T10:58:00Z"/>
              </w:rPr>
            </w:pPr>
            <w:ins w:id="701" w:author="Isabelle Agius" w:date="2016-09-12T10:58:00Z">
              <w:r>
                <w:t xml:space="preserve">The scheme shall ensure that the relevant forms related to the departure and approval of officials, where applicable, are filed with the Registry of Companies. </w:t>
              </w:r>
            </w:ins>
          </w:p>
          <w:p w:rsidR="00D76B60" w:rsidRDefault="00D76B60" w:rsidP="00EA404A">
            <w:pPr>
              <w:ind w:left="1418"/>
              <w:rPr>
                <w:ins w:id="702" w:author="Isabelle Agius" w:date="2016-09-12T10:58:00Z"/>
                <w:szCs w:val="24"/>
              </w:rPr>
            </w:pPr>
          </w:p>
          <w:p w:rsidR="00C65BB2" w:rsidRDefault="00C65BB2" w:rsidP="00C65BB2">
            <w:pPr>
              <w:numPr>
                <w:ilvl w:val="0"/>
                <w:numId w:val="35"/>
              </w:numPr>
              <w:ind w:left="1418" w:hanging="567"/>
              <w:rPr>
                <w:ins w:id="703" w:author="Isabelle Agius" w:date="2016-07-13T14:26:00Z"/>
                <w:szCs w:val="24"/>
              </w:rPr>
            </w:pPr>
            <w:ins w:id="704" w:author="Isabelle Agius" w:date="2016-07-13T14:26:00Z">
              <w:r>
                <w:rPr>
                  <w:szCs w:val="24"/>
                </w:rPr>
                <w:t>any proposed material change to its business – at least one month before the change is to take effect and where a new collective investment scheme licence is required, the new business shall not begin until the new collective investment scheme licence has been granted or the amendment has been approved;</w:t>
              </w:r>
            </w:ins>
          </w:p>
          <w:p w:rsidR="00D76B60" w:rsidRDefault="00D76B60" w:rsidP="00EA404A">
            <w:pPr>
              <w:ind w:left="1418"/>
              <w:rPr>
                <w:ins w:id="705" w:author="Isabelle Agius" w:date="2016-09-12T10:58:00Z"/>
                <w:szCs w:val="24"/>
              </w:rPr>
            </w:pPr>
          </w:p>
          <w:p w:rsidR="00C65BB2" w:rsidRDefault="00C65BB2" w:rsidP="00C65BB2">
            <w:pPr>
              <w:numPr>
                <w:ilvl w:val="0"/>
                <w:numId w:val="35"/>
              </w:numPr>
              <w:ind w:left="1418" w:hanging="567"/>
              <w:rPr>
                <w:ins w:id="706" w:author="Isabelle Agius" w:date="2016-07-13T14:26:00Z"/>
                <w:szCs w:val="24"/>
              </w:rPr>
            </w:pPr>
            <w:proofErr w:type="gramStart"/>
            <w:ins w:id="707" w:author="Isabelle Agius" w:date="2016-07-13T14:26:00Z">
              <w:r>
                <w:rPr>
                  <w:szCs w:val="24"/>
                </w:rPr>
                <w:t>a</w:t>
              </w:r>
              <w:proofErr w:type="gramEnd"/>
              <w:r>
                <w:rPr>
                  <w:szCs w:val="24"/>
                </w:rPr>
                <w:t xml:space="preserve"> decision to make a material claim on any insurance policy held in relation to the scheme’s business. The notification should be provided as soon as the decision is taken;</w:t>
              </w:r>
            </w:ins>
          </w:p>
          <w:p w:rsidR="00D76B60" w:rsidRDefault="00D76B60" w:rsidP="00EA404A">
            <w:pPr>
              <w:ind w:left="1418"/>
              <w:rPr>
                <w:ins w:id="708" w:author="Isabelle Agius" w:date="2016-09-12T10:58:00Z"/>
                <w:szCs w:val="24"/>
              </w:rPr>
            </w:pPr>
          </w:p>
          <w:p w:rsidR="00C65BB2" w:rsidRDefault="00C65BB2" w:rsidP="00C65BB2">
            <w:pPr>
              <w:numPr>
                <w:ilvl w:val="0"/>
                <w:numId w:val="35"/>
              </w:numPr>
              <w:ind w:left="1418" w:hanging="567"/>
              <w:rPr>
                <w:ins w:id="709" w:author="Isabelle Agius" w:date="2016-07-13T14:26:00Z"/>
                <w:szCs w:val="24"/>
              </w:rPr>
            </w:pPr>
            <w:ins w:id="710" w:author="Isabelle Agius" w:date="2016-07-13T14:26:00Z">
              <w:r>
                <w:rPr>
                  <w:szCs w:val="24"/>
                </w:rPr>
                <w:t>any actual or intended legal proceedings of a material nature by or against the scheme immediately after the decision has been taken or on becoming aware of the matter;</w:t>
              </w:r>
            </w:ins>
          </w:p>
          <w:p w:rsidR="00D76B60" w:rsidRDefault="00D76B60" w:rsidP="00EA404A">
            <w:pPr>
              <w:ind w:left="1418"/>
              <w:rPr>
                <w:ins w:id="711" w:author="Isabelle Agius" w:date="2016-09-12T10:58:00Z"/>
                <w:szCs w:val="24"/>
              </w:rPr>
            </w:pPr>
          </w:p>
          <w:p w:rsidR="00C65BB2" w:rsidRDefault="00C65BB2" w:rsidP="00C65BB2">
            <w:pPr>
              <w:numPr>
                <w:ilvl w:val="0"/>
                <w:numId w:val="35"/>
              </w:numPr>
              <w:ind w:left="1418" w:hanging="567"/>
              <w:rPr>
                <w:ins w:id="712" w:author="Isabelle Agius" w:date="2016-09-12T11:00:00Z"/>
                <w:szCs w:val="24"/>
              </w:rPr>
            </w:pPr>
            <w:ins w:id="713" w:author="Isabelle Agius" w:date="2016-07-13T14:26:00Z">
              <w:r>
                <w:rPr>
                  <w:szCs w:val="24"/>
                </w:rPr>
                <w:t xml:space="preserve">the fact, where applicable, that it has not carried out any investment activity for the preceding six months, setting out the reasons for such inactivity and providing a business plan for future activity; </w:t>
              </w:r>
            </w:ins>
          </w:p>
          <w:p w:rsidR="00D76B60" w:rsidRDefault="00D76B60" w:rsidP="00EA404A">
            <w:pPr>
              <w:pStyle w:val="ListParagraph"/>
              <w:rPr>
                <w:ins w:id="714" w:author="Isabelle Agius" w:date="2016-09-12T11:00:00Z"/>
              </w:rPr>
            </w:pPr>
          </w:p>
          <w:p w:rsidR="00D76B60" w:rsidRDefault="00D76B60" w:rsidP="00EA404A">
            <w:pPr>
              <w:numPr>
                <w:ilvl w:val="0"/>
                <w:numId w:val="35"/>
              </w:numPr>
              <w:ind w:left="1418" w:hanging="567"/>
              <w:rPr>
                <w:ins w:id="715" w:author="Isabelle Agius" w:date="2016-09-12T11:00:00Z"/>
              </w:rPr>
            </w:pPr>
            <w:ins w:id="716" w:author="Isabelle Agius" w:date="2016-09-12T11:00:00Z">
              <w:r>
                <w:rPr>
                  <w:szCs w:val="24"/>
                </w:rPr>
                <w:t>any instances of incorrect pricing:</w:t>
              </w:r>
            </w:ins>
          </w:p>
          <w:p w:rsidR="00D76B60" w:rsidRDefault="00D76B60" w:rsidP="00D76B60">
            <w:pPr>
              <w:pStyle w:val="ListParagraph"/>
              <w:spacing w:after="200" w:line="276" w:lineRule="auto"/>
              <w:ind w:left="1418"/>
              <w:rPr>
                <w:ins w:id="717" w:author="Isabelle Agius" w:date="2016-09-12T11:00:00Z"/>
              </w:rPr>
            </w:pPr>
          </w:p>
          <w:p w:rsidR="00D76B60" w:rsidRDefault="00D76B60" w:rsidP="00D76B60">
            <w:pPr>
              <w:pStyle w:val="ListParagraph"/>
              <w:spacing w:after="200"/>
              <w:ind w:left="1418"/>
              <w:rPr>
                <w:ins w:id="718" w:author="Isabelle Agius" w:date="2016-09-12T11:00:00Z"/>
              </w:rPr>
            </w:pPr>
            <w:ins w:id="719" w:author="Isabelle Agius" w:date="2016-09-12T11:00:00Z">
              <w:r>
                <w:t xml:space="preserve">Provided that the notification to the MFSA of a valuation error/incorrect pricing shall </w:t>
              </w:r>
              <w:r w:rsidRPr="003E33EC">
                <w:rPr>
                  <w:i/>
                </w:rPr>
                <w:t>inter</w:t>
              </w:r>
              <w:r>
                <w:rPr>
                  <w:i/>
                </w:rPr>
                <w:t xml:space="preserve"> alia </w:t>
              </w:r>
              <w:r>
                <w:t>include:</w:t>
              </w:r>
            </w:ins>
          </w:p>
          <w:p w:rsidR="00D76B60" w:rsidRDefault="00D76B60" w:rsidP="00D76B60">
            <w:pPr>
              <w:pStyle w:val="ListParagraph"/>
              <w:numPr>
                <w:ilvl w:val="0"/>
                <w:numId w:val="42"/>
              </w:numPr>
              <w:spacing w:after="200"/>
              <w:jc w:val="both"/>
              <w:rPr>
                <w:ins w:id="720" w:author="Isabelle Agius" w:date="2016-09-12T11:00:00Z"/>
              </w:rPr>
            </w:pPr>
            <w:ins w:id="721" w:author="Isabelle Agius" w:date="2016-09-12T11:00:00Z">
              <w:r>
                <w:t>the manner in which the valuation occurred;</w:t>
              </w:r>
            </w:ins>
          </w:p>
          <w:p w:rsidR="00D76B60" w:rsidRDefault="00D76B60" w:rsidP="00D76B60">
            <w:pPr>
              <w:pStyle w:val="ListParagraph"/>
              <w:numPr>
                <w:ilvl w:val="0"/>
                <w:numId w:val="42"/>
              </w:numPr>
              <w:spacing w:after="200"/>
              <w:jc w:val="both"/>
              <w:rPr>
                <w:ins w:id="722" w:author="Isabelle Agius" w:date="2016-09-12T11:00:00Z"/>
              </w:rPr>
            </w:pPr>
            <w:ins w:id="723" w:author="Isabelle Agius" w:date="2016-09-12T11:00:00Z">
              <w:r>
                <w:t>the date of identification and the full details of the dealing day effected;</w:t>
              </w:r>
            </w:ins>
          </w:p>
          <w:p w:rsidR="00D76B60" w:rsidRDefault="00D76B60" w:rsidP="00D76B60">
            <w:pPr>
              <w:pStyle w:val="ListParagraph"/>
              <w:numPr>
                <w:ilvl w:val="0"/>
                <w:numId w:val="42"/>
              </w:numPr>
              <w:spacing w:after="200"/>
              <w:jc w:val="both"/>
              <w:rPr>
                <w:ins w:id="724" w:author="Isabelle Agius" w:date="2016-09-12T11:00:00Z"/>
              </w:rPr>
            </w:pPr>
            <w:ins w:id="725" w:author="Isabelle Agius" w:date="2016-09-12T11:00:00Z">
              <w:r>
                <w:t>details of the financial impact of the valuation error and/or the wrong prices/valuation in the case where subscriptions/redemptions were dealt with;</w:t>
              </w:r>
            </w:ins>
          </w:p>
          <w:p w:rsidR="00D76B60" w:rsidRDefault="00D76B60" w:rsidP="00D76B60">
            <w:pPr>
              <w:pStyle w:val="ListParagraph"/>
              <w:numPr>
                <w:ilvl w:val="0"/>
                <w:numId w:val="42"/>
              </w:numPr>
              <w:spacing w:after="200"/>
              <w:jc w:val="both"/>
              <w:rPr>
                <w:ins w:id="726" w:author="Isabelle Agius" w:date="2016-09-12T11:00:00Z"/>
              </w:rPr>
            </w:pPr>
            <w:ins w:id="727" w:author="Isabelle Agius" w:date="2016-09-12T11:00:00Z">
              <w:r>
                <w:t>details of any remedial measures which result from the valuation errors for the scheme and/or its investors; and</w:t>
              </w:r>
            </w:ins>
          </w:p>
          <w:p w:rsidR="00D76B60" w:rsidRPr="003E33EC" w:rsidRDefault="00D76B60" w:rsidP="00D76B60">
            <w:pPr>
              <w:pStyle w:val="ListParagraph"/>
              <w:numPr>
                <w:ilvl w:val="0"/>
                <w:numId w:val="42"/>
              </w:numPr>
              <w:spacing w:after="200"/>
              <w:jc w:val="both"/>
              <w:rPr>
                <w:ins w:id="728" w:author="Isabelle Agius" w:date="2016-09-12T11:00:00Z"/>
              </w:rPr>
            </w:pPr>
            <w:proofErr w:type="gramStart"/>
            <w:ins w:id="729" w:author="Isabelle Agius" w:date="2016-09-12T11:00:00Z">
              <w:r>
                <w:t>the</w:t>
              </w:r>
              <w:proofErr w:type="gramEnd"/>
              <w:r>
                <w:t xml:space="preserve"> communications to be made to the investors particularly if remedial measures are adopted.</w:t>
              </w:r>
            </w:ins>
          </w:p>
          <w:p w:rsidR="00C65BB2" w:rsidRDefault="00C65BB2" w:rsidP="00C65BB2">
            <w:pPr>
              <w:numPr>
                <w:ilvl w:val="0"/>
                <w:numId w:val="35"/>
              </w:numPr>
              <w:ind w:left="1418" w:hanging="567"/>
              <w:rPr>
                <w:ins w:id="730" w:author="Isabelle Agius" w:date="2016-07-13T14:26:00Z"/>
                <w:szCs w:val="24"/>
              </w:rPr>
            </w:pPr>
            <w:proofErr w:type="gramStart"/>
            <w:ins w:id="731" w:author="Isabelle Agius" w:date="2016-07-13T14:26:00Z">
              <w:r>
                <w:rPr>
                  <w:szCs w:val="24"/>
                </w:rPr>
                <w:t>any</w:t>
              </w:r>
              <w:proofErr w:type="gramEnd"/>
              <w:r>
                <w:rPr>
                  <w:szCs w:val="24"/>
                </w:rPr>
                <w:t xml:space="preserve"> other material information concerning the scheme, its business or its officials in Malta or abroad – immediately upon becoming aware of the matter.</w:t>
              </w:r>
            </w:ins>
          </w:p>
          <w:p w:rsidR="00C65BB2" w:rsidRDefault="00C65BB2" w:rsidP="00C65BB2">
            <w:pPr>
              <w:rPr>
                <w:ins w:id="732" w:author="Isabelle Agius" w:date="2016-07-13T14:26:00Z"/>
                <w:szCs w:val="24"/>
              </w:rPr>
            </w:pPr>
          </w:p>
          <w:p w:rsidR="00C65BB2" w:rsidRPr="00CF5DB4" w:rsidRDefault="00C65BB2" w:rsidP="00C65BB2">
            <w:pPr>
              <w:pStyle w:val="BodyTextIndent2"/>
              <w:numPr>
                <w:ilvl w:val="1"/>
                <w:numId w:val="20"/>
              </w:numPr>
              <w:tabs>
                <w:tab w:val="clear" w:pos="426"/>
                <w:tab w:val="clear" w:pos="1134"/>
              </w:tabs>
              <w:ind w:left="692" w:hanging="709"/>
              <w:rPr>
                <w:ins w:id="733" w:author="Isabelle Agius" w:date="2016-07-13T14:26:00Z"/>
                <w:szCs w:val="24"/>
              </w:rPr>
            </w:pPr>
            <w:ins w:id="734" w:author="Isabelle Agius" w:date="2016-07-13T14:26:00Z">
              <w:r w:rsidRPr="004F6B13">
                <w:rPr>
                  <w:rFonts w:ascii="Times New Roman" w:hAnsi="Times New Roman"/>
                  <w:sz w:val="24"/>
                  <w:szCs w:val="24"/>
                </w:rPr>
                <w:t>The scheme shall obtain the written consent of the MFSA before:</w:t>
              </w:r>
            </w:ins>
          </w:p>
          <w:p w:rsidR="00C65BB2" w:rsidRDefault="00C65BB2" w:rsidP="00C65BB2">
            <w:pPr>
              <w:numPr>
                <w:ilvl w:val="0"/>
                <w:numId w:val="36"/>
              </w:numPr>
              <w:ind w:left="1418" w:hanging="567"/>
              <w:rPr>
                <w:ins w:id="735" w:author="Isabelle Agius" w:date="2016-07-13T14:28:00Z"/>
                <w:szCs w:val="24"/>
              </w:rPr>
            </w:pPr>
            <w:ins w:id="736" w:author="Isabelle Agius" w:date="2016-07-13T14:26:00Z">
              <w:r>
                <w:rPr>
                  <w:szCs w:val="24"/>
                </w:rPr>
                <w:t>taking any steps to cease its operations;</w:t>
              </w:r>
            </w:ins>
          </w:p>
          <w:p w:rsidR="00C65BB2" w:rsidRDefault="00C65BB2" w:rsidP="008F6261">
            <w:pPr>
              <w:ind w:left="1418"/>
              <w:rPr>
                <w:ins w:id="737" w:author="Isabelle Agius" w:date="2016-07-13T14:26:00Z"/>
                <w:szCs w:val="24"/>
              </w:rPr>
            </w:pPr>
          </w:p>
          <w:p w:rsidR="00C65BB2" w:rsidRDefault="00C65BB2" w:rsidP="00C65BB2">
            <w:pPr>
              <w:numPr>
                <w:ilvl w:val="0"/>
                <w:numId w:val="36"/>
              </w:numPr>
              <w:ind w:left="1418" w:hanging="567"/>
              <w:rPr>
                <w:ins w:id="738" w:author="Isabelle Agius" w:date="2016-07-13T14:26:00Z"/>
                <w:szCs w:val="24"/>
              </w:rPr>
            </w:pPr>
            <w:ins w:id="739" w:author="Isabelle Agius" w:date="2016-07-13T14:26:00Z">
              <w:r>
                <w:rPr>
                  <w:szCs w:val="24"/>
                </w:rPr>
                <w:t>agreeing to sell or merge the whole or any part of the undertaking;</w:t>
              </w:r>
            </w:ins>
          </w:p>
          <w:p w:rsidR="00C65BB2" w:rsidRDefault="00C65BB2" w:rsidP="008F6261">
            <w:pPr>
              <w:ind w:left="1418"/>
              <w:rPr>
                <w:ins w:id="740" w:author="Isabelle Agius" w:date="2016-07-13T14:28:00Z"/>
                <w:szCs w:val="24"/>
              </w:rPr>
            </w:pPr>
          </w:p>
          <w:p w:rsidR="00C65BB2" w:rsidRDefault="00C65BB2" w:rsidP="00C65BB2">
            <w:pPr>
              <w:numPr>
                <w:ilvl w:val="0"/>
                <w:numId w:val="36"/>
              </w:numPr>
              <w:ind w:left="1418" w:hanging="567"/>
              <w:rPr>
                <w:ins w:id="741" w:author="Isabelle Agius" w:date="2016-07-13T14:26:00Z"/>
                <w:szCs w:val="24"/>
              </w:rPr>
            </w:pPr>
            <w:proofErr w:type="gramStart"/>
            <w:ins w:id="742" w:author="Isabelle Agius" w:date="2016-07-13T14:26:00Z">
              <w:r w:rsidRPr="00A96B19">
                <w:rPr>
                  <w:szCs w:val="24"/>
                </w:rPr>
                <w:t>the</w:t>
              </w:r>
              <w:proofErr w:type="gramEnd"/>
              <w:r w:rsidRPr="00A96B19">
                <w:rPr>
                  <w:szCs w:val="24"/>
                </w:rPr>
                <w:t xml:space="preserve"> appointment of a </w:t>
              </w:r>
              <w:r>
                <w:rPr>
                  <w:szCs w:val="24"/>
                </w:rPr>
                <w:t>d</w:t>
              </w:r>
              <w:r w:rsidRPr="00A96B19">
                <w:rPr>
                  <w:szCs w:val="24"/>
                </w:rPr>
                <w:t xml:space="preserve">irector or </w:t>
              </w:r>
              <w:r>
                <w:rPr>
                  <w:szCs w:val="24"/>
                </w:rPr>
                <w:t>s</w:t>
              </w:r>
              <w:r w:rsidRPr="00A96B19">
                <w:rPr>
                  <w:szCs w:val="24"/>
                </w:rPr>
                <w:t xml:space="preserve">enior </w:t>
              </w:r>
              <w:r>
                <w:rPr>
                  <w:szCs w:val="24"/>
                </w:rPr>
                <w:t>m</w:t>
              </w:r>
              <w:r w:rsidRPr="00A96B19">
                <w:rPr>
                  <w:szCs w:val="24"/>
                </w:rPr>
                <w:t>anager</w:t>
              </w:r>
              <w:r>
                <w:rPr>
                  <w:rStyle w:val="FootnoteReference"/>
                  <w:szCs w:val="24"/>
                </w:rPr>
                <w:footnoteReference w:id="1"/>
              </w:r>
              <w:r>
                <w:rPr>
                  <w:szCs w:val="24"/>
                </w:rPr>
                <w:t>,</w:t>
              </w:r>
              <w:r w:rsidRPr="00A96B19">
                <w:rPr>
                  <w:szCs w:val="24"/>
                </w:rPr>
                <w:t xml:space="preserve"> </w:t>
              </w:r>
              <w:r>
                <w:rPr>
                  <w:szCs w:val="24"/>
                </w:rPr>
                <w:t xml:space="preserve">compliance officer, money laundering reporting officer and </w:t>
              </w:r>
              <w:r w:rsidRPr="00E34847">
                <w:rPr>
                  <w:szCs w:val="24"/>
                </w:rPr>
                <w:t xml:space="preserve">(and where the </w:t>
              </w:r>
              <w:r>
                <w:rPr>
                  <w:szCs w:val="24"/>
                </w:rPr>
                <w:t>scheme</w:t>
              </w:r>
              <w:r w:rsidRPr="00E34847">
                <w:rPr>
                  <w:szCs w:val="24"/>
                </w:rPr>
                <w:t xml:space="preserve"> is self-managed, also of a </w:t>
              </w:r>
              <w:r>
                <w:rPr>
                  <w:szCs w:val="24"/>
                </w:rPr>
                <w:t>r</w:t>
              </w:r>
              <w:r w:rsidRPr="00E34847">
                <w:rPr>
                  <w:szCs w:val="24"/>
                </w:rPr>
                <w:t xml:space="preserve">isk </w:t>
              </w:r>
              <w:r>
                <w:rPr>
                  <w:szCs w:val="24"/>
                </w:rPr>
                <w:t>m</w:t>
              </w:r>
              <w:r w:rsidRPr="00E34847">
                <w:rPr>
                  <w:szCs w:val="24"/>
                </w:rPr>
                <w:t xml:space="preserve">anager, </w:t>
              </w:r>
              <w:r>
                <w:rPr>
                  <w:szCs w:val="24"/>
                </w:rPr>
                <w:t>i</w:t>
              </w:r>
              <w:r w:rsidRPr="00E34847">
                <w:rPr>
                  <w:szCs w:val="24"/>
                </w:rPr>
                <w:t xml:space="preserve">nvestment </w:t>
              </w:r>
              <w:r>
                <w:rPr>
                  <w:szCs w:val="24"/>
                </w:rPr>
                <w:t>c</w:t>
              </w:r>
              <w:r w:rsidRPr="00E34847">
                <w:rPr>
                  <w:szCs w:val="24"/>
                </w:rPr>
                <w:t xml:space="preserve">ommittee </w:t>
              </w:r>
              <w:r>
                <w:rPr>
                  <w:szCs w:val="24"/>
                </w:rPr>
                <w:t>m</w:t>
              </w:r>
              <w:r w:rsidRPr="00E34847">
                <w:rPr>
                  <w:szCs w:val="24"/>
                </w:rPr>
                <w:t xml:space="preserve">ember, </w:t>
              </w:r>
              <w:r>
                <w:rPr>
                  <w:szCs w:val="24"/>
                </w:rPr>
                <w:t>p</w:t>
              </w:r>
              <w:r w:rsidRPr="00E34847">
                <w:rPr>
                  <w:szCs w:val="24"/>
                </w:rPr>
                <w:t xml:space="preserve">ortfolio </w:t>
              </w:r>
              <w:r>
                <w:rPr>
                  <w:szCs w:val="24"/>
                </w:rPr>
                <w:t>m</w:t>
              </w:r>
              <w:r w:rsidRPr="00E34847">
                <w:rPr>
                  <w:szCs w:val="24"/>
                </w:rPr>
                <w:t xml:space="preserve">anager and </w:t>
              </w:r>
              <w:r>
                <w:rPr>
                  <w:szCs w:val="24"/>
                </w:rPr>
                <w:t>i</w:t>
              </w:r>
              <w:r w:rsidRPr="00E34847">
                <w:rPr>
                  <w:szCs w:val="24"/>
                </w:rPr>
                <w:t xml:space="preserve">nvestment </w:t>
              </w:r>
              <w:r>
                <w:rPr>
                  <w:szCs w:val="24"/>
                </w:rPr>
                <w:t>a</w:t>
              </w:r>
              <w:r w:rsidRPr="00E34847">
                <w:rPr>
                  <w:szCs w:val="24"/>
                </w:rPr>
                <w:t xml:space="preserve">dvisor - where the </w:t>
              </w:r>
              <w:r>
                <w:rPr>
                  <w:szCs w:val="24"/>
                </w:rPr>
                <w:t>i</w:t>
              </w:r>
              <w:r w:rsidRPr="00E34847">
                <w:rPr>
                  <w:szCs w:val="24"/>
                </w:rPr>
                <w:t xml:space="preserve">nvestment </w:t>
              </w:r>
              <w:r>
                <w:rPr>
                  <w:szCs w:val="24"/>
                </w:rPr>
                <w:t>a</w:t>
              </w:r>
              <w:r w:rsidRPr="00E34847">
                <w:rPr>
                  <w:szCs w:val="24"/>
                </w:rPr>
                <w:t>dvisor is an individual)</w:t>
              </w:r>
              <w:r>
                <w:rPr>
                  <w:szCs w:val="24"/>
                </w:rPr>
                <w:t xml:space="preserve"> in advance. The request for consent shall be accompanied by </w:t>
              </w:r>
              <w:r w:rsidRPr="00C24622">
                <w:rPr>
                  <w:szCs w:val="24"/>
                </w:rPr>
                <w:t xml:space="preserve">a Personal Questionnaire in the form set out in Schedule </w:t>
              </w:r>
            </w:ins>
            <w:ins w:id="745" w:author="Isabelle Agius" w:date="2016-09-27T11:25:00Z">
              <w:r w:rsidR="00B20FAB" w:rsidRPr="00C24622">
                <w:rPr>
                  <w:szCs w:val="24"/>
                </w:rPr>
                <w:t>C</w:t>
              </w:r>
            </w:ins>
            <w:ins w:id="746" w:author="Isabelle Agius" w:date="2016-07-13T14:26:00Z">
              <w:r w:rsidRPr="00C24622">
                <w:rPr>
                  <w:szCs w:val="24"/>
                </w:rPr>
                <w:t xml:space="preserve"> to Part A of these Rules – duly</w:t>
              </w:r>
              <w:r w:rsidRPr="0057715A">
                <w:rPr>
                  <w:szCs w:val="24"/>
                </w:rPr>
                <w:t xml:space="preserve"> completed by the person proposed. The </w:t>
              </w:r>
              <w:r>
                <w:rPr>
                  <w:szCs w:val="24"/>
                  <w:lang w:val="mt-MT"/>
                </w:rPr>
                <w:lastRenderedPageBreak/>
                <w:t xml:space="preserve">individual </w:t>
              </w:r>
              <w:r w:rsidRPr="0057715A">
                <w:rPr>
                  <w:szCs w:val="24"/>
                </w:rPr>
                <w:t xml:space="preserve">proposed as investment advisor </w:t>
              </w:r>
              <w:r>
                <w:rPr>
                  <w:szCs w:val="24"/>
                  <w:lang w:val="mt-MT"/>
                </w:rPr>
                <w:t xml:space="preserve">to a self-managed scheme </w:t>
              </w:r>
              <w:r w:rsidRPr="0057715A">
                <w:rPr>
                  <w:szCs w:val="24"/>
                </w:rPr>
                <w:t xml:space="preserve">need not complete the Personal Questionnaire. </w:t>
              </w:r>
            </w:ins>
          </w:p>
          <w:p w:rsidR="00C65BB2" w:rsidRDefault="00C65BB2" w:rsidP="00C65BB2">
            <w:pPr>
              <w:ind w:left="1276" w:hanging="567"/>
              <w:rPr>
                <w:ins w:id="747" w:author="Isabelle Agius" w:date="2016-07-13T14:26:00Z"/>
                <w:szCs w:val="24"/>
              </w:rPr>
            </w:pPr>
          </w:p>
          <w:p w:rsidR="00C65BB2" w:rsidRPr="00EA283D" w:rsidRDefault="00C65BB2" w:rsidP="00C65BB2">
            <w:pPr>
              <w:ind w:left="1418"/>
              <w:rPr>
                <w:ins w:id="748" w:author="Isabelle Agius" w:date="2016-07-13T14:26:00Z"/>
                <w:szCs w:val="24"/>
              </w:rPr>
            </w:pPr>
            <w:ins w:id="749" w:author="Isabelle Agius" w:date="2016-07-13T14:26:00Z">
              <w:r w:rsidRPr="00872764">
                <w:rPr>
                  <w:szCs w:val="24"/>
                </w:rPr>
                <w:t>Where the person proposed had within the previous five years submitted a PQ to the MFSA, the request for consent need not be accompanied by a new PQ. In such instances, it shall be accompanied by a confirmation by the proposed person as to whether the information included in the PQ previously submitted is still current, and indicating any changes or up-dates thereto. This confirmation is to be countersigned by an authorised official of the Licence Holder, confirming that he/she has seen the said PQ.</w:t>
              </w:r>
            </w:ins>
          </w:p>
          <w:p w:rsidR="00C65BB2" w:rsidRDefault="00C65BB2" w:rsidP="008F6261">
            <w:pPr>
              <w:ind w:left="1418"/>
              <w:rPr>
                <w:ins w:id="750" w:author="Isabelle Agius" w:date="2016-07-13T14:28:00Z"/>
                <w:szCs w:val="24"/>
              </w:rPr>
            </w:pPr>
          </w:p>
          <w:p w:rsidR="00C65BB2" w:rsidRDefault="00C65BB2" w:rsidP="00C65BB2">
            <w:pPr>
              <w:numPr>
                <w:ilvl w:val="0"/>
                <w:numId w:val="36"/>
              </w:numPr>
              <w:ind w:left="1418" w:hanging="567"/>
              <w:rPr>
                <w:ins w:id="751" w:author="Isabelle Agius" w:date="2016-07-13T14:26:00Z"/>
                <w:szCs w:val="24"/>
              </w:rPr>
            </w:pPr>
            <w:proofErr w:type="gramStart"/>
            <w:ins w:id="752" w:author="Isabelle Agius" w:date="2016-07-13T14:26:00Z">
              <w:r w:rsidRPr="00357479">
                <w:rPr>
                  <w:szCs w:val="24"/>
                </w:rPr>
                <w:t>the</w:t>
              </w:r>
              <w:proofErr w:type="gramEnd"/>
              <w:r>
                <w:rPr>
                  <w:szCs w:val="24"/>
                </w:rPr>
                <w:t xml:space="preserve"> </w:t>
              </w:r>
              <w:r w:rsidRPr="00357479">
                <w:rPr>
                  <w:szCs w:val="24"/>
                </w:rPr>
                <w:t xml:space="preserve">change in the responsibilities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rStyle w:val="FootnoteReference"/>
                  <w:szCs w:val="24"/>
                </w:rPr>
                <w:footnoteReference w:id="2"/>
              </w:r>
              <w:r w:rsidRPr="00357479">
                <w:rPr>
                  <w:szCs w:val="24"/>
                </w:rPr>
                <w:t xml:space="preserve"> in advance. The request for consent of the change in responsibilities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 xml:space="preserve">anager shall be accompanied by a PQ unless the individual concerned had within the previous three years submitted a PQ to the MFSA in connection with another role occupied by such individual with the same </w:t>
              </w:r>
              <w:r>
                <w:rPr>
                  <w:szCs w:val="24"/>
                </w:rPr>
                <w:t>scheme</w:t>
              </w:r>
              <w:r w:rsidRPr="00357479">
                <w:rPr>
                  <w:szCs w:val="24"/>
                </w:rPr>
                <w:t xml:space="preserve">, in which case it shall be accompanied by a confirmation by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 as to whether the information included in the PQ previously submitted is still current, and indicating any changes or updates thereto</w:t>
              </w:r>
              <w:r>
                <w:rPr>
                  <w:szCs w:val="24"/>
                </w:rPr>
                <w:t>:</w:t>
              </w:r>
            </w:ins>
          </w:p>
          <w:p w:rsidR="00C65BB2" w:rsidRDefault="00C65BB2" w:rsidP="00C65BB2">
            <w:pPr>
              <w:pStyle w:val="ListParagraph"/>
              <w:ind w:left="1276" w:hanging="567"/>
              <w:rPr>
                <w:ins w:id="755" w:author="Isabelle Agius" w:date="2016-07-13T14:26:00Z"/>
              </w:rPr>
            </w:pPr>
          </w:p>
          <w:p w:rsidR="00C65BB2" w:rsidRDefault="00C65BB2" w:rsidP="00EA404A">
            <w:pPr>
              <w:pStyle w:val="ListParagraph"/>
              <w:ind w:left="1418"/>
              <w:jc w:val="both"/>
              <w:rPr>
                <w:ins w:id="756" w:author="Isabelle Agius" w:date="2016-07-13T14:26:00Z"/>
              </w:rPr>
            </w:pPr>
            <w:ins w:id="757" w:author="Isabelle Agius" w:date="2016-07-13T14:26:00Z">
              <w:r>
                <w:t>P</w:t>
              </w:r>
              <w:r w:rsidRPr="0001004A">
                <w:t xml:space="preserve">rovided that a change in the responsibilities of a </w:t>
              </w:r>
              <w:r>
                <w:t>d</w:t>
              </w:r>
              <w:r w:rsidRPr="0001004A">
                <w:t xml:space="preserve">irector or </w:t>
              </w:r>
              <w:r>
                <w:t>s</w:t>
              </w:r>
              <w:r w:rsidRPr="0001004A">
                <w:t xml:space="preserve">enior </w:t>
              </w:r>
              <w:r>
                <w:t>m</w:t>
              </w:r>
              <w:r w:rsidRPr="0001004A">
                <w:t xml:space="preserve">anager </w:t>
              </w:r>
              <w:r>
                <w:t xml:space="preserve">shall </w:t>
              </w:r>
              <w:r w:rsidRPr="0001004A">
                <w:t>only be notified to the MFSA when such a change is material, which shall include a change in the status or seniority of the person concerned upwards or downwards.</w:t>
              </w:r>
            </w:ins>
          </w:p>
          <w:p w:rsidR="00C65BB2" w:rsidRDefault="00C65BB2" w:rsidP="00EA404A">
            <w:pPr>
              <w:pStyle w:val="BodyTextIndent2"/>
              <w:tabs>
                <w:tab w:val="clear" w:pos="426"/>
                <w:tab w:val="clear" w:pos="1134"/>
              </w:tabs>
              <w:rPr>
                <w:ins w:id="758" w:author="Isabelle Agius" w:date="2016-07-13T14:26:00Z"/>
                <w:rFonts w:ascii="Times New Roman" w:hAnsi="Times New Roman"/>
                <w:sz w:val="24"/>
                <w:szCs w:val="24"/>
              </w:rPr>
            </w:pPr>
          </w:p>
          <w:p w:rsidR="00D76B60" w:rsidRDefault="00D76B60" w:rsidP="00EA404A">
            <w:pPr>
              <w:pStyle w:val="BodyTextIndent2"/>
              <w:numPr>
                <w:ilvl w:val="1"/>
                <w:numId w:val="20"/>
              </w:numPr>
              <w:tabs>
                <w:tab w:val="clear" w:pos="426"/>
                <w:tab w:val="clear" w:pos="1134"/>
              </w:tabs>
              <w:ind w:left="692" w:hanging="709"/>
              <w:rPr>
                <w:ins w:id="759" w:author="Isabelle Agius" w:date="2016-09-12T11:01:00Z"/>
                <w:rFonts w:ascii="Times New Roman" w:hAnsi="Times New Roman"/>
                <w:sz w:val="24"/>
                <w:szCs w:val="24"/>
              </w:rPr>
            </w:pPr>
            <w:ins w:id="760" w:author="Isabelle Agius" w:date="2016-09-12T11:01:00Z">
              <w:r>
                <w:rPr>
                  <w:rFonts w:ascii="Times New Roman" w:hAnsi="Times New Roman"/>
                  <w:sz w:val="24"/>
                  <w:szCs w:val="24"/>
                </w:rPr>
                <w:t>The Scheme shall ensure compliance with the Rules included in this Rulebook.</w:t>
              </w:r>
            </w:ins>
          </w:p>
          <w:p w:rsidR="00D76B60" w:rsidRDefault="00D76B60" w:rsidP="00EA404A">
            <w:pPr>
              <w:pStyle w:val="BodyTextIndent2"/>
              <w:tabs>
                <w:tab w:val="clear" w:pos="426"/>
                <w:tab w:val="clear" w:pos="1134"/>
              </w:tabs>
              <w:ind w:left="692" w:firstLine="0"/>
              <w:rPr>
                <w:ins w:id="761" w:author="Isabelle Agius" w:date="2016-09-12T11:01:00Z"/>
                <w:rFonts w:ascii="Times New Roman" w:hAnsi="Times New Roman"/>
                <w:sz w:val="24"/>
                <w:szCs w:val="24"/>
              </w:rPr>
            </w:pPr>
          </w:p>
          <w:p w:rsidR="00D76B60" w:rsidRDefault="00D76B60" w:rsidP="00EA404A">
            <w:pPr>
              <w:pStyle w:val="BodyTextIndent2"/>
              <w:numPr>
                <w:ilvl w:val="1"/>
                <w:numId w:val="20"/>
              </w:numPr>
              <w:tabs>
                <w:tab w:val="clear" w:pos="426"/>
                <w:tab w:val="clear" w:pos="1134"/>
              </w:tabs>
              <w:ind w:left="692" w:hanging="709"/>
              <w:rPr>
                <w:ins w:id="762" w:author="Isabelle Agius" w:date="2016-09-12T11:01:00Z"/>
                <w:rFonts w:ascii="Times New Roman" w:hAnsi="Times New Roman"/>
                <w:sz w:val="24"/>
                <w:szCs w:val="24"/>
              </w:rPr>
            </w:pPr>
            <w:ins w:id="763" w:author="Isabelle Agius" w:date="2016-09-12T11:01:00Z">
              <w:r>
                <w:rPr>
                  <w:rFonts w:ascii="Times New Roman" w:hAnsi="Times New Roman"/>
                  <w:sz w:val="24"/>
                  <w:szCs w:val="24"/>
                </w:rPr>
                <w:t xml:space="preserve">Without prejudice to </w:t>
              </w:r>
            </w:ins>
            <w:ins w:id="764" w:author="Isabelle Agius" w:date="2016-09-12T11:02:00Z">
              <w:r>
                <w:rPr>
                  <w:rFonts w:ascii="Times New Roman" w:hAnsi="Times New Roman"/>
                  <w:sz w:val="24"/>
                  <w:szCs w:val="24"/>
                </w:rPr>
                <w:t>SLC</w:t>
              </w:r>
            </w:ins>
            <w:ins w:id="765" w:author="Isabelle Agius" w:date="2016-09-12T11:01:00Z">
              <w:r>
                <w:rPr>
                  <w:rFonts w:ascii="Times New Roman" w:hAnsi="Times New Roman"/>
                  <w:sz w:val="24"/>
                  <w:szCs w:val="24"/>
                </w:rPr>
                <w:t xml:space="preserve"> 1.1</w:t>
              </w:r>
            </w:ins>
            <w:ins w:id="766" w:author="Isabelle Agius" w:date="2016-09-27T13:55:00Z">
              <w:r w:rsidR="00C24622">
                <w:rPr>
                  <w:rFonts w:ascii="Times New Roman" w:hAnsi="Times New Roman"/>
                  <w:sz w:val="24"/>
                  <w:szCs w:val="24"/>
                </w:rPr>
                <w:t>15</w:t>
              </w:r>
            </w:ins>
            <w:ins w:id="767" w:author="Isabelle Agius" w:date="2016-09-12T11:01:00Z">
              <w:r>
                <w:rPr>
                  <w:rFonts w:ascii="Times New Roman" w:hAnsi="Times New Roman"/>
                  <w:sz w:val="24"/>
                  <w:szCs w:val="24"/>
                </w:rPr>
                <w:t xml:space="preserve">, the Scheme may submit to the MFSA a request for </w:t>
              </w:r>
              <w:proofErr w:type="gramStart"/>
              <w:r>
                <w:rPr>
                  <w:rFonts w:ascii="Times New Roman" w:hAnsi="Times New Roman"/>
                  <w:sz w:val="24"/>
                  <w:szCs w:val="24"/>
                </w:rPr>
                <w:t>a derogation</w:t>
              </w:r>
              <w:proofErr w:type="gramEnd"/>
              <w:r>
                <w:rPr>
                  <w:rFonts w:ascii="Times New Roman" w:hAnsi="Times New Roman"/>
                  <w:sz w:val="24"/>
                  <w:szCs w:val="24"/>
                </w:rPr>
                <w:t xml:space="preserve"> from any specific SLC included in the Rulebook. </w:t>
              </w:r>
            </w:ins>
          </w:p>
          <w:p w:rsidR="00D76B60" w:rsidRDefault="00D76B60" w:rsidP="00EA404A">
            <w:pPr>
              <w:pStyle w:val="ListParagraph"/>
              <w:rPr>
                <w:ins w:id="768" w:author="Isabelle Agius" w:date="2016-09-12T11:01:00Z"/>
              </w:rPr>
            </w:pPr>
          </w:p>
          <w:p w:rsidR="00D76B60" w:rsidRDefault="00D76B60" w:rsidP="00EA404A">
            <w:pPr>
              <w:pStyle w:val="BodyTextIndent2"/>
              <w:numPr>
                <w:ilvl w:val="1"/>
                <w:numId w:val="20"/>
              </w:numPr>
              <w:tabs>
                <w:tab w:val="clear" w:pos="426"/>
                <w:tab w:val="clear" w:pos="1134"/>
              </w:tabs>
              <w:ind w:left="692" w:hanging="709"/>
              <w:rPr>
                <w:ins w:id="769" w:author="Isabelle Agius" w:date="2016-09-12T11:02:00Z"/>
              </w:rPr>
            </w:pPr>
            <w:ins w:id="770" w:author="Isabelle Agius" w:date="2016-09-12T11:02:00Z">
              <w:r>
                <w:rPr>
                  <w:rFonts w:ascii="Times New Roman" w:hAnsi="Times New Roman"/>
                  <w:sz w:val="24"/>
                  <w:szCs w:val="24"/>
                </w:rPr>
                <w:t>A request submitted in terms of SLC 1.</w:t>
              </w:r>
            </w:ins>
            <w:ins w:id="771" w:author="Isabelle Agius" w:date="2016-09-27T13:55:00Z">
              <w:r w:rsidR="00C24622">
                <w:rPr>
                  <w:rFonts w:ascii="Times New Roman" w:hAnsi="Times New Roman"/>
                  <w:sz w:val="24"/>
                  <w:szCs w:val="24"/>
                </w:rPr>
                <w:t>116</w:t>
              </w:r>
            </w:ins>
            <w:ins w:id="772" w:author="Isabelle Agius" w:date="2016-09-12T11:02:00Z">
              <w:r>
                <w:rPr>
                  <w:rFonts w:ascii="Times New Roman" w:hAnsi="Times New Roman"/>
                  <w:sz w:val="24"/>
                  <w:szCs w:val="24"/>
                </w:rPr>
                <w:t xml:space="preserve"> shall include the following:</w:t>
              </w:r>
            </w:ins>
          </w:p>
          <w:p w:rsidR="00D76B60" w:rsidRDefault="00D76B60" w:rsidP="00EA404A">
            <w:pPr>
              <w:pStyle w:val="ListParagraph"/>
              <w:numPr>
                <w:ilvl w:val="0"/>
                <w:numId w:val="44"/>
              </w:numPr>
              <w:spacing w:after="200"/>
              <w:ind w:left="1276" w:hanging="567"/>
              <w:jc w:val="both"/>
              <w:rPr>
                <w:ins w:id="773" w:author="Isabelle Agius" w:date="2016-09-12T11:02:00Z"/>
              </w:rPr>
            </w:pPr>
            <w:ins w:id="774" w:author="Isabelle Agius" w:date="2016-09-12T11:02:00Z">
              <w:r>
                <w:t>an indication of the specific SLC and the content thereof;</w:t>
              </w:r>
            </w:ins>
          </w:p>
          <w:p w:rsidR="00D76B60" w:rsidRDefault="00D76B60" w:rsidP="00EA404A">
            <w:pPr>
              <w:pStyle w:val="ListParagraph"/>
              <w:numPr>
                <w:ilvl w:val="0"/>
                <w:numId w:val="44"/>
              </w:numPr>
              <w:spacing w:after="200"/>
              <w:ind w:left="1276" w:hanging="567"/>
              <w:jc w:val="both"/>
              <w:rPr>
                <w:ins w:id="775" w:author="Isabelle Agius" w:date="2016-09-12T11:02:00Z"/>
              </w:rPr>
            </w:pPr>
            <w:ins w:id="776" w:author="Isabelle Agius" w:date="2016-09-12T11:02:00Z">
              <w:r>
                <w:t>reasons why a derogation from this SLC is being requested;</w:t>
              </w:r>
            </w:ins>
          </w:p>
          <w:p w:rsidR="00D76B60" w:rsidRDefault="00D76B60" w:rsidP="00EA404A">
            <w:pPr>
              <w:pStyle w:val="ListParagraph"/>
              <w:numPr>
                <w:ilvl w:val="0"/>
                <w:numId w:val="44"/>
              </w:numPr>
              <w:spacing w:after="200"/>
              <w:ind w:left="1276" w:hanging="567"/>
              <w:jc w:val="both"/>
              <w:rPr>
                <w:ins w:id="777" w:author="Isabelle Agius" w:date="2016-09-12T11:02:00Z"/>
              </w:rPr>
            </w:pPr>
            <w:ins w:id="778" w:author="Isabelle Agius" w:date="2016-09-12T11:02:00Z">
              <w:r>
                <w:t>a description of the risks to the scheme and the investor if the MFSA approves the derogation and the manner in which these risks can be mitigated;</w:t>
              </w:r>
            </w:ins>
          </w:p>
          <w:p w:rsidR="00D76B60" w:rsidRDefault="00D76B60" w:rsidP="00EA404A">
            <w:pPr>
              <w:pStyle w:val="ListParagraph"/>
              <w:numPr>
                <w:ilvl w:val="0"/>
                <w:numId w:val="44"/>
              </w:numPr>
              <w:spacing w:after="200"/>
              <w:ind w:left="1276" w:hanging="567"/>
              <w:jc w:val="both"/>
              <w:rPr>
                <w:ins w:id="779" w:author="Isabelle Agius" w:date="2016-09-12T11:02:00Z"/>
              </w:rPr>
            </w:pPr>
            <w:ins w:id="780" w:author="Isabelle Agius" w:date="2016-09-12T11:02:00Z">
              <w:r>
                <w:t>the expected duration of the derogation; and</w:t>
              </w:r>
            </w:ins>
          </w:p>
          <w:p w:rsidR="00D76B60" w:rsidRDefault="00D76B60" w:rsidP="00EA404A">
            <w:pPr>
              <w:pStyle w:val="ListParagraph"/>
              <w:numPr>
                <w:ilvl w:val="0"/>
                <w:numId w:val="44"/>
              </w:numPr>
              <w:spacing w:after="200"/>
              <w:ind w:left="1276" w:hanging="567"/>
              <w:jc w:val="both"/>
              <w:rPr>
                <w:ins w:id="781" w:author="Isabelle Agius" w:date="2016-09-12T11:02:00Z"/>
              </w:rPr>
            </w:pPr>
            <w:proofErr w:type="gramStart"/>
            <w:ins w:id="782" w:author="Isabelle Agius" w:date="2016-09-12T11:02:00Z">
              <w:r>
                <w:t>a</w:t>
              </w:r>
              <w:proofErr w:type="gramEnd"/>
              <w:r>
                <w:t xml:space="preserve"> resolution of the governing body of the scheme supporting the request </w:t>
              </w:r>
              <w:r>
                <w:lastRenderedPageBreak/>
                <w:t xml:space="preserve">for a derogation. </w:t>
              </w:r>
            </w:ins>
          </w:p>
          <w:p w:rsidR="00D76B60" w:rsidRDefault="00D76B60" w:rsidP="00D76B60">
            <w:pPr>
              <w:pStyle w:val="ListParagraph"/>
              <w:rPr>
                <w:ins w:id="783" w:author="Isabelle Agius" w:date="2016-09-12T11:02:00Z"/>
              </w:rPr>
            </w:pPr>
          </w:p>
          <w:p w:rsidR="00D76B60" w:rsidRDefault="00D76B60" w:rsidP="00EA404A">
            <w:pPr>
              <w:pStyle w:val="BodyTextIndent2"/>
              <w:numPr>
                <w:ilvl w:val="1"/>
                <w:numId w:val="20"/>
              </w:numPr>
              <w:tabs>
                <w:tab w:val="clear" w:pos="426"/>
                <w:tab w:val="clear" w:pos="1134"/>
              </w:tabs>
              <w:ind w:left="692" w:hanging="709"/>
              <w:rPr>
                <w:ins w:id="784" w:author="Isabelle Agius" w:date="2016-09-12T11:02:00Z"/>
              </w:rPr>
            </w:pPr>
            <w:ins w:id="785" w:author="Isabelle Agius" w:date="2016-09-12T11:02:00Z">
              <w:r>
                <w:rPr>
                  <w:rFonts w:ascii="Times New Roman" w:hAnsi="Times New Roman"/>
                  <w:sz w:val="24"/>
                  <w:szCs w:val="24"/>
                </w:rPr>
                <w:t xml:space="preserve">The MFSA will assess open-ended requests for derogations on a case-by-case basis. </w:t>
              </w:r>
            </w:ins>
          </w:p>
          <w:p w:rsidR="00D76B60" w:rsidRDefault="00D76B60" w:rsidP="00D76B60">
            <w:pPr>
              <w:pStyle w:val="ListParagraph"/>
              <w:tabs>
                <w:tab w:val="left" w:pos="851"/>
              </w:tabs>
              <w:ind w:left="851"/>
              <w:rPr>
                <w:ins w:id="786" w:author="Isabelle Agius" w:date="2016-09-12T11:02:00Z"/>
              </w:rPr>
            </w:pPr>
          </w:p>
          <w:p w:rsidR="00D76B60" w:rsidRDefault="00D76B60" w:rsidP="00EA404A">
            <w:pPr>
              <w:pStyle w:val="BodyTextIndent2"/>
              <w:numPr>
                <w:ilvl w:val="1"/>
                <w:numId w:val="20"/>
              </w:numPr>
              <w:tabs>
                <w:tab w:val="clear" w:pos="426"/>
                <w:tab w:val="clear" w:pos="1134"/>
              </w:tabs>
              <w:ind w:left="692" w:hanging="709"/>
              <w:rPr>
                <w:ins w:id="787" w:author="Isabelle Agius" w:date="2016-09-12T11:03:00Z"/>
              </w:rPr>
            </w:pPr>
            <w:ins w:id="788" w:author="Isabelle Agius" w:date="2016-09-12T11:02:00Z">
              <w:r>
                <w:rPr>
                  <w:rFonts w:ascii="Times New Roman" w:hAnsi="Times New Roman"/>
                  <w:sz w:val="24"/>
                  <w:szCs w:val="24"/>
                </w:rPr>
                <w:t xml:space="preserve">The </w:t>
              </w:r>
            </w:ins>
            <w:ins w:id="789" w:author="Isabelle Agius" w:date="2016-09-12T11:03:00Z">
              <w:r>
                <w:rPr>
                  <w:rFonts w:ascii="Times New Roman" w:hAnsi="Times New Roman"/>
                  <w:sz w:val="24"/>
                  <w:szCs w:val="24"/>
                </w:rPr>
                <w:t>S</w:t>
              </w:r>
            </w:ins>
            <w:ins w:id="790" w:author="Isabelle Agius" w:date="2016-09-12T11:02:00Z">
              <w:r>
                <w:rPr>
                  <w:rFonts w:ascii="Times New Roman" w:hAnsi="Times New Roman"/>
                  <w:sz w:val="24"/>
                  <w:szCs w:val="24"/>
                </w:rPr>
                <w:t>cheme</w:t>
              </w:r>
            </w:ins>
            <w:ins w:id="791" w:author="Isabelle Agius" w:date="2016-09-12T11:03:00Z">
              <w:r>
                <w:rPr>
                  <w:rFonts w:ascii="Times New Roman" w:hAnsi="Times New Roman"/>
                  <w:sz w:val="24"/>
                  <w:szCs w:val="24"/>
                </w:rPr>
                <w:t xml:space="preserve"> </w:t>
              </w:r>
            </w:ins>
            <w:ins w:id="792" w:author="Isabelle Agius" w:date="2016-09-12T11:02:00Z">
              <w:r>
                <w:rPr>
                  <w:rFonts w:ascii="Times New Roman" w:hAnsi="Times New Roman"/>
                  <w:sz w:val="24"/>
                  <w:szCs w:val="24"/>
                </w:rPr>
                <w:t>will be expected to assess on a continuous basis and certainly prior to expiration whether the derogation is still required.</w:t>
              </w:r>
            </w:ins>
          </w:p>
          <w:p w:rsidR="00D76B60" w:rsidRDefault="00D76B60" w:rsidP="00EA404A">
            <w:pPr>
              <w:pStyle w:val="BodyTextIndent2"/>
              <w:tabs>
                <w:tab w:val="clear" w:pos="426"/>
                <w:tab w:val="clear" w:pos="1134"/>
              </w:tabs>
              <w:rPr>
                <w:ins w:id="793" w:author="Isabelle Agius" w:date="2016-09-12T11:02:00Z"/>
              </w:rPr>
            </w:pPr>
          </w:p>
          <w:p w:rsidR="00D76B60" w:rsidRDefault="00D76B60" w:rsidP="00EA404A">
            <w:pPr>
              <w:pStyle w:val="BodyTextIndent2"/>
              <w:numPr>
                <w:ilvl w:val="1"/>
                <w:numId w:val="20"/>
              </w:numPr>
              <w:tabs>
                <w:tab w:val="clear" w:pos="426"/>
                <w:tab w:val="clear" w:pos="1134"/>
              </w:tabs>
              <w:ind w:left="692" w:hanging="709"/>
              <w:rPr>
                <w:ins w:id="794" w:author="Isabelle Agius" w:date="2016-09-12T11:03:00Z"/>
                <w:rFonts w:ascii="Times New Roman" w:hAnsi="Times New Roman"/>
                <w:sz w:val="24"/>
                <w:szCs w:val="24"/>
              </w:rPr>
            </w:pPr>
            <w:ins w:id="795" w:author="Isabelle Agius" w:date="2016-09-12T11:03:00Z">
              <w:r>
                <w:rPr>
                  <w:rFonts w:ascii="Times New Roman" w:hAnsi="Times New Roman"/>
                  <w:sz w:val="24"/>
                  <w:szCs w:val="24"/>
                </w:rPr>
                <w:t xml:space="preserve">In the case where, prior to expiration, the Scheme deems that the derogation is still appropriate and required, the scheme shall submit to the MFSA an updated assessment prior to the expiration of such derogation. </w:t>
              </w:r>
            </w:ins>
          </w:p>
          <w:p w:rsidR="00D76B60" w:rsidRDefault="00D76B60" w:rsidP="00EA404A">
            <w:pPr>
              <w:pStyle w:val="ListParagraph"/>
              <w:rPr>
                <w:ins w:id="796" w:author="Isabelle Agius" w:date="2016-09-12T11:04:00Z"/>
              </w:rPr>
            </w:pPr>
          </w:p>
          <w:p w:rsidR="008F4DDD" w:rsidRDefault="008F4DDD" w:rsidP="00EA404A">
            <w:pPr>
              <w:pStyle w:val="BodyTextIndent2"/>
              <w:numPr>
                <w:ilvl w:val="1"/>
                <w:numId w:val="20"/>
              </w:numPr>
              <w:tabs>
                <w:tab w:val="clear" w:pos="426"/>
                <w:tab w:val="clear" w:pos="1134"/>
              </w:tabs>
              <w:ind w:left="692" w:hanging="709"/>
              <w:rPr>
                <w:ins w:id="797" w:author="Isabelle Agius" w:date="2016-09-12T11:06:00Z"/>
                <w:rFonts w:ascii="Times New Roman" w:hAnsi="Times New Roman"/>
                <w:sz w:val="24"/>
                <w:szCs w:val="24"/>
              </w:rPr>
            </w:pPr>
            <w:r w:rsidRPr="000C3E25">
              <w:rPr>
                <w:rFonts w:ascii="Times New Roman" w:hAnsi="Times New Roman"/>
                <w:sz w:val="24"/>
                <w:szCs w:val="24"/>
              </w:rPr>
              <w:t xml:space="preserve">The </w:t>
            </w:r>
            <w:del w:id="798" w:author="Isabelle Agius" w:date="2016-09-12T11:05:00Z">
              <w:r w:rsidRPr="000C3E25" w:rsidDel="00D76B60">
                <w:rPr>
                  <w:rFonts w:ascii="Times New Roman" w:hAnsi="Times New Roman"/>
                  <w:sz w:val="24"/>
                  <w:szCs w:val="24"/>
                </w:rPr>
                <w:delText xml:space="preserve">MFSA </w:delText>
              </w:r>
            </w:del>
            <w:ins w:id="799" w:author="Isabelle Agius" w:date="2016-09-12T11:05:00Z">
              <w:r w:rsidR="00D76B60">
                <w:rPr>
                  <w:rFonts w:ascii="Times New Roman" w:hAnsi="Times New Roman"/>
                  <w:sz w:val="24"/>
                  <w:szCs w:val="24"/>
                </w:rPr>
                <w:t xml:space="preserve">Scheme, the manager or the administrator on behalf of the scheme shall notify the MFSA of any </w:t>
              </w:r>
            </w:ins>
            <w:del w:id="800" w:author="Isabelle Agius" w:date="2016-09-12T11:05:00Z">
              <w:r w:rsidRPr="000C3E25" w:rsidDel="00D76B60">
                <w:rPr>
                  <w:rFonts w:ascii="Times New Roman" w:hAnsi="Times New Roman"/>
                  <w:sz w:val="24"/>
                  <w:szCs w:val="24"/>
                </w:rPr>
                <w:delText xml:space="preserve">shall be notified of any </w:delText>
              </w:r>
            </w:del>
            <w:r w:rsidRPr="000C3E25">
              <w:rPr>
                <w:rFonts w:ascii="Times New Roman" w:hAnsi="Times New Roman"/>
                <w:sz w:val="24"/>
                <w:szCs w:val="24"/>
              </w:rPr>
              <w:t xml:space="preserve">breach of the Licence Conditions or of any of the provisions of the </w:t>
            </w:r>
            <w:ins w:id="801" w:author="Isabelle Agius" w:date="2016-07-13T14:28:00Z">
              <w:r w:rsidR="00FD4FF9">
                <w:rPr>
                  <w:rFonts w:ascii="Times New Roman" w:hAnsi="Times New Roman"/>
                  <w:sz w:val="24"/>
                  <w:szCs w:val="24"/>
                </w:rPr>
                <w:t>o</w:t>
              </w:r>
            </w:ins>
            <w:del w:id="802" w:author="Isabelle Agius" w:date="2016-07-13T14:28:00Z">
              <w:r w:rsidRPr="000C3E25" w:rsidDel="00FD4FF9">
                <w:rPr>
                  <w:rFonts w:ascii="Times New Roman" w:hAnsi="Times New Roman"/>
                  <w:sz w:val="24"/>
                  <w:szCs w:val="24"/>
                </w:rPr>
                <w:delText>O</w:delText>
              </w:r>
            </w:del>
            <w:r w:rsidRPr="000C3E25">
              <w:rPr>
                <w:rFonts w:ascii="Times New Roman" w:hAnsi="Times New Roman"/>
                <w:sz w:val="24"/>
                <w:szCs w:val="24"/>
              </w:rPr>
              <w:t xml:space="preserve">ffering </w:t>
            </w:r>
            <w:del w:id="803" w:author="Isabelle Agius" w:date="2016-07-13T14:28:00Z">
              <w:r w:rsidRPr="000C3E25" w:rsidDel="00FD4FF9">
                <w:rPr>
                  <w:rFonts w:ascii="Times New Roman" w:hAnsi="Times New Roman"/>
                  <w:sz w:val="24"/>
                  <w:szCs w:val="24"/>
                </w:rPr>
                <w:delText>D</w:delText>
              </w:r>
            </w:del>
            <w:ins w:id="804" w:author="Isabelle Agius" w:date="2016-07-13T14:28:00Z">
              <w:r w:rsidR="00FD4FF9">
                <w:rPr>
                  <w:rFonts w:ascii="Times New Roman" w:hAnsi="Times New Roman"/>
                  <w:sz w:val="24"/>
                  <w:szCs w:val="24"/>
                </w:rPr>
                <w:t>d</w:t>
              </w:r>
            </w:ins>
            <w:r w:rsidRPr="000C3E25">
              <w:rPr>
                <w:rFonts w:ascii="Times New Roman" w:hAnsi="Times New Roman"/>
                <w:sz w:val="24"/>
                <w:szCs w:val="24"/>
              </w:rPr>
              <w:t xml:space="preserve">ocument or </w:t>
            </w:r>
            <w:del w:id="805" w:author="Isabelle Agius" w:date="2016-07-13T14:28:00Z">
              <w:r w:rsidRPr="000C3E25" w:rsidDel="00FD4FF9">
                <w:rPr>
                  <w:rFonts w:ascii="Times New Roman" w:hAnsi="Times New Roman"/>
                  <w:sz w:val="24"/>
                  <w:szCs w:val="24"/>
                </w:rPr>
                <w:delText>Constitutional Documents</w:delText>
              </w:r>
            </w:del>
            <w:ins w:id="806" w:author="Isabelle Agius" w:date="2016-07-13T14:28:00Z">
              <w:r w:rsidR="00FD4FF9">
                <w:rPr>
                  <w:rFonts w:ascii="Times New Roman" w:hAnsi="Times New Roman"/>
                  <w:sz w:val="24"/>
                  <w:szCs w:val="24"/>
                </w:rPr>
                <w:t>instruments of incorporation</w:t>
              </w:r>
            </w:ins>
            <w:r w:rsidRPr="000C3E25">
              <w:rPr>
                <w:rFonts w:ascii="Times New Roman" w:hAnsi="Times New Roman"/>
                <w:sz w:val="24"/>
                <w:szCs w:val="24"/>
              </w:rPr>
              <w:t xml:space="preserve"> of the Scheme as soon as the Scheme or its </w:t>
            </w:r>
            <w:ins w:id="807" w:author="Isabelle Agius" w:date="2016-07-13T14:29:00Z">
              <w:r w:rsidR="00FD4FF9">
                <w:rPr>
                  <w:rFonts w:ascii="Times New Roman" w:hAnsi="Times New Roman"/>
                  <w:sz w:val="24"/>
                  <w:szCs w:val="24"/>
                </w:rPr>
                <w:t>m</w:t>
              </w:r>
            </w:ins>
            <w:del w:id="808" w:author="Isabelle Agius" w:date="2016-07-13T14:29:00Z">
              <w:r w:rsidRPr="000C3E25" w:rsidDel="00FD4FF9">
                <w:rPr>
                  <w:rFonts w:ascii="Times New Roman" w:hAnsi="Times New Roman"/>
                  <w:sz w:val="24"/>
                  <w:szCs w:val="24"/>
                </w:rPr>
                <w:delText>M</w:delText>
              </w:r>
            </w:del>
            <w:r w:rsidRPr="000C3E25">
              <w:rPr>
                <w:rFonts w:ascii="Times New Roman" w:hAnsi="Times New Roman"/>
                <w:sz w:val="24"/>
                <w:szCs w:val="24"/>
              </w:rPr>
              <w:t xml:space="preserve">anager or </w:t>
            </w:r>
            <w:del w:id="809" w:author="Isabelle Agius" w:date="2016-07-13T14:29:00Z">
              <w:r w:rsidRPr="000C3E25" w:rsidDel="00FD4FF9">
                <w:rPr>
                  <w:rFonts w:ascii="Times New Roman" w:hAnsi="Times New Roman"/>
                  <w:sz w:val="24"/>
                  <w:szCs w:val="24"/>
                </w:rPr>
                <w:delText>A</w:delText>
              </w:r>
            </w:del>
            <w:ins w:id="810" w:author="Isabelle Agius" w:date="2016-07-13T14:29:00Z">
              <w:r w:rsidR="00FD4FF9">
                <w:rPr>
                  <w:rFonts w:ascii="Times New Roman" w:hAnsi="Times New Roman"/>
                  <w:sz w:val="24"/>
                  <w:szCs w:val="24"/>
                </w:rPr>
                <w:t>a</w:t>
              </w:r>
            </w:ins>
            <w:r w:rsidRPr="000C3E25">
              <w:rPr>
                <w:rFonts w:ascii="Times New Roman" w:hAnsi="Times New Roman"/>
                <w:sz w:val="24"/>
                <w:szCs w:val="24"/>
              </w:rPr>
              <w:t>dministrator becomes aware of the breach.</w:t>
            </w:r>
          </w:p>
          <w:p w:rsidR="00D76B60" w:rsidRDefault="00D76B60" w:rsidP="00EA404A">
            <w:pPr>
              <w:pStyle w:val="BodyTextIndent2"/>
              <w:tabs>
                <w:tab w:val="clear" w:pos="426"/>
                <w:tab w:val="clear" w:pos="1134"/>
              </w:tabs>
              <w:ind w:left="692" w:firstLine="0"/>
              <w:rPr>
                <w:ins w:id="811" w:author="Isabelle Agius" w:date="2016-09-12T11:06:00Z"/>
                <w:rFonts w:ascii="Times New Roman" w:hAnsi="Times New Roman"/>
                <w:sz w:val="24"/>
                <w:szCs w:val="24"/>
              </w:rPr>
            </w:pPr>
          </w:p>
          <w:p w:rsidR="00D76B60" w:rsidRDefault="00D76B60" w:rsidP="00EA404A">
            <w:pPr>
              <w:pStyle w:val="BodyTextIndent2"/>
              <w:numPr>
                <w:ilvl w:val="1"/>
                <w:numId w:val="20"/>
              </w:numPr>
              <w:tabs>
                <w:tab w:val="clear" w:pos="426"/>
                <w:tab w:val="clear" w:pos="1134"/>
              </w:tabs>
              <w:ind w:left="692" w:hanging="709"/>
              <w:rPr>
                <w:ins w:id="812" w:author="Isabelle Agius" w:date="2016-09-12T11:06:00Z"/>
              </w:rPr>
            </w:pPr>
            <w:ins w:id="813" w:author="Isabelle Agius" w:date="2016-09-12T11:06:00Z">
              <w:r>
                <w:rPr>
                  <w:rFonts w:ascii="Times New Roman" w:hAnsi="Times New Roman"/>
                  <w:sz w:val="24"/>
                  <w:szCs w:val="24"/>
                </w:rPr>
                <w:t>Any notification to the MFSA of a breach shall as a minimum include the following information:</w:t>
              </w:r>
            </w:ins>
          </w:p>
          <w:p w:rsidR="00D76B60" w:rsidRDefault="00D76B60" w:rsidP="00D76B60">
            <w:pPr>
              <w:pStyle w:val="ListParagraph"/>
              <w:numPr>
                <w:ilvl w:val="0"/>
                <w:numId w:val="45"/>
              </w:numPr>
              <w:spacing w:after="200"/>
              <w:ind w:left="1418" w:hanging="567"/>
              <w:jc w:val="both"/>
              <w:rPr>
                <w:ins w:id="814" w:author="Isabelle Agius" w:date="2016-09-12T11:06:00Z"/>
              </w:rPr>
            </w:pPr>
            <w:ins w:id="815" w:author="Isabelle Agius" w:date="2016-09-12T11:06:00Z">
              <w:r>
                <w:t xml:space="preserve">an indication of the </w:t>
              </w:r>
            </w:ins>
            <w:ins w:id="816" w:author="Isabelle Agius" w:date="2016-09-12T11:07:00Z">
              <w:r>
                <w:t>SLC</w:t>
              </w:r>
            </w:ins>
            <w:ins w:id="817" w:author="Isabelle Agius" w:date="2016-09-12T11:06:00Z">
              <w:r>
                <w:t xml:space="preserve"> or the investment restriction breached (in the case advertent breaches) and the contents thereof;</w:t>
              </w:r>
            </w:ins>
          </w:p>
          <w:p w:rsidR="00D76B60" w:rsidRDefault="00D76B60" w:rsidP="00D76B60">
            <w:pPr>
              <w:pStyle w:val="ListParagraph"/>
              <w:numPr>
                <w:ilvl w:val="0"/>
                <w:numId w:val="45"/>
              </w:numPr>
              <w:spacing w:after="200"/>
              <w:ind w:left="1418" w:hanging="567"/>
              <w:jc w:val="both"/>
              <w:rPr>
                <w:ins w:id="818" w:author="Isabelle Agius" w:date="2016-09-12T11:06:00Z"/>
              </w:rPr>
            </w:pPr>
            <w:ins w:id="819" w:author="Isabelle Agius" w:date="2016-09-12T11:06:00Z">
              <w:r>
                <w:t>the date/period when the breach occurred and when/by whom it was discovered;</w:t>
              </w:r>
            </w:ins>
          </w:p>
          <w:p w:rsidR="00D76B60" w:rsidRDefault="00D76B60" w:rsidP="00D76B60">
            <w:pPr>
              <w:pStyle w:val="ListParagraph"/>
              <w:numPr>
                <w:ilvl w:val="0"/>
                <w:numId w:val="45"/>
              </w:numPr>
              <w:spacing w:after="200"/>
              <w:ind w:left="1418" w:hanging="567"/>
              <w:jc w:val="both"/>
              <w:rPr>
                <w:ins w:id="820" w:author="Isabelle Agius" w:date="2016-09-12T11:06:00Z"/>
              </w:rPr>
            </w:pPr>
            <w:ins w:id="821" w:author="Isabelle Agius" w:date="2016-09-12T11:06:00Z">
              <w:r>
                <w:t>the nature of the breach and the manner in which it occurred;</w:t>
              </w:r>
            </w:ins>
          </w:p>
          <w:p w:rsidR="00D76B60" w:rsidRDefault="00D76B60" w:rsidP="00D76B60">
            <w:pPr>
              <w:pStyle w:val="ListParagraph"/>
              <w:numPr>
                <w:ilvl w:val="0"/>
                <w:numId w:val="45"/>
              </w:numPr>
              <w:spacing w:after="200"/>
              <w:ind w:left="1418" w:hanging="567"/>
              <w:jc w:val="both"/>
              <w:rPr>
                <w:ins w:id="822" w:author="Isabelle Agius" w:date="2016-09-12T11:06:00Z"/>
              </w:rPr>
            </w:pPr>
            <w:proofErr w:type="gramStart"/>
            <w:ins w:id="823" w:author="Isabelle Agius" w:date="2016-09-12T11:06:00Z">
              <w:r>
                <w:t>the</w:t>
              </w:r>
              <w:proofErr w:type="gramEnd"/>
              <w:r>
                <w:t xml:space="preserve"> impact of the breach on the scheme and the underlying investors. In the case where the scheme or the investors suffered a loss, this loss shall be quantified;</w:t>
              </w:r>
            </w:ins>
          </w:p>
          <w:p w:rsidR="00D76B60" w:rsidRPr="00D76B60" w:rsidRDefault="00D76B60" w:rsidP="00EA404A">
            <w:pPr>
              <w:pStyle w:val="ListParagraph"/>
              <w:numPr>
                <w:ilvl w:val="0"/>
                <w:numId w:val="45"/>
              </w:numPr>
              <w:spacing w:after="200"/>
              <w:ind w:left="1418" w:hanging="567"/>
              <w:jc w:val="both"/>
            </w:pPr>
            <w:proofErr w:type="gramStart"/>
            <w:ins w:id="824" w:author="Isabelle Agius" w:date="2016-09-12T11:06:00Z">
              <w:r>
                <w:t>the</w:t>
              </w:r>
              <w:proofErr w:type="gramEnd"/>
              <w:r>
                <w:t xml:space="preserve"> action taken to prevent the recurrence of the breach. </w:t>
              </w:r>
            </w:ins>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ind w:left="692"/>
              <w:rPr>
                <w:rFonts w:ascii="Times New Roman" w:hAnsi="Times New Roman"/>
                <w:sz w:val="24"/>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FD4FF9">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The Scheme shall not be required to make public the issue and redemption prices of its </w:t>
            </w:r>
            <w:del w:id="825" w:author="Isabelle Agius" w:date="2016-07-13T14:29:00Z">
              <w:r w:rsidRPr="000C3E25" w:rsidDel="00FD4FF9">
                <w:rPr>
                  <w:rFonts w:ascii="Times New Roman" w:hAnsi="Times New Roman"/>
                  <w:sz w:val="24"/>
                  <w:szCs w:val="24"/>
                </w:rPr>
                <w:delText>U</w:delText>
              </w:r>
            </w:del>
            <w:ins w:id="826" w:author="Isabelle Agius" w:date="2016-07-13T14:29:00Z">
              <w:r w:rsidR="00FD4FF9">
                <w:rPr>
                  <w:rFonts w:ascii="Times New Roman" w:hAnsi="Times New Roman"/>
                  <w:sz w:val="24"/>
                  <w:szCs w:val="24"/>
                </w:rPr>
                <w:t>u</w:t>
              </w:r>
            </w:ins>
            <w:r w:rsidRPr="000C3E25">
              <w:rPr>
                <w:rFonts w:ascii="Times New Roman" w:hAnsi="Times New Roman"/>
                <w:sz w:val="24"/>
                <w:szCs w:val="24"/>
              </w:rPr>
              <w:t xml:space="preserve">nits. However, these must be made available to unit-holders upon request. </w:t>
            </w:r>
          </w:p>
        </w:tc>
        <w:tc>
          <w:tcPr>
            <w:tcW w:w="236" w:type="dxa"/>
          </w:tcPr>
          <w:p w:rsidR="008F4DDD" w:rsidRPr="000C3E25" w:rsidRDefault="008F4DDD" w:rsidP="000C3E25">
            <w:pPr>
              <w:pStyle w:val="BodyTextIndent2"/>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0C3E25">
            <w:pPr>
              <w:pStyle w:val="BodyTextIndent2"/>
              <w:ind w:left="692"/>
              <w:rPr>
                <w:rFonts w:ascii="Times New Roman" w:hAnsi="Times New Roman"/>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Default="008F4DDD" w:rsidP="00EA404A">
            <w:pPr>
              <w:pStyle w:val="BodyTextIndent2"/>
              <w:numPr>
                <w:ilvl w:val="1"/>
                <w:numId w:val="20"/>
              </w:numPr>
              <w:tabs>
                <w:tab w:val="clear" w:pos="426"/>
                <w:tab w:val="clear" w:pos="1134"/>
              </w:tabs>
              <w:ind w:left="692" w:hanging="709"/>
              <w:rPr>
                <w:ins w:id="827" w:author="Isabelle Agius" w:date="2016-09-12T11:07:00Z"/>
                <w:rFonts w:ascii="Times New Roman" w:hAnsi="Times New Roman"/>
                <w:sz w:val="24"/>
                <w:szCs w:val="24"/>
              </w:rPr>
            </w:pPr>
            <w:r w:rsidRPr="000C3E25">
              <w:rPr>
                <w:rFonts w:ascii="Times New Roman" w:hAnsi="Times New Roman"/>
                <w:sz w:val="24"/>
                <w:szCs w:val="24"/>
              </w:rPr>
              <w:t xml:space="preserve">If dealings in the </w:t>
            </w:r>
            <w:del w:id="828" w:author="Isabelle Agius" w:date="2016-07-13T14:29:00Z">
              <w:r w:rsidRPr="000C3E25" w:rsidDel="002A1DF2">
                <w:rPr>
                  <w:rFonts w:ascii="Times New Roman" w:hAnsi="Times New Roman"/>
                  <w:sz w:val="24"/>
                  <w:szCs w:val="24"/>
                </w:rPr>
                <w:delText>U</w:delText>
              </w:r>
            </w:del>
            <w:ins w:id="829" w:author="Isabelle Agius" w:date="2016-07-13T14:29:00Z">
              <w:r w:rsidR="002A1DF2">
                <w:rPr>
                  <w:rFonts w:ascii="Times New Roman" w:hAnsi="Times New Roman"/>
                  <w:sz w:val="24"/>
                  <w:szCs w:val="24"/>
                </w:rPr>
                <w:t>u</w:t>
              </w:r>
            </w:ins>
            <w:r w:rsidRPr="000C3E25">
              <w:rPr>
                <w:rFonts w:ascii="Times New Roman" w:hAnsi="Times New Roman"/>
                <w:sz w:val="24"/>
                <w:szCs w:val="24"/>
              </w:rPr>
              <w:t xml:space="preserve">nits </w:t>
            </w:r>
            <w:ins w:id="830" w:author="Isabelle Agius" w:date="2016-09-12T11:07:00Z">
              <w:r w:rsidR="00D76B60">
                <w:rPr>
                  <w:rFonts w:ascii="Times New Roman" w:hAnsi="Times New Roman"/>
                  <w:sz w:val="24"/>
                  <w:szCs w:val="24"/>
                </w:rPr>
                <w:t xml:space="preserve">and/or the issue of NAV </w:t>
              </w:r>
            </w:ins>
            <w:r w:rsidRPr="000C3E25">
              <w:rPr>
                <w:rFonts w:ascii="Times New Roman" w:hAnsi="Times New Roman"/>
                <w:sz w:val="24"/>
                <w:szCs w:val="24"/>
              </w:rPr>
              <w:t xml:space="preserve">are suspended, the Scheme – or the </w:t>
            </w:r>
            <w:del w:id="831" w:author="Isabelle Agius" w:date="2016-07-13T14:29:00Z">
              <w:r w:rsidRPr="000C3E25" w:rsidDel="002A1DF2">
                <w:rPr>
                  <w:rFonts w:ascii="Times New Roman" w:hAnsi="Times New Roman"/>
                  <w:sz w:val="24"/>
                  <w:szCs w:val="24"/>
                </w:rPr>
                <w:delText>M</w:delText>
              </w:r>
            </w:del>
            <w:ins w:id="832" w:author="Isabelle Agius" w:date="2016-07-13T14:29:00Z">
              <w:r w:rsidR="002A1DF2">
                <w:rPr>
                  <w:rFonts w:ascii="Times New Roman" w:hAnsi="Times New Roman"/>
                  <w:sz w:val="24"/>
                  <w:szCs w:val="24"/>
                </w:rPr>
                <w:t>m</w:t>
              </w:r>
            </w:ins>
            <w:r w:rsidRPr="000C3E25">
              <w:rPr>
                <w:rFonts w:ascii="Times New Roman" w:hAnsi="Times New Roman"/>
                <w:sz w:val="24"/>
                <w:szCs w:val="24"/>
              </w:rPr>
              <w:t xml:space="preserve">anager or </w:t>
            </w:r>
            <w:del w:id="833" w:author="Isabelle Agius" w:date="2016-07-13T14:29:00Z">
              <w:r w:rsidRPr="000C3E25" w:rsidDel="002A1DF2">
                <w:rPr>
                  <w:rFonts w:ascii="Times New Roman" w:hAnsi="Times New Roman"/>
                  <w:sz w:val="24"/>
                  <w:szCs w:val="24"/>
                </w:rPr>
                <w:delText>A</w:delText>
              </w:r>
            </w:del>
            <w:ins w:id="834" w:author="Isabelle Agius" w:date="2016-07-13T14:29:00Z">
              <w:r w:rsidR="002A1DF2">
                <w:rPr>
                  <w:rFonts w:ascii="Times New Roman" w:hAnsi="Times New Roman"/>
                  <w:sz w:val="24"/>
                  <w:szCs w:val="24"/>
                </w:rPr>
                <w:t>a</w:t>
              </w:r>
            </w:ins>
            <w:r w:rsidRPr="000C3E25">
              <w:rPr>
                <w:rFonts w:ascii="Times New Roman" w:hAnsi="Times New Roman"/>
                <w:sz w:val="24"/>
                <w:szCs w:val="24"/>
              </w:rPr>
              <w:t>dministrator on its behalf – shall inform the MFSA forthwith stating the reason for this suspension.</w:t>
            </w:r>
          </w:p>
          <w:p w:rsidR="00D76B60" w:rsidRDefault="00D76B60" w:rsidP="00EA404A">
            <w:pPr>
              <w:pStyle w:val="BodyTextIndent2"/>
              <w:tabs>
                <w:tab w:val="clear" w:pos="426"/>
                <w:tab w:val="clear" w:pos="1134"/>
              </w:tabs>
              <w:ind w:left="692" w:firstLine="0"/>
              <w:rPr>
                <w:ins w:id="835" w:author="Isabelle Agius" w:date="2016-09-12T11:07:00Z"/>
                <w:rFonts w:ascii="Times New Roman" w:hAnsi="Times New Roman"/>
                <w:sz w:val="24"/>
                <w:szCs w:val="24"/>
              </w:rPr>
            </w:pPr>
          </w:p>
          <w:p w:rsidR="00D76B60" w:rsidRDefault="00D76B60" w:rsidP="00EA404A">
            <w:pPr>
              <w:pStyle w:val="BodyTextIndent2"/>
              <w:numPr>
                <w:ilvl w:val="1"/>
                <w:numId w:val="20"/>
              </w:numPr>
              <w:tabs>
                <w:tab w:val="clear" w:pos="426"/>
                <w:tab w:val="clear" w:pos="1134"/>
              </w:tabs>
              <w:ind w:left="692" w:hanging="709"/>
              <w:rPr>
                <w:ins w:id="836" w:author="Isabelle Agius" w:date="2016-09-12T11:08:00Z"/>
              </w:rPr>
            </w:pPr>
            <w:ins w:id="837" w:author="Isabelle Agius" w:date="2016-09-12T11:08:00Z">
              <w:r w:rsidRPr="00F8787E">
                <w:rPr>
                  <w:rFonts w:ascii="Times New Roman" w:hAnsi="Times New Roman"/>
                  <w:sz w:val="24"/>
                  <w:szCs w:val="24"/>
                </w:rPr>
                <w:t>The notification</w:t>
              </w:r>
              <w:r>
                <w:rPr>
                  <w:rFonts w:ascii="Times New Roman" w:hAnsi="Times New Roman"/>
                  <w:sz w:val="24"/>
                  <w:szCs w:val="24"/>
                </w:rPr>
                <w:t xml:space="preserve"> to the MFSA informing of the suspension of dealings and/or NAV publication and the determination of the NAV of the scheme shall </w:t>
              </w:r>
              <w:r>
                <w:rPr>
                  <w:rFonts w:ascii="Times New Roman" w:hAnsi="Times New Roman"/>
                  <w:i/>
                  <w:sz w:val="24"/>
                  <w:szCs w:val="24"/>
                </w:rPr>
                <w:t xml:space="preserve">inter alia </w:t>
              </w:r>
              <w:r>
                <w:rPr>
                  <w:rFonts w:ascii="Times New Roman" w:hAnsi="Times New Roman"/>
                  <w:sz w:val="24"/>
                  <w:szCs w:val="24"/>
                </w:rPr>
                <w:t>include:</w:t>
              </w:r>
            </w:ins>
          </w:p>
          <w:p w:rsidR="00D76B60" w:rsidRDefault="00D76B60" w:rsidP="00D76B60">
            <w:pPr>
              <w:pStyle w:val="ListParagraph"/>
              <w:numPr>
                <w:ilvl w:val="0"/>
                <w:numId w:val="46"/>
              </w:numPr>
              <w:spacing w:after="200"/>
              <w:ind w:left="1418" w:hanging="567"/>
              <w:rPr>
                <w:ins w:id="838" w:author="Isabelle Agius" w:date="2016-09-12T11:08:00Z"/>
              </w:rPr>
            </w:pPr>
            <w:ins w:id="839" w:author="Isabelle Agius" w:date="2016-09-12T11:08:00Z">
              <w:r>
                <w:t>the reason for the suspension of dealings and determination of the NAV;</w:t>
              </w:r>
            </w:ins>
          </w:p>
          <w:p w:rsidR="00D76B60" w:rsidRDefault="00D76B60" w:rsidP="00D76B60">
            <w:pPr>
              <w:pStyle w:val="ListParagraph"/>
              <w:numPr>
                <w:ilvl w:val="0"/>
                <w:numId w:val="46"/>
              </w:numPr>
              <w:spacing w:after="200"/>
              <w:ind w:left="1418" w:hanging="567"/>
              <w:jc w:val="both"/>
              <w:rPr>
                <w:ins w:id="840" w:author="Isabelle Agius" w:date="2016-09-12T11:08:00Z"/>
              </w:rPr>
            </w:pPr>
            <w:ins w:id="841" w:author="Isabelle Agius" w:date="2016-09-12T11:08:00Z">
              <w:r>
                <w:t>a confirmation from the Administrator that the underlying investors of the scheme have been informed of the suspension;</w:t>
              </w:r>
            </w:ins>
          </w:p>
          <w:p w:rsidR="00D76B60" w:rsidRDefault="00D76B60" w:rsidP="00D76B60">
            <w:pPr>
              <w:pStyle w:val="ListParagraph"/>
              <w:numPr>
                <w:ilvl w:val="0"/>
                <w:numId w:val="46"/>
              </w:numPr>
              <w:spacing w:after="200"/>
              <w:ind w:left="1418" w:hanging="567"/>
              <w:jc w:val="both"/>
              <w:rPr>
                <w:ins w:id="842" w:author="Isabelle Agius" w:date="2016-09-12T11:08:00Z"/>
              </w:rPr>
            </w:pPr>
            <w:ins w:id="843" w:author="Isabelle Agius" w:date="2016-09-12T11:08:00Z">
              <w:r>
                <w:lastRenderedPageBreak/>
                <w:t>a resolution from the governing body of the scheme confirming the approval of the suspension;</w:t>
              </w:r>
            </w:ins>
          </w:p>
          <w:p w:rsidR="00D76B60" w:rsidRDefault="00D76B60" w:rsidP="00D76B60">
            <w:pPr>
              <w:pStyle w:val="ListParagraph"/>
              <w:numPr>
                <w:ilvl w:val="0"/>
                <w:numId w:val="46"/>
              </w:numPr>
              <w:spacing w:after="200"/>
              <w:ind w:left="1418" w:hanging="567"/>
              <w:jc w:val="both"/>
              <w:rPr>
                <w:ins w:id="844" w:author="Isabelle Agius" w:date="2016-09-12T11:08:00Z"/>
              </w:rPr>
            </w:pPr>
            <w:ins w:id="845" w:author="Isabelle Agius" w:date="2016-09-12T11:08:00Z">
              <w:r>
                <w:t>a confirmation from the scheme, the manager or the Administrator on behalf of the scheme that any provision relating to the suspension of dealings and determination of the NAV in the offering memorandum and instruments of incorporation of the scheme have been fully complied with;</w:t>
              </w:r>
            </w:ins>
          </w:p>
          <w:p w:rsidR="00D76B60" w:rsidRDefault="00D76B60" w:rsidP="00D76B60">
            <w:pPr>
              <w:pStyle w:val="ListParagraph"/>
              <w:numPr>
                <w:ilvl w:val="0"/>
                <w:numId w:val="46"/>
              </w:numPr>
              <w:spacing w:after="200"/>
              <w:ind w:left="1418" w:hanging="567"/>
              <w:jc w:val="both"/>
              <w:rPr>
                <w:ins w:id="846" w:author="Isabelle Agius" w:date="2016-09-12T11:08:00Z"/>
              </w:rPr>
            </w:pPr>
            <w:proofErr w:type="gramStart"/>
            <w:ins w:id="847" w:author="Isabelle Agius" w:date="2016-09-12T11:08:00Z">
              <w:r>
                <w:t>the</w:t>
              </w:r>
              <w:proofErr w:type="gramEnd"/>
              <w:r>
                <w:t xml:space="preserve"> envisaged timeframe  by when the suspension of dealings and NAV is expected to be lifted. </w:t>
              </w:r>
            </w:ins>
          </w:p>
          <w:p w:rsidR="00D76B60" w:rsidRDefault="00D76B60" w:rsidP="00D76B60">
            <w:pPr>
              <w:pStyle w:val="ListParagraph"/>
              <w:tabs>
                <w:tab w:val="left" w:pos="851"/>
              </w:tabs>
              <w:ind w:left="851"/>
              <w:rPr>
                <w:ins w:id="848" w:author="Isabelle Agius" w:date="2016-09-12T11:08:00Z"/>
              </w:rPr>
            </w:pPr>
          </w:p>
          <w:p w:rsidR="00D76B60" w:rsidRPr="000C3E25" w:rsidRDefault="00D76B60" w:rsidP="00C24622">
            <w:pPr>
              <w:pStyle w:val="ListParagraph"/>
              <w:ind w:left="709"/>
              <w:jc w:val="both"/>
            </w:pPr>
            <w:ins w:id="849" w:author="Isabelle Agius" w:date="2016-09-12T11:08:00Z">
              <w:r>
                <w:t xml:space="preserve">Provided that when the suspension of dealings is for two or three days as a result of closures of the main markets where the scheme invests or closures of the main exchanges where the assets of the scheme are traded, the documents requested in paragraphs (b) and (c) above need not be submitted. </w:t>
              </w:r>
            </w:ins>
          </w:p>
        </w:tc>
        <w:tc>
          <w:tcPr>
            <w:tcW w:w="236" w:type="dxa"/>
          </w:tcPr>
          <w:p w:rsidR="008F4DDD" w:rsidRPr="000C3E25" w:rsidRDefault="008F4DDD" w:rsidP="000C3E25">
            <w:pPr>
              <w:pStyle w:val="BodyTextIndent2"/>
              <w:ind w:left="0" w:firstLine="0"/>
              <w:rPr>
                <w:rFonts w:ascii="Times New Roman" w:hAnsi="Times New Roman"/>
                <w:szCs w:val="24"/>
              </w:rPr>
            </w:pPr>
          </w:p>
        </w:tc>
      </w:tr>
      <w:tr w:rsidR="008F4DDD" w:rsidRPr="000C3E25" w:rsidTr="00851485">
        <w:tc>
          <w:tcPr>
            <w:tcW w:w="8634" w:type="dxa"/>
          </w:tcPr>
          <w:p w:rsidR="008F4DDD" w:rsidRPr="000C3E25" w:rsidRDefault="008F4DDD" w:rsidP="000C3E25">
            <w:pPr>
              <w:pStyle w:val="BodyTextIndent2"/>
              <w:ind w:left="692"/>
              <w:rPr>
                <w:rFonts w:ascii="Times New Roman" w:hAnsi="Times New Roman"/>
                <w:sz w:val="20"/>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2A1DF2">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The Scheme, its </w:t>
            </w:r>
            <w:ins w:id="850" w:author="Isabelle Agius" w:date="2016-07-13T14:32:00Z">
              <w:r w:rsidR="002A1DF2">
                <w:rPr>
                  <w:rFonts w:ascii="Times New Roman" w:hAnsi="Times New Roman"/>
                  <w:sz w:val="24"/>
                  <w:szCs w:val="24"/>
                </w:rPr>
                <w:t>m</w:t>
              </w:r>
            </w:ins>
            <w:del w:id="851" w:author="Isabelle Agius" w:date="2016-07-13T14:32:00Z">
              <w:r w:rsidRPr="000C3E25" w:rsidDel="002A1DF2">
                <w:rPr>
                  <w:rFonts w:ascii="Times New Roman" w:hAnsi="Times New Roman"/>
                  <w:sz w:val="24"/>
                  <w:szCs w:val="24"/>
                </w:rPr>
                <w:delText>M</w:delText>
              </w:r>
            </w:del>
            <w:r w:rsidRPr="000C3E25">
              <w:rPr>
                <w:rFonts w:ascii="Times New Roman" w:hAnsi="Times New Roman"/>
                <w:sz w:val="24"/>
                <w:szCs w:val="24"/>
              </w:rPr>
              <w:t>an</w:t>
            </w:r>
            <w:ins w:id="852" w:author="Isabelle Agius" w:date="2016-07-13T14:32:00Z">
              <w:r w:rsidR="002A1DF2">
                <w:rPr>
                  <w:rFonts w:ascii="Times New Roman" w:hAnsi="Times New Roman"/>
                  <w:sz w:val="24"/>
                  <w:szCs w:val="24"/>
                </w:rPr>
                <w:t>a</w:t>
              </w:r>
            </w:ins>
            <w:r w:rsidRPr="000C3E25">
              <w:rPr>
                <w:rFonts w:ascii="Times New Roman" w:hAnsi="Times New Roman"/>
                <w:sz w:val="24"/>
                <w:szCs w:val="24"/>
              </w:rPr>
              <w:t xml:space="preserve">ger or </w:t>
            </w:r>
            <w:del w:id="853" w:author="Isabelle Agius" w:date="2016-07-13T14:32:00Z">
              <w:r w:rsidRPr="000C3E25" w:rsidDel="002A1DF2">
                <w:rPr>
                  <w:rFonts w:ascii="Times New Roman" w:hAnsi="Times New Roman"/>
                  <w:sz w:val="24"/>
                  <w:szCs w:val="24"/>
                </w:rPr>
                <w:delText>A</w:delText>
              </w:r>
            </w:del>
            <w:ins w:id="854" w:author="Isabelle Agius" w:date="2016-07-13T14:32:00Z">
              <w:r w:rsidR="002A1DF2">
                <w:rPr>
                  <w:rFonts w:ascii="Times New Roman" w:hAnsi="Times New Roman"/>
                  <w:sz w:val="24"/>
                  <w:szCs w:val="24"/>
                </w:rPr>
                <w:t>a</w:t>
              </w:r>
            </w:ins>
            <w:r w:rsidRPr="000C3E25">
              <w:rPr>
                <w:rFonts w:ascii="Times New Roman" w:hAnsi="Times New Roman"/>
                <w:sz w:val="24"/>
                <w:szCs w:val="24"/>
              </w:rPr>
              <w:t>dministrator on its behalf shall keep such accounting and other records as are necessary to enable it to comply with these conditions and to demonstrate that compliance has been achieved. Accounting records shall be retained for a minimum period of ten years. During the first two years they shall be kept in a place from which they can be produced within two working days of their being requested. After the first two years they shall be kept in a place from which they can be produced within five working days of their being requested.</w:t>
            </w:r>
          </w:p>
        </w:tc>
        <w:tc>
          <w:tcPr>
            <w:tcW w:w="236" w:type="dxa"/>
          </w:tcPr>
          <w:p w:rsidR="008F4DDD" w:rsidRPr="000C3E25" w:rsidRDefault="008F4DDD" w:rsidP="000C3E25">
            <w:pPr>
              <w:pStyle w:val="BodyTextIndent2"/>
              <w:ind w:left="0" w:firstLine="0"/>
              <w:rPr>
                <w:rFonts w:ascii="Times New Roman" w:hAnsi="Times New Roman"/>
                <w:sz w:val="20"/>
                <w:szCs w:val="24"/>
              </w:rPr>
            </w:pPr>
          </w:p>
        </w:tc>
      </w:tr>
      <w:tr w:rsidR="008F4DDD" w:rsidRPr="000C3E25" w:rsidTr="00851485">
        <w:tc>
          <w:tcPr>
            <w:tcW w:w="8634" w:type="dxa"/>
          </w:tcPr>
          <w:p w:rsidR="008F4DDD" w:rsidRPr="000C3E25" w:rsidRDefault="008F4DDD" w:rsidP="000C3E25">
            <w:pPr>
              <w:pStyle w:val="BodyTextIndent2"/>
              <w:ind w:left="692"/>
              <w:rPr>
                <w:rFonts w:ascii="Times New Roman" w:hAnsi="Times New Roman"/>
                <w:i/>
                <w:sz w:val="20"/>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c>
          <w:tcPr>
            <w:tcW w:w="8634" w:type="dxa"/>
          </w:tcPr>
          <w:p w:rsidR="008F4DDD" w:rsidRPr="000C3E25" w:rsidRDefault="008F4DDD" w:rsidP="001137D7">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In the event of a winding-up, the Scheme must give MFSA at least two </w:t>
            </w:r>
            <w:r w:rsidR="00722AB9" w:rsidRPr="000C3E25">
              <w:rPr>
                <w:rFonts w:ascii="Times New Roman" w:hAnsi="Times New Roman"/>
                <w:sz w:val="24"/>
                <w:szCs w:val="24"/>
              </w:rPr>
              <w:t>weeks’ notice</w:t>
            </w:r>
            <w:r w:rsidRPr="000C3E25">
              <w:rPr>
                <w:rFonts w:ascii="Times New Roman" w:hAnsi="Times New Roman"/>
                <w:sz w:val="24"/>
                <w:szCs w:val="24"/>
              </w:rPr>
              <w:t xml:space="preserve"> of this intention.</w:t>
            </w:r>
            <w:r w:rsidR="00722AB9">
              <w:rPr>
                <w:rFonts w:ascii="Times New Roman" w:hAnsi="Times New Roman"/>
                <w:sz w:val="24"/>
                <w:szCs w:val="24"/>
              </w:rPr>
              <w:t xml:space="preserve"> </w:t>
            </w:r>
            <w:r w:rsidRPr="000C3E25">
              <w:rPr>
                <w:rFonts w:ascii="Times New Roman" w:hAnsi="Times New Roman"/>
                <w:sz w:val="24"/>
                <w:szCs w:val="24"/>
              </w:rPr>
              <w:t>The prior approval of the MFSA shall be obtained for the approach to be adopted. If requested to do so by the MFSA, the Scheme</w:t>
            </w:r>
            <w:ins w:id="855" w:author="Isabelle Agius" w:date="2016-07-13T14:33:00Z">
              <w:r w:rsidR="008F6261">
                <w:rPr>
                  <w:rFonts w:ascii="Times New Roman" w:hAnsi="Times New Roman"/>
                  <w:sz w:val="24"/>
                  <w:szCs w:val="24"/>
                </w:rPr>
                <w:t xml:space="preserve"> and its manager</w:t>
              </w:r>
            </w:ins>
            <w:r w:rsidRPr="000C3E25">
              <w:rPr>
                <w:rFonts w:ascii="Times New Roman" w:hAnsi="Times New Roman"/>
                <w:sz w:val="24"/>
                <w:szCs w:val="24"/>
              </w:rPr>
              <w:t>, shall do all in its power to delay the winding-up or to proceed with the winding-up in accordance with conditions imposed by the MFSA.</w:t>
            </w:r>
          </w:p>
        </w:tc>
        <w:tc>
          <w:tcPr>
            <w:tcW w:w="236" w:type="dxa"/>
          </w:tcPr>
          <w:p w:rsidR="008F4DDD" w:rsidRPr="000C3E25" w:rsidRDefault="008F4DDD" w:rsidP="000C3E25">
            <w:pPr>
              <w:pStyle w:val="BodyTextIndent2"/>
              <w:ind w:left="0" w:firstLine="0"/>
              <w:rPr>
                <w:rFonts w:ascii="Times New Roman" w:hAnsi="Times New Roman"/>
                <w:i/>
                <w:sz w:val="20"/>
                <w:szCs w:val="24"/>
              </w:rPr>
            </w:pPr>
          </w:p>
        </w:tc>
      </w:tr>
      <w:tr w:rsidR="008F4DDD" w:rsidRPr="000C3E25" w:rsidTr="00851485">
        <w:tc>
          <w:tcPr>
            <w:tcW w:w="8634" w:type="dxa"/>
          </w:tcPr>
          <w:p w:rsidR="008F4DDD" w:rsidRPr="000C3E25" w:rsidRDefault="008F4DDD" w:rsidP="000C3E25">
            <w:pPr>
              <w:pStyle w:val="BodyTextIndent2"/>
              <w:tabs>
                <w:tab w:val="num" w:pos="1440"/>
              </w:tabs>
              <w:ind w:left="692"/>
              <w:rPr>
                <w:rFonts w:ascii="Times New Roman" w:hAnsi="Times New Roman"/>
                <w:b/>
                <w:i/>
                <w:sz w:val="20"/>
                <w:szCs w:val="24"/>
              </w:rPr>
            </w:pPr>
          </w:p>
        </w:tc>
        <w:tc>
          <w:tcPr>
            <w:tcW w:w="236" w:type="dxa"/>
          </w:tcPr>
          <w:p w:rsidR="008F4DDD" w:rsidRPr="000C3E25" w:rsidRDefault="008F4DDD" w:rsidP="000C3E25">
            <w:pPr>
              <w:pStyle w:val="BodyTextIndent2"/>
              <w:tabs>
                <w:tab w:val="clear" w:pos="426"/>
                <w:tab w:val="clear" w:pos="1134"/>
              </w:tabs>
              <w:ind w:left="0" w:firstLine="0"/>
              <w:rPr>
                <w:rFonts w:ascii="Times New Roman" w:hAnsi="Times New Roman"/>
                <w:sz w:val="24"/>
                <w:szCs w:val="24"/>
              </w:rPr>
            </w:pPr>
          </w:p>
        </w:tc>
      </w:tr>
      <w:tr w:rsidR="008F4DDD" w:rsidRPr="000C3E25" w:rsidTr="00851485">
        <w:trPr>
          <w:trHeight w:val="179"/>
        </w:trPr>
        <w:tc>
          <w:tcPr>
            <w:tcW w:w="8634" w:type="dxa"/>
          </w:tcPr>
          <w:p w:rsidR="008F4DDD" w:rsidRPr="000C3E25" w:rsidRDefault="008F4DDD" w:rsidP="002A1DF2">
            <w:pPr>
              <w:pStyle w:val="BodyTextIndent2"/>
              <w:numPr>
                <w:ilvl w:val="1"/>
                <w:numId w:val="20"/>
              </w:numPr>
              <w:tabs>
                <w:tab w:val="clear" w:pos="426"/>
                <w:tab w:val="clear" w:pos="1134"/>
              </w:tabs>
              <w:ind w:left="692" w:hanging="709"/>
              <w:rPr>
                <w:rFonts w:ascii="Times New Roman" w:hAnsi="Times New Roman"/>
                <w:sz w:val="24"/>
                <w:szCs w:val="24"/>
              </w:rPr>
            </w:pPr>
            <w:r w:rsidRPr="000C3E25">
              <w:rPr>
                <w:rFonts w:ascii="Times New Roman" w:hAnsi="Times New Roman"/>
                <w:sz w:val="24"/>
                <w:szCs w:val="24"/>
              </w:rPr>
              <w:t xml:space="preserve">Any changes to the financial year-end of the Scheme shall be notified to the MFSA and disclosed in the </w:t>
            </w:r>
            <w:ins w:id="856" w:author="Isabelle Agius" w:date="2016-07-13T14:32:00Z">
              <w:r w:rsidR="002A1DF2">
                <w:rPr>
                  <w:rFonts w:ascii="Times New Roman" w:hAnsi="Times New Roman"/>
                  <w:sz w:val="24"/>
                  <w:szCs w:val="24"/>
                </w:rPr>
                <w:t>o</w:t>
              </w:r>
            </w:ins>
            <w:del w:id="857" w:author="Isabelle Agius" w:date="2016-07-13T14:32:00Z">
              <w:r w:rsidRPr="000C3E25" w:rsidDel="002A1DF2">
                <w:rPr>
                  <w:rFonts w:ascii="Times New Roman" w:hAnsi="Times New Roman"/>
                  <w:sz w:val="24"/>
                  <w:szCs w:val="24"/>
                </w:rPr>
                <w:delText>O</w:delText>
              </w:r>
            </w:del>
            <w:r w:rsidRPr="000C3E25">
              <w:rPr>
                <w:rFonts w:ascii="Times New Roman" w:hAnsi="Times New Roman"/>
                <w:sz w:val="24"/>
                <w:szCs w:val="24"/>
              </w:rPr>
              <w:t xml:space="preserve">ffering </w:t>
            </w:r>
            <w:del w:id="858" w:author="Isabelle Agius" w:date="2016-07-13T14:32:00Z">
              <w:r w:rsidRPr="000C3E25" w:rsidDel="002A1DF2">
                <w:rPr>
                  <w:rFonts w:ascii="Times New Roman" w:hAnsi="Times New Roman"/>
                  <w:sz w:val="24"/>
                  <w:szCs w:val="24"/>
                </w:rPr>
                <w:delText>D</w:delText>
              </w:r>
            </w:del>
            <w:ins w:id="859" w:author="Isabelle Agius" w:date="2016-07-13T14:32:00Z">
              <w:r w:rsidR="002A1DF2">
                <w:rPr>
                  <w:rFonts w:ascii="Times New Roman" w:hAnsi="Times New Roman"/>
                  <w:sz w:val="24"/>
                  <w:szCs w:val="24"/>
                </w:rPr>
                <w:t>d</w:t>
              </w:r>
            </w:ins>
            <w:r w:rsidRPr="000C3E25">
              <w:rPr>
                <w:rFonts w:ascii="Times New Roman" w:hAnsi="Times New Roman"/>
                <w:sz w:val="24"/>
                <w:szCs w:val="24"/>
              </w:rPr>
              <w:t xml:space="preserve">ocument. </w:t>
            </w:r>
          </w:p>
        </w:tc>
        <w:tc>
          <w:tcPr>
            <w:tcW w:w="236" w:type="dxa"/>
          </w:tcPr>
          <w:p w:rsidR="008F4DDD" w:rsidRPr="000C3E25" w:rsidRDefault="008F4DDD" w:rsidP="000C3E25">
            <w:pPr>
              <w:pStyle w:val="BodyTextIndent2"/>
              <w:ind w:left="0" w:firstLine="0"/>
              <w:rPr>
                <w:rFonts w:ascii="Times New Roman" w:hAnsi="Times New Roman"/>
                <w:b/>
                <w:i/>
                <w:sz w:val="20"/>
                <w:szCs w:val="24"/>
              </w:rPr>
            </w:pPr>
          </w:p>
        </w:tc>
      </w:tr>
      <w:tr w:rsidR="003B79B0" w:rsidRPr="000C3E25" w:rsidTr="00851485">
        <w:trPr>
          <w:trHeight w:val="179"/>
        </w:trPr>
        <w:tc>
          <w:tcPr>
            <w:tcW w:w="8634" w:type="dxa"/>
          </w:tcPr>
          <w:p w:rsidR="003B79B0" w:rsidRPr="000C3E25" w:rsidRDefault="003B79B0" w:rsidP="00BE3DB0">
            <w:pPr>
              <w:pStyle w:val="BodyTextIndent2"/>
              <w:tabs>
                <w:tab w:val="clear" w:pos="426"/>
                <w:tab w:val="clear" w:pos="1134"/>
              </w:tabs>
              <w:ind w:left="692" w:firstLine="0"/>
              <w:rPr>
                <w:rFonts w:ascii="Times New Roman" w:hAnsi="Times New Roman"/>
                <w:sz w:val="24"/>
                <w:szCs w:val="24"/>
              </w:rPr>
            </w:pPr>
          </w:p>
        </w:tc>
        <w:tc>
          <w:tcPr>
            <w:tcW w:w="236" w:type="dxa"/>
          </w:tcPr>
          <w:p w:rsidR="003B79B0" w:rsidRPr="000C3E25" w:rsidRDefault="003B79B0" w:rsidP="000C3E25">
            <w:pPr>
              <w:pStyle w:val="BodyTextIndent2"/>
              <w:ind w:left="0" w:firstLine="0"/>
              <w:rPr>
                <w:rFonts w:ascii="Times New Roman" w:hAnsi="Times New Roman"/>
                <w:b/>
                <w:i/>
                <w:sz w:val="20"/>
                <w:szCs w:val="24"/>
              </w:rPr>
            </w:pPr>
          </w:p>
        </w:tc>
      </w:tr>
      <w:tr w:rsidR="003B79B0" w:rsidRPr="000C3E25" w:rsidTr="00851485">
        <w:trPr>
          <w:trHeight w:val="179"/>
        </w:trPr>
        <w:tc>
          <w:tcPr>
            <w:tcW w:w="8634" w:type="dxa"/>
          </w:tcPr>
          <w:p w:rsidR="003B79B0" w:rsidRPr="000C3E25" w:rsidRDefault="003B79B0" w:rsidP="00BE3DB0">
            <w:pPr>
              <w:pStyle w:val="BodyTextIndent2"/>
              <w:numPr>
                <w:ilvl w:val="1"/>
                <w:numId w:val="20"/>
              </w:numPr>
              <w:tabs>
                <w:tab w:val="clear" w:pos="426"/>
                <w:tab w:val="clear" w:pos="1134"/>
              </w:tabs>
              <w:ind w:left="692" w:hanging="709"/>
              <w:rPr>
                <w:rFonts w:ascii="Times New Roman" w:hAnsi="Times New Roman"/>
                <w:sz w:val="24"/>
                <w:szCs w:val="24"/>
              </w:rPr>
            </w:pPr>
            <w:r>
              <w:rPr>
                <w:rFonts w:ascii="Times New Roman" w:hAnsi="Times New Roman"/>
                <w:sz w:val="24"/>
                <w:szCs w:val="24"/>
              </w:rPr>
              <w:t xml:space="preserve">The Scheme shall at all times monitor the regulatory status of the fund manager. In the event that the fund manager is no longer a </w:t>
            </w:r>
            <w:r>
              <w:rPr>
                <w:rFonts w:ascii="Times New Roman" w:hAnsi="Times New Roman"/>
                <w:i/>
                <w:sz w:val="24"/>
                <w:szCs w:val="24"/>
              </w:rPr>
              <w:t xml:space="preserve">de minimis </w:t>
            </w:r>
            <w:r>
              <w:rPr>
                <w:rFonts w:ascii="Times New Roman" w:hAnsi="Times New Roman"/>
                <w:sz w:val="24"/>
                <w:szCs w:val="24"/>
              </w:rPr>
              <w:t>fund manager, the Scheme must ensure that it becomes compliant with the requirements p</w:t>
            </w:r>
            <w:r w:rsidR="00202AE0">
              <w:rPr>
                <w:rFonts w:ascii="Times New Roman" w:hAnsi="Times New Roman"/>
                <w:sz w:val="24"/>
                <w:szCs w:val="24"/>
              </w:rPr>
              <w:t>rescribed in the AIFM Directive as outlined in Appendix 6 to these Rules.</w:t>
            </w:r>
            <w:r>
              <w:rPr>
                <w:rFonts w:ascii="Times New Roman" w:hAnsi="Times New Roman"/>
                <w:sz w:val="24"/>
                <w:szCs w:val="24"/>
              </w:rPr>
              <w:t xml:space="preserve"> </w:t>
            </w:r>
          </w:p>
        </w:tc>
        <w:tc>
          <w:tcPr>
            <w:tcW w:w="236" w:type="dxa"/>
          </w:tcPr>
          <w:p w:rsidR="003B79B0" w:rsidRPr="000C3E25" w:rsidRDefault="003B79B0" w:rsidP="000C3E25">
            <w:pPr>
              <w:pStyle w:val="BodyTextIndent2"/>
              <w:ind w:left="0" w:firstLine="0"/>
              <w:rPr>
                <w:rFonts w:ascii="Times New Roman" w:hAnsi="Times New Roman"/>
                <w:b/>
                <w:i/>
                <w:sz w:val="20"/>
                <w:szCs w:val="24"/>
              </w:rPr>
            </w:pPr>
          </w:p>
        </w:tc>
      </w:tr>
    </w:tbl>
    <w:p w:rsidR="00D448F9" w:rsidRDefault="00D448F9" w:rsidP="001137D7">
      <w:pPr>
        <w:rPr>
          <w:ins w:id="860" w:author="Isabelle Agius" w:date="2016-07-13T14:36:00Z"/>
        </w:rPr>
      </w:pPr>
    </w:p>
    <w:p w:rsidR="008B51FB" w:rsidRPr="004F6B13" w:rsidRDefault="008B51FB" w:rsidP="008B51FB">
      <w:pPr>
        <w:rPr>
          <w:ins w:id="861" w:author="Isabelle Agius" w:date="2016-07-13T14:36:00Z"/>
          <w:b/>
        </w:rPr>
      </w:pPr>
      <w:ins w:id="862" w:author="Isabelle Agius" w:date="2016-07-13T14:36:00Z">
        <w:r w:rsidRPr="003429D0">
          <w:rPr>
            <w:b/>
          </w:rPr>
          <w:t xml:space="preserve">Governing body of the </w:t>
        </w:r>
        <w:r>
          <w:rPr>
            <w:b/>
          </w:rPr>
          <w:t>S</w:t>
        </w:r>
        <w:r w:rsidRPr="004F6B13">
          <w:rPr>
            <w:b/>
          </w:rPr>
          <w:t>cheme</w:t>
        </w:r>
      </w:ins>
    </w:p>
    <w:p w:rsidR="008B51FB" w:rsidRDefault="008B51FB" w:rsidP="008B51FB">
      <w:pPr>
        <w:rPr>
          <w:ins w:id="863" w:author="Isabelle Agius" w:date="2016-07-13T14:36:00Z"/>
          <w:b/>
        </w:rPr>
      </w:pPr>
    </w:p>
    <w:p w:rsidR="008B51FB" w:rsidRDefault="008B51FB" w:rsidP="008B51FB">
      <w:pPr>
        <w:pStyle w:val="BodyTextIndent2"/>
        <w:numPr>
          <w:ilvl w:val="1"/>
          <w:numId w:val="20"/>
        </w:numPr>
        <w:tabs>
          <w:tab w:val="clear" w:pos="426"/>
          <w:tab w:val="clear" w:pos="1134"/>
        </w:tabs>
        <w:ind w:left="692" w:hanging="709"/>
        <w:rPr>
          <w:ins w:id="864" w:author="Isabelle Agius" w:date="2016-07-13T14:36:00Z"/>
          <w:szCs w:val="24"/>
        </w:rPr>
      </w:pPr>
      <w:ins w:id="865" w:author="Isabelle Agius" w:date="2016-07-13T14:36:00Z">
        <w:r w:rsidRPr="003429D0">
          <w:rPr>
            <w:rFonts w:ascii="Times New Roman" w:hAnsi="Times New Roman"/>
            <w:sz w:val="24"/>
            <w:szCs w:val="24"/>
          </w:rPr>
          <w:t>The governing body</w:t>
        </w:r>
        <w:r w:rsidRPr="008B51FB">
          <w:rPr>
            <w:vertAlign w:val="superscript"/>
          </w:rPr>
          <w:footnoteReference w:id="3"/>
        </w:r>
        <w:r w:rsidRPr="004F6B13">
          <w:rPr>
            <w:rFonts w:ascii="Times New Roman" w:hAnsi="Times New Roman"/>
            <w:sz w:val="24"/>
            <w:szCs w:val="24"/>
            <w:vertAlign w:val="superscript"/>
          </w:rPr>
          <w:t xml:space="preserve"> </w:t>
        </w:r>
        <w:r w:rsidRPr="003429D0">
          <w:rPr>
            <w:rFonts w:ascii="Times New Roman" w:hAnsi="Times New Roman"/>
            <w:sz w:val="24"/>
            <w:szCs w:val="24"/>
          </w:rPr>
          <w:t>of the scheme shall be responsible for ensuring that the scheme complies with its obligations under these Rules.</w:t>
        </w:r>
      </w:ins>
    </w:p>
    <w:p w:rsidR="008B51FB" w:rsidRPr="003429D0" w:rsidRDefault="008B51FB" w:rsidP="008B51FB">
      <w:pPr>
        <w:pStyle w:val="BodyTextIndent2"/>
        <w:tabs>
          <w:tab w:val="num" w:pos="870"/>
        </w:tabs>
        <w:ind w:left="692"/>
        <w:rPr>
          <w:ins w:id="868" w:author="Isabelle Agius" w:date="2016-07-13T14:36:00Z"/>
          <w:szCs w:val="24"/>
        </w:rPr>
      </w:pPr>
    </w:p>
    <w:p w:rsidR="008B51FB" w:rsidRDefault="008B51FB" w:rsidP="008B51FB">
      <w:pPr>
        <w:pStyle w:val="BodyTextIndent2"/>
        <w:numPr>
          <w:ilvl w:val="1"/>
          <w:numId w:val="20"/>
        </w:numPr>
        <w:tabs>
          <w:tab w:val="clear" w:pos="426"/>
          <w:tab w:val="clear" w:pos="1134"/>
        </w:tabs>
        <w:ind w:left="692" w:hanging="709"/>
        <w:rPr>
          <w:ins w:id="869" w:author="Isabelle Agius" w:date="2016-07-13T14:36:00Z"/>
          <w:szCs w:val="24"/>
        </w:rPr>
      </w:pPr>
      <w:commentRangeStart w:id="870"/>
      <w:ins w:id="871" w:author="Isabelle Agius" w:date="2016-07-13T14:36:00Z">
        <w:r w:rsidRPr="003429D0">
          <w:rPr>
            <w:rFonts w:ascii="Times New Roman" w:hAnsi="Times New Roman"/>
            <w:sz w:val="24"/>
            <w:szCs w:val="24"/>
          </w:rPr>
          <w:t xml:space="preserve">The governing body of the scheme shall at all times have one or more </w:t>
        </w:r>
        <w:proofErr w:type="gramStart"/>
        <w:r w:rsidRPr="003429D0">
          <w:rPr>
            <w:rFonts w:ascii="Times New Roman" w:hAnsi="Times New Roman"/>
            <w:sz w:val="24"/>
            <w:szCs w:val="24"/>
          </w:rPr>
          <w:t>members</w:t>
        </w:r>
        <w:proofErr w:type="gramEnd"/>
        <w:r w:rsidRPr="003429D0">
          <w:rPr>
            <w:rFonts w:ascii="Times New Roman" w:hAnsi="Times New Roman"/>
            <w:sz w:val="24"/>
            <w:szCs w:val="24"/>
          </w:rPr>
          <w:t xml:space="preserve"> independent from the manager and the custodian/ prime broker. Furthermore, the governing body shall be composed of at least three members one of whom must be resident in Malta: </w:t>
        </w:r>
      </w:ins>
    </w:p>
    <w:p w:rsidR="008B51FB" w:rsidRDefault="008B51FB" w:rsidP="008B51FB">
      <w:pPr>
        <w:pStyle w:val="ListParagraph"/>
        <w:rPr>
          <w:ins w:id="872" w:author="Isabelle Agius" w:date="2016-07-13T14:36:00Z"/>
        </w:rPr>
      </w:pPr>
    </w:p>
    <w:p w:rsidR="008B51FB" w:rsidRPr="003429D0" w:rsidRDefault="008B51FB" w:rsidP="00D26129">
      <w:pPr>
        <w:pStyle w:val="BodyTextIndent2"/>
        <w:tabs>
          <w:tab w:val="num" w:pos="870"/>
        </w:tabs>
        <w:ind w:left="692" w:firstLine="17"/>
        <w:rPr>
          <w:ins w:id="873" w:author="Isabelle Agius" w:date="2016-07-13T14:36:00Z"/>
          <w:szCs w:val="24"/>
        </w:rPr>
      </w:pPr>
      <w:ins w:id="874" w:author="Isabelle Agius" w:date="2016-07-13T14:36:00Z">
        <w:r w:rsidRPr="003429D0">
          <w:rPr>
            <w:rFonts w:ascii="Times New Roman" w:hAnsi="Times New Roman"/>
            <w:sz w:val="24"/>
            <w:szCs w:val="24"/>
          </w:rPr>
          <w:t xml:space="preserve">Provided that the governing body of the scheme could be required to have more than three members depending on the complexity and size of the scheme and the aggregate skill set desired.  </w:t>
        </w:r>
        <w:commentRangeEnd w:id="870"/>
        <w:r w:rsidRPr="004F6B13">
          <w:rPr>
            <w:sz w:val="24"/>
            <w:szCs w:val="24"/>
          </w:rPr>
          <w:commentReference w:id="870"/>
        </w:r>
      </w:ins>
    </w:p>
    <w:p w:rsidR="008B51FB" w:rsidRPr="003429D0" w:rsidRDefault="008B51FB" w:rsidP="008B51FB">
      <w:pPr>
        <w:pStyle w:val="BodyTextIndent2"/>
        <w:tabs>
          <w:tab w:val="num" w:pos="870"/>
        </w:tabs>
        <w:ind w:left="692"/>
        <w:rPr>
          <w:ins w:id="875"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876" w:author="Isabelle Agius" w:date="2016-07-13T14:36:00Z"/>
          <w:szCs w:val="24"/>
        </w:rPr>
      </w:pPr>
      <w:ins w:id="877" w:author="Isabelle Agius" w:date="2016-07-13T14:36:00Z">
        <w:r w:rsidRPr="003429D0">
          <w:rPr>
            <w:rFonts w:ascii="Times New Roman" w:hAnsi="Times New Roman"/>
            <w:sz w:val="24"/>
            <w:szCs w:val="24"/>
          </w:rPr>
          <w:t xml:space="preserve">The MFSA shall be satisfied on a continuing basis of the fitness and properness of the members of the governing body. </w:t>
        </w:r>
      </w:ins>
    </w:p>
    <w:p w:rsidR="008B51FB" w:rsidRDefault="008B51FB" w:rsidP="008B51FB">
      <w:pPr>
        <w:pStyle w:val="BodyTextIndent2"/>
        <w:tabs>
          <w:tab w:val="num" w:pos="870"/>
        </w:tabs>
        <w:ind w:left="692"/>
        <w:rPr>
          <w:ins w:id="878"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879" w:author="Isabelle Agius" w:date="2016-07-13T14:36:00Z"/>
          <w:szCs w:val="24"/>
        </w:rPr>
      </w:pPr>
      <w:ins w:id="880" w:author="Isabelle Agius" w:date="2016-07-13T14:36:00Z">
        <w:r w:rsidRPr="003429D0">
          <w:rPr>
            <w:rFonts w:ascii="Times New Roman" w:hAnsi="Times New Roman"/>
            <w:sz w:val="24"/>
            <w:szCs w:val="24"/>
          </w:rPr>
          <w:t>The members of the governing body shall act honestly and in good faith in what they consider to be the best interests of the scheme and its investors.</w:t>
        </w:r>
      </w:ins>
    </w:p>
    <w:p w:rsidR="008B51FB" w:rsidRDefault="008B51FB" w:rsidP="008B51FB">
      <w:pPr>
        <w:pStyle w:val="BodyTextIndent2"/>
        <w:tabs>
          <w:tab w:val="num" w:pos="870"/>
        </w:tabs>
        <w:ind w:left="692"/>
        <w:rPr>
          <w:ins w:id="881"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882" w:author="Isabelle Agius" w:date="2016-07-13T14:36:00Z"/>
          <w:szCs w:val="24"/>
        </w:rPr>
      </w:pPr>
      <w:ins w:id="883" w:author="Isabelle Agius" w:date="2016-07-13T14:36:00Z">
        <w:r w:rsidRPr="003429D0">
          <w:rPr>
            <w:rFonts w:ascii="Times New Roman" w:hAnsi="Times New Roman"/>
            <w:sz w:val="24"/>
            <w:szCs w:val="24"/>
          </w:rPr>
          <w:t>The members of the governing body shall exercise reasonable care, skill and diligence.</w:t>
        </w:r>
      </w:ins>
    </w:p>
    <w:p w:rsidR="008B51FB" w:rsidRDefault="008B51FB" w:rsidP="008B51FB">
      <w:pPr>
        <w:pStyle w:val="BodyTextIndent2"/>
        <w:tabs>
          <w:tab w:val="num" w:pos="870"/>
        </w:tabs>
        <w:ind w:left="692"/>
        <w:rPr>
          <w:ins w:id="884"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885" w:author="Isabelle Agius" w:date="2016-07-13T14:36:00Z"/>
          <w:szCs w:val="24"/>
        </w:rPr>
      </w:pPr>
      <w:ins w:id="886" w:author="Isabelle Agius" w:date="2016-07-13T14:36:00Z">
        <w:r w:rsidRPr="003429D0">
          <w:rPr>
            <w:rFonts w:ascii="Times New Roman" w:hAnsi="Times New Roman"/>
            <w:sz w:val="24"/>
            <w:szCs w:val="24"/>
          </w:rPr>
          <w:t>The members of the governing body have, both collectively as a Board and individually, an obligation to acquire and maintain sufficient knowledge and understanding of the scheme’s business to enable them to discharge their functions as directors.</w:t>
        </w:r>
      </w:ins>
    </w:p>
    <w:p w:rsidR="008B51FB" w:rsidRDefault="008B51FB" w:rsidP="008B51FB">
      <w:pPr>
        <w:pStyle w:val="BodyTextIndent2"/>
        <w:tabs>
          <w:tab w:val="num" w:pos="870"/>
        </w:tabs>
        <w:ind w:left="692"/>
        <w:rPr>
          <w:ins w:id="887"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888" w:author="Isabelle Agius" w:date="2016-07-13T14:36:00Z"/>
          <w:szCs w:val="24"/>
        </w:rPr>
      </w:pPr>
      <w:ins w:id="889" w:author="Isabelle Agius" w:date="2016-07-13T14:36:00Z">
        <w:r w:rsidRPr="003429D0">
          <w:rPr>
            <w:rFonts w:ascii="Times New Roman" w:hAnsi="Times New Roman"/>
            <w:sz w:val="24"/>
            <w:szCs w:val="24"/>
          </w:rPr>
          <w:t>The governing body must not merely carry out a vetting function with regards to all the documents which are submitted for its attention. It is the duty of the governing body of the scheme to inform itself of its investment activities and have a proper understanding of its financial condition.</w:t>
        </w:r>
      </w:ins>
    </w:p>
    <w:p w:rsidR="008B51FB" w:rsidRDefault="008B51FB" w:rsidP="008B51FB">
      <w:pPr>
        <w:pStyle w:val="BodyTextIndent2"/>
        <w:tabs>
          <w:tab w:val="num" w:pos="870"/>
        </w:tabs>
        <w:ind w:left="692"/>
        <w:rPr>
          <w:ins w:id="890"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891" w:author="Isabelle Agius" w:date="2016-07-13T14:36:00Z"/>
          <w:szCs w:val="24"/>
        </w:rPr>
      </w:pPr>
      <w:ins w:id="892" w:author="Isabelle Agius" w:date="2016-07-13T14:36:00Z">
        <w:r w:rsidRPr="003429D0">
          <w:rPr>
            <w:rFonts w:ascii="Times New Roman" w:hAnsi="Times New Roman"/>
            <w:sz w:val="24"/>
            <w:szCs w:val="24"/>
          </w:rPr>
          <w:t>The members of the governing body of the scheme shall exercise the powers they have for the purposes for which such powers were conferred and they shall not misuse such powers.</w:t>
        </w:r>
      </w:ins>
    </w:p>
    <w:p w:rsidR="008B51FB" w:rsidRDefault="008B51FB" w:rsidP="008B51FB">
      <w:pPr>
        <w:pStyle w:val="BodyTextIndent2"/>
        <w:tabs>
          <w:tab w:val="num" w:pos="870"/>
        </w:tabs>
        <w:ind w:left="692"/>
        <w:rPr>
          <w:ins w:id="893"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894" w:author="Isabelle Agius" w:date="2016-07-13T14:36:00Z"/>
          <w:szCs w:val="24"/>
        </w:rPr>
      </w:pPr>
      <w:ins w:id="895" w:author="Isabelle Agius" w:date="2016-07-13T14:36:00Z">
        <w:r w:rsidRPr="003429D0">
          <w:rPr>
            <w:rFonts w:ascii="Times New Roman" w:hAnsi="Times New Roman"/>
            <w:sz w:val="24"/>
            <w:szCs w:val="24"/>
          </w:rPr>
          <w:t xml:space="preserve">The governing body shall exercise its powers independently without subordinating such powers to the will of others. </w:t>
        </w:r>
      </w:ins>
    </w:p>
    <w:p w:rsidR="008B51FB" w:rsidRDefault="008B51FB" w:rsidP="008B51FB">
      <w:pPr>
        <w:pStyle w:val="BodyTextIndent2"/>
        <w:tabs>
          <w:tab w:val="num" w:pos="870"/>
        </w:tabs>
        <w:ind w:left="692"/>
        <w:rPr>
          <w:ins w:id="896"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897" w:author="Isabelle Agius" w:date="2016-07-13T14:36:00Z"/>
          <w:szCs w:val="24"/>
        </w:rPr>
      </w:pPr>
      <w:ins w:id="898" w:author="Isabelle Agius" w:date="2016-07-13T14:36:00Z">
        <w:r w:rsidRPr="003429D0">
          <w:rPr>
            <w:rFonts w:ascii="Times New Roman" w:hAnsi="Times New Roman"/>
            <w:sz w:val="24"/>
            <w:szCs w:val="24"/>
          </w:rPr>
          <w:t xml:space="preserve">Whilst the governing body of the scheme may be entitled under the memorandum and articles of association to delegate particular functions, the delegation of such functions shall not absolve the governing body from the duty to supervise the discharge of such delegated functions. </w:t>
        </w:r>
      </w:ins>
    </w:p>
    <w:p w:rsidR="008B51FB" w:rsidRDefault="008B51FB" w:rsidP="008B51FB">
      <w:pPr>
        <w:pStyle w:val="BodyTextIndent2"/>
        <w:tabs>
          <w:tab w:val="num" w:pos="870"/>
        </w:tabs>
        <w:ind w:left="692"/>
        <w:rPr>
          <w:ins w:id="899"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900" w:author="Isabelle Agius" w:date="2016-07-13T14:36:00Z"/>
          <w:szCs w:val="24"/>
        </w:rPr>
      </w:pPr>
      <w:ins w:id="901" w:author="Isabelle Agius" w:date="2016-07-13T14:36:00Z">
        <w:r w:rsidRPr="003429D0">
          <w:rPr>
            <w:rFonts w:ascii="Times New Roman" w:hAnsi="Times New Roman"/>
            <w:sz w:val="24"/>
            <w:szCs w:val="24"/>
          </w:rPr>
          <w:t xml:space="preserve">The members of the governing body shall carry out all the necessary checks to satisfy themselves that the scheme’s overall structure is consistent with the standards prescribed in the Act and in these Rules and that the terms agreed to in the contracts with the service providers are reasonable and consistent with the </w:t>
        </w:r>
        <w:r w:rsidRPr="003429D0">
          <w:rPr>
            <w:rFonts w:ascii="Times New Roman" w:hAnsi="Times New Roman"/>
            <w:sz w:val="24"/>
            <w:szCs w:val="24"/>
          </w:rPr>
          <w:lastRenderedPageBreak/>
          <w:t>standards adopted by the industry. Furthermore, the governing body must ensure that all the service providers appointed in relation to the scheme create an overall structure which will ensure an adequate division of responsibilities in relation to the fund.</w:t>
        </w:r>
      </w:ins>
    </w:p>
    <w:p w:rsidR="008B51FB" w:rsidRDefault="008B51FB" w:rsidP="008B51FB">
      <w:pPr>
        <w:pStyle w:val="BodyTextIndent2"/>
        <w:tabs>
          <w:tab w:val="clear" w:pos="426"/>
          <w:tab w:val="clear" w:pos="1134"/>
        </w:tabs>
        <w:ind w:left="692" w:firstLine="0"/>
        <w:rPr>
          <w:ins w:id="902"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903" w:author="Isabelle Agius" w:date="2016-07-13T14:36:00Z"/>
          <w:szCs w:val="24"/>
        </w:rPr>
      </w:pPr>
      <w:ins w:id="904" w:author="Isabelle Agius" w:date="2016-07-13T14:36:00Z">
        <w:r w:rsidRPr="003429D0">
          <w:rPr>
            <w:rFonts w:ascii="Times New Roman" w:hAnsi="Times New Roman"/>
            <w:sz w:val="24"/>
            <w:szCs w:val="24"/>
          </w:rPr>
          <w:t xml:space="preserve">The governing body shall continuously monitor the execution of the functions delegated to the service providers and shall be satisfied that they are performing their functions in accordance with their contractual obligations. </w:t>
        </w:r>
      </w:ins>
    </w:p>
    <w:p w:rsidR="008B51FB" w:rsidRDefault="008B51FB" w:rsidP="008B51FB">
      <w:pPr>
        <w:pStyle w:val="BodyTextIndent2"/>
        <w:tabs>
          <w:tab w:val="num" w:pos="870"/>
        </w:tabs>
        <w:ind w:left="692"/>
        <w:rPr>
          <w:ins w:id="905"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906" w:author="Isabelle Agius" w:date="2016-07-13T14:36:00Z"/>
          <w:szCs w:val="24"/>
        </w:rPr>
      </w:pPr>
      <w:ins w:id="907" w:author="Isabelle Agius" w:date="2016-07-13T14:36:00Z">
        <w:r w:rsidRPr="003429D0">
          <w:rPr>
            <w:rFonts w:ascii="Times New Roman" w:hAnsi="Times New Roman"/>
            <w:sz w:val="24"/>
            <w:szCs w:val="24"/>
          </w:rPr>
          <w:t>The members of the governing body shall hold regular board meetings and shall ensure that detailed minutes are taken to record accurately the matters discussed and considered. The agenda should be well structured and prepared, giving sufficient time to allow for the input of all the notice parties and service providers before the meeting.</w:t>
        </w:r>
      </w:ins>
    </w:p>
    <w:p w:rsidR="008B51FB" w:rsidRDefault="008B51FB" w:rsidP="008B51FB">
      <w:pPr>
        <w:pStyle w:val="BodyTextIndent2"/>
        <w:tabs>
          <w:tab w:val="num" w:pos="870"/>
        </w:tabs>
        <w:ind w:left="692"/>
        <w:rPr>
          <w:ins w:id="908" w:author="Isabelle Agius" w:date="2016-07-13T14:36:00Z"/>
          <w:szCs w:val="24"/>
        </w:rPr>
      </w:pPr>
    </w:p>
    <w:p w:rsidR="008B51FB" w:rsidRPr="003429D0" w:rsidRDefault="008B51FB" w:rsidP="008B51FB">
      <w:pPr>
        <w:pStyle w:val="BodyTextIndent2"/>
        <w:numPr>
          <w:ilvl w:val="1"/>
          <w:numId w:val="20"/>
        </w:numPr>
        <w:tabs>
          <w:tab w:val="clear" w:pos="426"/>
          <w:tab w:val="clear" w:pos="1134"/>
        </w:tabs>
        <w:ind w:left="692" w:hanging="709"/>
        <w:rPr>
          <w:ins w:id="909" w:author="Isabelle Agius" w:date="2016-07-13T14:36:00Z"/>
          <w:szCs w:val="24"/>
        </w:rPr>
      </w:pPr>
      <w:ins w:id="910" w:author="Isabelle Agius" w:date="2016-07-13T14:36:00Z">
        <w:r w:rsidRPr="003429D0">
          <w:rPr>
            <w:rFonts w:ascii="Times New Roman" w:hAnsi="Times New Roman"/>
            <w:sz w:val="24"/>
            <w:szCs w:val="24"/>
          </w:rPr>
          <w:t>Minutes of the meetings of the governing body must be held in Malta at the scheme’s registered office or at any other place as may be agreed with the MFSA.</w:t>
        </w:r>
      </w:ins>
    </w:p>
    <w:p w:rsidR="008B51FB" w:rsidRDefault="008B51FB" w:rsidP="008B51FB">
      <w:pPr>
        <w:pStyle w:val="BodyTextIndent2"/>
        <w:tabs>
          <w:tab w:val="num" w:pos="870"/>
        </w:tabs>
        <w:ind w:left="692"/>
        <w:rPr>
          <w:ins w:id="911" w:author="Isabelle Agius" w:date="2016-07-13T14:36:00Z"/>
          <w:szCs w:val="24"/>
        </w:rPr>
      </w:pPr>
    </w:p>
    <w:p w:rsidR="008B51FB" w:rsidRPr="0093209A" w:rsidRDefault="008B51FB" w:rsidP="00D26129">
      <w:pPr>
        <w:pStyle w:val="BodyTextIndent2"/>
        <w:numPr>
          <w:ilvl w:val="1"/>
          <w:numId w:val="20"/>
        </w:numPr>
        <w:tabs>
          <w:tab w:val="clear" w:pos="426"/>
          <w:tab w:val="clear" w:pos="1134"/>
        </w:tabs>
        <w:ind w:left="692" w:hanging="709"/>
        <w:rPr>
          <w:szCs w:val="24"/>
        </w:rPr>
      </w:pPr>
      <w:ins w:id="912" w:author="Isabelle Agius" w:date="2016-07-13T14:36:00Z">
        <w:r w:rsidRPr="003429D0">
          <w:rPr>
            <w:rFonts w:ascii="Times New Roman" w:hAnsi="Times New Roman"/>
            <w:sz w:val="24"/>
            <w:szCs w:val="24"/>
          </w:rPr>
          <w:t xml:space="preserve">The governing body shall also be guided by the provisions of the </w:t>
        </w:r>
        <w:r w:rsidRPr="004F6B13">
          <w:rPr>
            <w:rFonts w:ascii="Times New Roman" w:hAnsi="Times New Roman"/>
            <w:sz w:val="24"/>
            <w:szCs w:val="24"/>
          </w:rPr>
          <w:fldChar w:fldCharType="begin"/>
        </w:r>
        <w:r w:rsidRPr="003429D0">
          <w:rPr>
            <w:rFonts w:ascii="Times New Roman" w:hAnsi="Times New Roman"/>
            <w:sz w:val="24"/>
            <w:szCs w:val="24"/>
          </w:rPr>
          <w:instrText xml:space="preserve"> HYPERLINK "http://www.mfsa.com.mt/pages/readfile.aspx?f=/files/Publications/Corporate%20Governance/MFSA%20Corporate%20Governance%20Manual%20-%20Sept%202014.pdf" </w:instrText>
        </w:r>
        <w:r w:rsidRPr="004F6B13">
          <w:rPr>
            <w:rFonts w:ascii="Times New Roman" w:hAnsi="Times New Roman"/>
            <w:sz w:val="24"/>
            <w:szCs w:val="24"/>
          </w:rPr>
          <w:fldChar w:fldCharType="separate"/>
        </w:r>
        <w:r w:rsidRPr="004F6B13">
          <w:rPr>
            <w:rFonts w:ascii="Times New Roman" w:hAnsi="Times New Roman"/>
            <w:sz w:val="24"/>
            <w:szCs w:val="24"/>
          </w:rPr>
          <w:t>Corporate Governance Manual for Directors of Investment Companies and Collective Investment Schemes</w:t>
        </w:r>
        <w:r w:rsidRPr="004F6B13">
          <w:rPr>
            <w:rFonts w:ascii="Times New Roman" w:hAnsi="Times New Roman"/>
            <w:sz w:val="24"/>
            <w:szCs w:val="24"/>
          </w:rPr>
          <w:fldChar w:fldCharType="end"/>
        </w:r>
        <w:r w:rsidRPr="003429D0">
          <w:rPr>
            <w:rFonts w:ascii="Times New Roman" w:hAnsi="Times New Roman"/>
            <w:sz w:val="24"/>
            <w:szCs w:val="24"/>
          </w:rPr>
          <w:t xml:space="preserve"> which has been issued by the MFSA. </w:t>
        </w:r>
      </w:ins>
    </w:p>
    <w:sectPr w:rsidR="008B51FB" w:rsidRPr="0093209A" w:rsidSect="00DC1EEF">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header="708" w:footer="708"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70" w:author="Isabelle Agius" w:date="2016-07-13T14:36:00Z" w:initials="IA">
    <w:p w:rsidR="00851485" w:rsidRDefault="00851485" w:rsidP="008B51FB">
      <w:pPr>
        <w:pStyle w:val="CommentText"/>
      </w:pPr>
      <w:r>
        <w:rPr>
          <w:rStyle w:val="CommentReference"/>
        </w:rPr>
        <w:annotationRef/>
      </w:r>
      <w:r>
        <w:t xml:space="preserve">As per e-mail dated 13.11.2015 SMSU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485" w:rsidRDefault="00851485" w:rsidP="00A3664F">
      <w:r>
        <w:separator/>
      </w:r>
    </w:p>
  </w:endnote>
  <w:endnote w:type="continuationSeparator" w:id="0">
    <w:p w:rsidR="00851485" w:rsidRDefault="00851485" w:rsidP="00A36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485" w:rsidRDefault="00851485" w:rsidP="00D44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1485" w:rsidRDefault="00851485" w:rsidP="00D448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485" w:rsidRDefault="00851485" w:rsidP="00817E7A">
    <w:pPr>
      <w:pStyle w:val="Footer"/>
      <w:pBdr>
        <w:bottom w:val="single" w:sz="12" w:space="1" w:color="auto"/>
      </w:pBdr>
      <w:jc w:val="left"/>
      <w:rPr>
        <w:i/>
        <w:sz w:val="20"/>
      </w:rPr>
    </w:pPr>
  </w:p>
  <w:p w:rsidR="00851485" w:rsidRPr="00BE3DB0" w:rsidRDefault="00851485" w:rsidP="0082447B">
    <w:pPr>
      <w:pStyle w:val="Footer"/>
      <w:tabs>
        <w:tab w:val="clear" w:pos="8306"/>
        <w:tab w:val="right" w:pos="8647"/>
      </w:tabs>
      <w:jc w:val="left"/>
      <w:rPr>
        <w:i/>
        <w:sz w:val="16"/>
        <w:szCs w:val="16"/>
      </w:rPr>
    </w:pPr>
    <w:r w:rsidRPr="00BE3DB0">
      <w:rPr>
        <w:i/>
        <w:sz w:val="16"/>
        <w:szCs w:val="16"/>
      </w:rPr>
      <w:t>Investment Services Rules for Professional Investor Funds</w:t>
    </w:r>
  </w:p>
  <w:p w:rsidR="00851485" w:rsidRPr="00BE3DB0" w:rsidRDefault="00851485" w:rsidP="00817E7A">
    <w:pPr>
      <w:pStyle w:val="Footer"/>
      <w:jc w:val="left"/>
      <w:rPr>
        <w:sz w:val="16"/>
        <w:szCs w:val="16"/>
      </w:rPr>
    </w:pPr>
    <w:r>
      <w:rPr>
        <w:sz w:val="16"/>
        <w:szCs w:val="16"/>
      </w:rPr>
      <w:t xml:space="preserve">Part </w:t>
    </w:r>
    <w:r w:rsidRPr="00BE3DB0">
      <w:rPr>
        <w:sz w:val="16"/>
        <w:szCs w:val="16"/>
      </w:rPr>
      <w:t xml:space="preserve">BI: </w:t>
    </w:r>
    <w:r>
      <w:rPr>
        <w:sz w:val="16"/>
        <w:szCs w:val="16"/>
      </w:rPr>
      <w:t xml:space="preserve">Standard Licence Conditions - </w:t>
    </w:r>
    <w:r w:rsidRPr="00BE3DB0">
      <w:rPr>
        <w:sz w:val="16"/>
        <w:szCs w:val="16"/>
      </w:rPr>
      <w:t xml:space="preserve">Professional Investor Funds targeting Experienced Investors </w:t>
    </w:r>
  </w:p>
  <w:p w:rsidR="00851485" w:rsidRPr="00BE3DB0" w:rsidRDefault="00851485" w:rsidP="00817E7A">
    <w:pPr>
      <w:pStyle w:val="Footer"/>
      <w:jc w:val="left"/>
      <w:rPr>
        <w:sz w:val="16"/>
        <w:szCs w:val="16"/>
      </w:rPr>
    </w:pPr>
    <w:r>
      <w:rPr>
        <w:sz w:val="16"/>
        <w:szCs w:val="16"/>
      </w:rPr>
      <w:t xml:space="preserve">Date of </w:t>
    </w:r>
    <w:r w:rsidRPr="00BE3DB0">
      <w:rPr>
        <w:sz w:val="16"/>
        <w:szCs w:val="16"/>
      </w:rPr>
      <w:t>Issue: 17</w:t>
    </w:r>
    <w:r w:rsidRPr="00BE3DB0">
      <w:rPr>
        <w:sz w:val="16"/>
        <w:szCs w:val="16"/>
        <w:vertAlign w:val="superscript"/>
      </w:rPr>
      <w:t>th</w:t>
    </w:r>
    <w:r w:rsidRPr="00BE3DB0">
      <w:rPr>
        <w:sz w:val="16"/>
        <w:szCs w:val="16"/>
      </w:rPr>
      <w:t xml:space="preserve"> July, 2007</w:t>
    </w:r>
  </w:p>
  <w:p w:rsidR="00851485" w:rsidRPr="00BE3DB0" w:rsidRDefault="00851485" w:rsidP="0082447B">
    <w:pPr>
      <w:pStyle w:val="Footer"/>
      <w:tabs>
        <w:tab w:val="clear" w:pos="8306"/>
        <w:tab w:val="right" w:pos="8647"/>
      </w:tabs>
      <w:jc w:val="left"/>
      <w:rPr>
        <w:sz w:val="16"/>
        <w:szCs w:val="16"/>
      </w:rPr>
    </w:pPr>
    <w:r>
      <w:rPr>
        <w:sz w:val="16"/>
        <w:szCs w:val="16"/>
      </w:rPr>
      <w:t>Last u</w:t>
    </w:r>
    <w:r w:rsidRPr="00BE3DB0">
      <w:rPr>
        <w:sz w:val="16"/>
        <w:szCs w:val="16"/>
      </w:rPr>
      <w:t>pdated:</w:t>
    </w:r>
    <w:del w:id="913" w:author="Isabelle Agius" w:date="2016-07-13T14:32:00Z">
      <w:r w:rsidRPr="00BE3DB0" w:rsidDel="002A1DF2">
        <w:rPr>
          <w:sz w:val="16"/>
          <w:szCs w:val="16"/>
        </w:rPr>
        <w:delText xml:space="preserve"> </w:delText>
      </w:r>
      <w:r w:rsidDel="002A1DF2">
        <w:rPr>
          <w:sz w:val="16"/>
          <w:szCs w:val="16"/>
        </w:rPr>
        <w:delText>15</w:delText>
      </w:r>
      <w:r w:rsidRPr="008404DA" w:rsidDel="002A1DF2">
        <w:rPr>
          <w:sz w:val="16"/>
          <w:szCs w:val="16"/>
          <w:vertAlign w:val="superscript"/>
        </w:rPr>
        <w:delText>th</w:delText>
      </w:r>
      <w:r w:rsidDel="002A1DF2">
        <w:rPr>
          <w:sz w:val="16"/>
          <w:szCs w:val="16"/>
        </w:rPr>
        <w:delText xml:space="preserve"> April 2016</w:delText>
      </w:r>
    </w:del>
    <w:r w:rsidRPr="00BE3DB0">
      <w:rPr>
        <w:sz w:val="16"/>
        <w:szCs w:val="16"/>
      </w:rPr>
      <w:tab/>
    </w:r>
    <w:r w:rsidRPr="00BE3DB0">
      <w:rPr>
        <w:sz w:val="16"/>
        <w:szCs w:val="16"/>
      </w:rPr>
      <w:tab/>
    </w:r>
    <w:r w:rsidRPr="00BE3DB0">
      <w:rPr>
        <w:sz w:val="16"/>
        <w:szCs w:val="16"/>
      </w:rPr>
      <w:fldChar w:fldCharType="begin"/>
    </w:r>
    <w:r w:rsidRPr="00BE3DB0">
      <w:rPr>
        <w:sz w:val="16"/>
        <w:szCs w:val="16"/>
      </w:rPr>
      <w:instrText xml:space="preserve"> PAGE   \* MERGEFORMAT </w:instrText>
    </w:r>
    <w:r w:rsidRPr="00BE3DB0">
      <w:rPr>
        <w:sz w:val="16"/>
        <w:szCs w:val="16"/>
      </w:rPr>
      <w:fldChar w:fldCharType="separate"/>
    </w:r>
    <w:r w:rsidR="001D0E1B">
      <w:rPr>
        <w:noProof/>
        <w:sz w:val="16"/>
        <w:szCs w:val="16"/>
      </w:rPr>
      <w:t>18</w:t>
    </w:r>
    <w:r w:rsidRPr="00BE3DB0">
      <w:rPr>
        <w:noProof/>
        <w:sz w:val="16"/>
        <w:szCs w:val="16"/>
      </w:rPr>
      <w:fldChar w:fldCharType="end"/>
    </w:r>
  </w:p>
  <w:p w:rsidR="00851485" w:rsidRPr="00BE3DB0" w:rsidRDefault="00851485" w:rsidP="00D448F9">
    <w:pPr>
      <w:pStyle w:val="Footer"/>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485" w:rsidRDefault="008514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485" w:rsidRDefault="00851485" w:rsidP="00A3664F">
      <w:r>
        <w:separator/>
      </w:r>
    </w:p>
  </w:footnote>
  <w:footnote w:type="continuationSeparator" w:id="0">
    <w:p w:rsidR="00851485" w:rsidRDefault="00851485" w:rsidP="00A3664F">
      <w:r>
        <w:continuationSeparator/>
      </w:r>
    </w:p>
  </w:footnote>
  <w:footnote w:id="1">
    <w:p w:rsidR="00851485" w:rsidRDefault="00851485" w:rsidP="00C65BB2">
      <w:pPr>
        <w:pStyle w:val="ListParagraph"/>
        <w:ind w:left="0"/>
        <w:rPr>
          <w:ins w:id="743" w:author="Isabelle Agius" w:date="2016-07-13T14:26:00Z"/>
        </w:rPr>
      </w:pPr>
      <w:ins w:id="744" w:author="Isabelle Agius" w:date="2016-07-13T14:26:00Z">
        <w:r>
          <w:rPr>
            <w:rStyle w:val="FootnoteReference"/>
          </w:rPr>
          <w:footnoteRef/>
        </w:r>
        <w:r>
          <w:t xml:space="preserve"> </w:t>
        </w:r>
        <w:r w:rsidRPr="008E5306">
          <w:rPr>
            <w:sz w:val="20"/>
          </w:rPr>
          <w:t>For the purposes of</w:t>
        </w:r>
        <w:r>
          <w:rPr>
            <w:sz w:val="20"/>
          </w:rPr>
          <w:t xml:space="preserve"> this paragraph</w:t>
        </w:r>
        <w:r w:rsidRPr="008E5306">
          <w:rPr>
            <w:sz w:val="20"/>
          </w:rPr>
          <w:t xml:space="preserve">, ‘senior manager’ should be interpreted as the person occupying the most senior role following that of </w:t>
        </w:r>
        <w:r>
          <w:rPr>
            <w:sz w:val="20"/>
          </w:rPr>
          <w:t>di</w:t>
        </w:r>
        <w:r w:rsidRPr="008E5306">
          <w:rPr>
            <w:sz w:val="20"/>
          </w:rPr>
          <w:t>rector, so that in the case where there are various management grades, it is the most senior manager who will require the MFSA’s authorisation</w:t>
        </w:r>
        <w:r>
          <w:rPr>
            <w:sz w:val="20"/>
          </w:rPr>
          <w:t>.</w:t>
        </w:r>
      </w:ins>
    </w:p>
  </w:footnote>
  <w:footnote w:id="2">
    <w:p w:rsidR="00851485" w:rsidRPr="008E5306" w:rsidRDefault="00851485" w:rsidP="00C65BB2">
      <w:pPr>
        <w:pStyle w:val="ListParagraph"/>
        <w:ind w:left="0"/>
        <w:rPr>
          <w:ins w:id="753" w:author="Isabelle Agius" w:date="2016-07-13T14:26:00Z"/>
        </w:rPr>
      </w:pPr>
      <w:ins w:id="754" w:author="Isabelle Agius" w:date="2016-07-13T14:26:00Z">
        <w:r>
          <w:rPr>
            <w:rStyle w:val="FootnoteReference"/>
          </w:rPr>
          <w:footnoteRef/>
        </w:r>
        <w:r>
          <w:t xml:space="preserve"> </w:t>
        </w:r>
        <w:r w:rsidRPr="00985226">
          <w:rPr>
            <w:sz w:val="20"/>
          </w:rPr>
          <w:t>For the purposes of</w:t>
        </w:r>
        <w:r>
          <w:rPr>
            <w:sz w:val="20"/>
          </w:rPr>
          <w:t xml:space="preserve"> this paragraph</w:t>
        </w:r>
        <w:r w:rsidRPr="00985226">
          <w:rPr>
            <w:sz w:val="20"/>
          </w:rPr>
          <w:t>, ‘senior manager’ should be interpreted as the person occupying the most</w:t>
        </w:r>
        <w:r w:rsidRPr="008E5306">
          <w:rPr>
            <w:sz w:val="20"/>
          </w:rPr>
          <w:t xml:space="preserve"> senior role following that of </w:t>
        </w:r>
        <w:r>
          <w:rPr>
            <w:sz w:val="20"/>
          </w:rPr>
          <w:t>di</w:t>
        </w:r>
        <w:r w:rsidRPr="00985226">
          <w:rPr>
            <w:sz w:val="20"/>
          </w:rPr>
          <w:t>rector, so that in the case where there are various management grades, it is the most senior manager who will require the MFSA’s authorisation</w:t>
        </w:r>
        <w:r>
          <w:rPr>
            <w:sz w:val="20"/>
          </w:rPr>
          <w:t>.</w:t>
        </w:r>
      </w:ins>
    </w:p>
  </w:footnote>
  <w:footnote w:id="3">
    <w:p w:rsidR="00851485" w:rsidRDefault="00851485" w:rsidP="008B51FB">
      <w:pPr>
        <w:pStyle w:val="FootnoteText"/>
        <w:rPr>
          <w:ins w:id="866" w:author="Isabelle Agius" w:date="2016-07-13T14:36:00Z"/>
        </w:rPr>
      </w:pPr>
      <w:ins w:id="867" w:author="Isabelle Agius" w:date="2016-07-13T14:36:00Z">
        <w:r>
          <w:rPr>
            <w:rStyle w:val="FootnoteReference"/>
          </w:rPr>
          <w:footnoteRef/>
        </w:r>
        <w:r>
          <w:t xml:space="preserve"> </w:t>
        </w:r>
        <w:r w:rsidRPr="003B4263">
          <w:t>which includes the board of directors, trustee, or general partners where applicable</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485" w:rsidRDefault="008514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485" w:rsidRDefault="00851485" w:rsidP="00D448F9">
    <w:pPr>
      <w:pStyle w:val="Header"/>
      <w:jc w:val="center"/>
    </w:pPr>
    <w:r>
      <w:rPr>
        <w:noProof/>
        <w:lang w:eastAsia="en-GB"/>
      </w:rPr>
      <w:drawing>
        <wp:inline distT="0" distB="0" distL="0" distR="0">
          <wp:extent cx="2286000" cy="394335"/>
          <wp:effectExtent l="0" t="0" r="0" b="5715"/>
          <wp:docPr id="1" name="Picture 1" descr="MFSC - MFS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FSC - MFSA 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94335"/>
                  </a:xfrm>
                  <a:prstGeom prst="rect">
                    <a:avLst/>
                  </a:prstGeom>
                  <a:noFill/>
                  <a:ln>
                    <a:noFill/>
                  </a:ln>
                </pic:spPr>
              </pic:pic>
            </a:graphicData>
          </a:graphic>
        </wp:inline>
      </w:drawing>
    </w:r>
  </w:p>
  <w:p w:rsidR="00851485" w:rsidRPr="0082447B" w:rsidRDefault="00851485" w:rsidP="00D448F9">
    <w:pPr>
      <w:pStyle w:val="Header"/>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485" w:rsidRDefault="008514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ED7"/>
    <w:multiLevelType w:val="multilevel"/>
    <w:tmpl w:val="0F84B914"/>
    <w:lvl w:ilvl="0">
      <w:start w:val="1"/>
      <w:numFmt w:val="decimal"/>
      <w:lvlText w:val="%1"/>
      <w:lvlJc w:val="left"/>
      <w:pPr>
        <w:ind w:left="420" w:hanging="420"/>
      </w:pPr>
      <w:rPr>
        <w:rFonts w:hint="default"/>
      </w:rPr>
    </w:lvl>
    <w:lvl w:ilvl="1">
      <w:start w:val="67"/>
      <w:numFmt w:val="decimal"/>
      <w:lvlText w:val="%1.%2"/>
      <w:lvlJc w:val="left"/>
      <w:pPr>
        <w:ind w:left="1112" w:hanging="420"/>
      </w:pPr>
      <w:rPr>
        <w:rFonts w:hint="default"/>
      </w:rPr>
    </w:lvl>
    <w:lvl w:ilvl="2">
      <w:start w:val="1"/>
      <w:numFmt w:val="decimal"/>
      <w:lvlText w:val="%1.%2.%3"/>
      <w:lvlJc w:val="left"/>
      <w:pPr>
        <w:ind w:left="2104" w:hanging="720"/>
      </w:pPr>
      <w:rPr>
        <w:rFonts w:hint="default"/>
      </w:rPr>
    </w:lvl>
    <w:lvl w:ilvl="3">
      <w:start w:val="1"/>
      <w:numFmt w:val="decimal"/>
      <w:lvlText w:val="%1.%2.%3.%4"/>
      <w:lvlJc w:val="left"/>
      <w:pPr>
        <w:ind w:left="2796" w:hanging="720"/>
      </w:pPr>
      <w:rPr>
        <w:rFonts w:hint="default"/>
      </w:rPr>
    </w:lvl>
    <w:lvl w:ilvl="4">
      <w:start w:val="1"/>
      <w:numFmt w:val="decimal"/>
      <w:lvlText w:val="%1.%2.%3.%4.%5"/>
      <w:lvlJc w:val="left"/>
      <w:pPr>
        <w:ind w:left="3848" w:hanging="1080"/>
      </w:pPr>
      <w:rPr>
        <w:rFonts w:hint="default"/>
      </w:rPr>
    </w:lvl>
    <w:lvl w:ilvl="5">
      <w:start w:val="1"/>
      <w:numFmt w:val="decimal"/>
      <w:lvlText w:val="%1.%2.%3.%4.%5.%6"/>
      <w:lvlJc w:val="left"/>
      <w:pPr>
        <w:ind w:left="4540" w:hanging="1080"/>
      </w:pPr>
      <w:rPr>
        <w:rFonts w:hint="default"/>
      </w:rPr>
    </w:lvl>
    <w:lvl w:ilvl="6">
      <w:start w:val="1"/>
      <w:numFmt w:val="decimal"/>
      <w:lvlText w:val="%1.%2.%3.%4.%5.%6.%7"/>
      <w:lvlJc w:val="left"/>
      <w:pPr>
        <w:ind w:left="5592" w:hanging="1440"/>
      </w:pPr>
      <w:rPr>
        <w:rFonts w:hint="default"/>
      </w:rPr>
    </w:lvl>
    <w:lvl w:ilvl="7">
      <w:start w:val="1"/>
      <w:numFmt w:val="decimal"/>
      <w:lvlText w:val="%1.%2.%3.%4.%5.%6.%7.%8"/>
      <w:lvlJc w:val="left"/>
      <w:pPr>
        <w:ind w:left="6284" w:hanging="1440"/>
      </w:pPr>
      <w:rPr>
        <w:rFonts w:hint="default"/>
      </w:rPr>
    </w:lvl>
    <w:lvl w:ilvl="8">
      <w:start w:val="1"/>
      <w:numFmt w:val="decimal"/>
      <w:lvlText w:val="%1.%2.%3.%4.%5.%6.%7.%8.%9"/>
      <w:lvlJc w:val="left"/>
      <w:pPr>
        <w:ind w:left="7336" w:hanging="1800"/>
      </w:pPr>
      <w:rPr>
        <w:rFonts w:hint="default"/>
      </w:rPr>
    </w:lvl>
  </w:abstractNum>
  <w:abstractNum w:abstractNumId="1">
    <w:nsid w:val="02965D00"/>
    <w:multiLevelType w:val="multilevel"/>
    <w:tmpl w:val="4746A4A4"/>
    <w:lvl w:ilvl="0">
      <w:start w:val="1"/>
      <w:numFmt w:val="decimal"/>
      <w:lvlText w:val="1.%1"/>
      <w:lvlJc w:val="left"/>
      <w:pPr>
        <w:ind w:left="928" w:hanging="360"/>
      </w:pPr>
      <w:rPr>
        <w:rFonts w:hint="default"/>
      </w:rPr>
    </w:lvl>
    <w:lvl w:ilvl="1">
      <w:start w:val="1"/>
      <w:numFmt w:val="decimalZero"/>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05B64181"/>
    <w:multiLevelType w:val="hybridMultilevel"/>
    <w:tmpl w:val="657844C8"/>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5DC02BE"/>
    <w:multiLevelType w:val="hybridMultilevel"/>
    <w:tmpl w:val="CE9251E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09647EA7"/>
    <w:multiLevelType w:val="hybridMultilevel"/>
    <w:tmpl w:val="46D482E6"/>
    <w:lvl w:ilvl="0" w:tplc="7C9E56F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0A5620"/>
    <w:multiLevelType w:val="multilevel"/>
    <w:tmpl w:val="B5446DB0"/>
    <w:styleLink w:val="StyleA"/>
    <w:lvl w:ilvl="0">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FC3A96"/>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7">
    <w:nsid w:val="13665864"/>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8">
    <w:nsid w:val="149138FE"/>
    <w:multiLevelType w:val="hybridMultilevel"/>
    <w:tmpl w:val="3AF093D0"/>
    <w:lvl w:ilvl="0" w:tplc="4D32D46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6B37B65"/>
    <w:multiLevelType w:val="hybridMultilevel"/>
    <w:tmpl w:val="446AEF7E"/>
    <w:lvl w:ilvl="0" w:tplc="B2865370">
      <w:start w:val="1"/>
      <w:numFmt w:val="bullet"/>
      <w:lvlText w:val=""/>
      <w:lvlJc w:val="left"/>
      <w:pPr>
        <w:tabs>
          <w:tab w:val="num" w:pos="2340"/>
        </w:tabs>
        <w:ind w:left="23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88F56C8"/>
    <w:multiLevelType w:val="hybridMultilevel"/>
    <w:tmpl w:val="35348F52"/>
    <w:lvl w:ilvl="0" w:tplc="B17EDB78">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1">
    <w:nsid w:val="191F72F7"/>
    <w:multiLevelType w:val="multilevel"/>
    <w:tmpl w:val="9C70FDE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9823DCE"/>
    <w:multiLevelType w:val="multilevel"/>
    <w:tmpl w:val="947CC4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B2F0DCE"/>
    <w:multiLevelType w:val="hybridMultilevel"/>
    <w:tmpl w:val="B184C412"/>
    <w:lvl w:ilvl="0" w:tplc="F6D4E3C6">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nsid w:val="207446AA"/>
    <w:multiLevelType w:val="hybridMultilevel"/>
    <w:tmpl w:val="6820039E"/>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3164173"/>
    <w:multiLevelType w:val="hybridMultilevel"/>
    <w:tmpl w:val="3C40C2A4"/>
    <w:lvl w:ilvl="0" w:tplc="3FA02DE6">
      <w:start w:val="1"/>
      <w:numFmt w:val="lowerLetter"/>
      <w:lvlText w:val="(%1)"/>
      <w:lvlJc w:val="left"/>
      <w:pPr>
        <w:ind w:left="21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7DA7E8A"/>
    <w:multiLevelType w:val="hybridMultilevel"/>
    <w:tmpl w:val="7400C388"/>
    <w:lvl w:ilvl="0" w:tplc="90FA3D8E">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2A1D508A"/>
    <w:multiLevelType w:val="hybridMultilevel"/>
    <w:tmpl w:val="6BC4CE06"/>
    <w:lvl w:ilvl="0" w:tplc="0CBCE5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A4B3928"/>
    <w:multiLevelType w:val="hybridMultilevel"/>
    <w:tmpl w:val="0A14DB2E"/>
    <w:lvl w:ilvl="0" w:tplc="90FA3D8E">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2F516CB4"/>
    <w:multiLevelType w:val="hybridMultilevel"/>
    <w:tmpl w:val="156ADA84"/>
    <w:lvl w:ilvl="0" w:tplc="B2865370">
      <w:start w:val="1"/>
      <w:numFmt w:val="bullet"/>
      <w:lvlText w:val=""/>
      <w:lvlJc w:val="left"/>
      <w:pPr>
        <w:tabs>
          <w:tab w:val="num" w:pos="743"/>
        </w:tabs>
        <w:ind w:left="743" w:hanging="360"/>
      </w:pPr>
      <w:rPr>
        <w:rFonts w:ascii="Symbol" w:hAnsi="Symbol"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F76070B"/>
    <w:multiLevelType w:val="hybridMultilevel"/>
    <w:tmpl w:val="F3A46E3E"/>
    <w:lvl w:ilvl="0" w:tplc="B478ED94">
      <w:start w:val="9"/>
      <w:numFmt w:val="lowerLetter"/>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nsid w:val="303B7706"/>
    <w:multiLevelType w:val="hybridMultilevel"/>
    <w:tmpl w:val="D24A1922"/>
    <w:lvl w:ilvl="0" w:tplc="18A6131C">
      <w:start w:val="1"/>
      <w:numFmt w:val="decimal"/>
      <w:lvlText w:val="%1."/>
      <w:lvlJc w:val="left"/>
      <w:pPr>
        <w:tabs>
          <w:tab w:val="num" w:pos="502"/>
        </w:tabs>
        <w:ind w:left="502" w:hanging="360"/>
      </w:pPr>
      <w:rPr>
        <w:rFonts w:cs="Times New Roman" w:hint="default"/>
        <w:b w:val="0"/>
        <w:i w:val="0"/>
        <w:color w:val="auto"/>
      </w:rPr>
    </w:lvl>
    <w:lvl w:ilvl="1" w:tplc="92CC10E0">
      <w:start w:val="1"/>
      <w:numFmt w:val="lowerLetter"/>
      <w:lvlText w:val="(%2)"/>
      <w:lvlJc w:val="left"/>
      <w:pPr>
        <w:tabs>
          <w:tab w:val="num" w:pos="1364"/>
        </w:tabs>
        <w:ind w:left="1364" w:hanging="360"/>
      </w:pPr>
      <w:rPr>
        <w:rFonts w:ascii="Times New Roman" w:eastAsia="Times New Roman" w:hAnsi="Times New Roman" w:cs="Times New Roman"/>
      </w:rPr>
    </w:lvl>
    <w:lvl w:ilvl="2" w:tplc="3D78AFB8">
      <w:start w:val="1"/>
      <w:numFmt w:val="lowerLetter"/>
      <w:lvlText w:val="%3)"/>
      <w:lvlJc w:val="left"/>
      <w:pPr>
        <w:tabs>
          <w:tab w:val="num" w:pos="2264"/>
        </w:tabs>
        <w:ind w:left="2264" w:hanging="360"/>
      </w:pPr>
      <w:rPr>
        <w:rFonts w:cs="Times New Roman" w:hint="default"/>
      </w:rPr>
    </w:lvl>
    <w:lvl w:ilvl="3" w:tplc="0809000F" w:tentative="1">
      <w:start w:val="1"/>
      <w:numFmt w:val="decimal"/>
      <w:lvlText w:val="%4."/>
      <w:lvlJc w:val="left"/>
      <w:pPr>
        <w:tabs>
          <w:tab w:val="num" w:pos="2804"/>
        </w:tabs>
        <w:ind w:left="2804" w:hanging="360"/>
      </w:pPr>
      <w:rPr>
        <w:rFonts w:cs="Times New Roman"/>
      </w:rPr>
    </w:lvl>
    <w:lvl w:ilvl="4" w:tplc="08090019" w:tentative="1">
      <w:start w:val="1"/>
      <w:numFmt w:val="lowerLetter"/>
      <w:lvlText w:val="%5."/>
      <w:lvlJc w:val="left"/>
      <w:pPr>
        <w:tabs>
          <w:tab w:val="num" w:pos="3524"/>
        </w:tabs>
        <w:ind w:left="3524" w:hanging="360"/>
      </w:pPr>
      <w:rPr>
        <w:rFonts w:cs="Times New Roman"/>
      </w:rPr>
    </w:lvl>
    <w:lvl w:ilvl="5" w:tplc="0809001B" w:tentative="1">
      <w:start w:val="1"/>
      <w:numFmt w:val="lowerRoman"/>
      <w:lvlText w:val="%6."/>
      <w:lvlJc w:val="right"/>
      <w:pPr>
        <w:tabs>
          <w:tab w:val="num" w:pos="4244"/>
        </w:tabs>
        <w:ind w:left="4244" w:hanging="180"/>
      </w:pPr>
      <w:rPr>
        <w:rFonts w:cs="Times New Roman"/>
      </w:rPr>
    </w:lvl>
    <w:lvl w:ilvl="6" w:tplc="0809000F" w:tentative="1">
      <w:start w:val="1"/>
      <w:numFmt w:val="decimal"/>
      <w:lvlText w:val="%7."/>
      <w:lvlJc w:val="left"/>
      <w:pPr>
        <w:tabs>
          <w:tab w:val="num" w:pos="4964"/>
        </w:tabs>
        <w:ind w:left="4964" w:hanging="360"/>
      </w:pPr>
      <w:rPr>
        <w:rFonts w:cs="Times New Roman"/>
      </w:rPr>
    </w:lvl>
    <w:lvl w:ilvl="7" w:tplc="08090019" w:tentative="1">
      <w:start w:val="1"/>
      <w:numFmt w:val="lowerLetter"/>
      <w:lvlText w:val="%8."/>
      <w:lvlJc w:val="left"/>
      <w:pPr>
        <w:tabs>
          <w:tab w:val="num" w:pos="5684"/>
        </w:tabs>
        <w:ind w:left="5684" w:hanging="360"/>
      </w:pPr>
      <w:rPr>
        <w:rFonts w:cs="Times New Roman"/>
      </w:rPr>
    </w:lvl>
    <w:lvl w:ilvl="8" w:tplc="0809001B" w:tentative="1">
      <w:start w:val="1"/>
      <w:numFmt w:val="lowerRoman"/>
      <w:lvlText w:val="%9."/>
      <w:lvlJc w:val="right"/>
      <w:pPr>
        <w:tabs>
          <w:tab w:val="num" w:pos="6404"/>
        </w:tabs>
        <w:ind w:left="6404" w:hanging="180"/>
      </w:pPr>
      <w:rPr>
        <w:rFonts w:cs="Times New Roman"/>
      </w:rPr>
    </w:lvl>
  </w:abstractNum>
  <w:abstractNum w:abstractNumId="22">
    <w:nsid w:val="30962D48"/>
    <w:multiLevelType w:val="hybridMultilevel"/>
    <w:tmpl w:val="F286B1F4"/>
    <w:lvl w:ilvl="0" w:tplc="610EBA62">
      <w:start w:val="1"/>
      <w:numFmt w:val="lowerRoman"/>
      <w:lvlText w:val="%1."/>
      <w:lvlJc w:val="left"/>
      <w:pPr>
        <w:tabs>
          <w:tab w:val="num" w:pos="1403"/>
        </w:tabs>
        <w:ind w:left="1403" w:hanging="720"/>
      </w:pPr>
      <w:rPr>
        <w:rFonts w:hint="default"/>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31652C6C"/>
    <w:multiLevelType w:val="hybridMultilevel"/>
    <w:tmpl w:val="2D3485EE"/>
    <w:lvl w:ilvl="0" w:tplc="EFDE9740">
      <w:start w:val="2"/>
      <w:numFmt w:val="lowerRoman"/>
      <w:lvlText w:val="%1."/>
      <w:lvlJc w:val="left"/>
      <w:pPr>
        <w:ind w:left="1854" w:hanging="72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nsid w:val="318D292E"/>
    <w:multiLevelType w:val="hybridMultilevel"/>
    <w:tmpl w:val="02E685C2"/>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33493267"/>
    <w:multiLevelType w:val="hybridMultilevel"/>
    <w:tmpl w:val="2266FE1E"/>
    <w:lvl w:ilvl="0" w:tplc="49F00690">
      <w:start w:val="1"/>
      <w:numFmt w:val="lowerRoman"/>
      <w:lvlText w:val="%1."/>
      <w:lvlJc w:val="left"/>
      <w:pPr>
        <w:ind w:left="1854" w:hanging="72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nsid w:val="344E59E4"/>
    <w:multiLevelType w:val="hybridMultilevel"/>
    <w:tmpl w:val="A286763E"/>
    <w:lvl w:ilvl="0" w:tplc="A40279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7A43EE1"/>
    <w:multiLevelType w:val="multilevel"/>
    <w:tmpl w:val="9DAA0A3A"/>
    <w:lvl w:ilvl="0">
      <w:start w:val="1"/>
      <w:numFmt w:val="decimal"/>
      <w:lvlText w:val="%1."/>
      <w:lvlJc w:val="left"/>
      <w:pPr>
        <w:tabs>
          <w:tab w:val="num" w:pos="570"/>
        </w:tabs>
        <w:ind w:left="570" w:hanging="570"/>
      </w:pPr>
      <w:rPr>
        <w:rFonts w:hint="default"/>
      </w:rPr>
    </w:lvl>
    <w:lvl w:ilvl="1">
      <w:start w:val="1"/>
      <w:numFmt w:val="decimal"/>
      <w:isLgl/>
      <w:lvlText w:val="%1.%2"/>
      <w:lvlJc w:val="left"/>
      <w:pPr>
        <w:tabs>
          <w:tab w:val="num" w:pos="870"/>
        </w:tabs>
        <w:ind w:left="870" w:hanging="870"/>
      </w:pPr>
      <w:rPr>
        <w:rFonts w:ascii="Times New Roman" w:hAnsi="Times New Roman" w:cs="Times New Roman" w:hint="default"/>
        <w:b w:val="0"/>
        <w:i w:val="0"/>
        <w:sz w:val="24"/>
        <w:szCs w:val="24"/>
      </w:rPr>
    </w:lvl>
    <w:lvl w:ilvl="2">
      <w:start w:val="1"/>
      <w:numFmt w:val="decimal"/>
      <w:isLgl/>
      <w:lvlText w:val="%1.%2.%3"/>
      <w:lvlJc w:val="left"/>
      <w:pPr>
        <w:tabs>
          <w:tab w:val="num" w:pos="2010"/>
        </w:tabs>
        <w:ind w:left="2010" w:hanging="870"/>
      </w:pPr>
      <w:rPr>
        <w:rFonts w:hint="default"/>
      </w:rPr>
    </w:lvl>
    <w:lvl w:ilvl="3">
      <w:start w:val="1"/>
      <w:numFmt w:val="decimal"/>
      <w:isLgl/>
      <w:lvlText w:val="%1.%2.%3.%4"/>
      <w:lvlJc w:val="left"/>
      <w:pPr>
        <w:tabs>
          <w:tab w:val="num" w:pos="2580"/>
        </w:tabs>
        <w:ind w:left="2580" w:hanging="87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28">
    <w:nsid w:val="3C0F542C"/>
    <w:multiLevelType w:val="multilevel"/>
    <w:tmpl w:val="B5446DB0"/>
    <w:numStyleLink w:val="StyleA"/>
  </w:abstractNum>
  <w:abstractNum w:abstractNumId="29">
    <w:nsid w:val="3C762A85"/>
    <w:multiLevelType w:val="multilevel"/>
    <w:tmpl w:val="34F89C62"/>
    <w:lvl w:ilvl="0">
      <w:start w:val="1"/>
      <w:numFmt w:val="decimal"/>
      <w:lvlText w:val="%1."/>
      <w:lvlJc w:val="left"/>
      <w:pPr>
        <w:tabs>
          <w:tab w:val="num" w:pos="570"/>
        </w:tabs>
        <w:ind w:left="570" w:hanging="570"/>
      </w:pPr>
      <w:rPr>
        <w:rFonts w:hint="default"/>
      </w:rPr>
    </w:lvl>
    <w:lvl w:ilvl="1">
      <w:start w:val="1"/>
      <w:numFmt w:val="decimal"/>
      <w:isLgl/>
      <w:lvlText w:val="%1.%2"/>
      <w:lvlJc w:val="left"/>
      <w:pPr>
        <w:tabs>
          <w:tab w:val="num" w:pos="1270"/>
        </w:tabs>
        <w:ind w:left="1270" w:hanging="870"/>
      </w:pPr>
      <w:rPr>
        <w:rFonts w:ascii="Times New Roman" w:hAnsi="Times New Roman" w:cs="Times New Roman" w:hint="default"/>
        <w:b w:val="0"/>
        <w:sz w:val="24"/>
        <w:szCs w:val="24"/>
      </w:rPr>
    </w:lvl>
    <w:lvl w:ilvl="2">
      <w:start w:val="1"/>
      <w:numFmt w:val="decimal"/>
      <w:isLgl/>
      <w:lvlText w:val="%1.%2.%3"/>
      <w:lvlJc w:val="left"/>
      <w:pPr>
        <w:tabs>
          <w:tab w:val="num" w:pos="2010"/>
        </w:tabs>
        <w:ind w:left="2010" w:hanging="870"/>
      </w:pPr>
      <w:rPr>
        <w:rFonts w:hint="default"/>
      </w:rPr>
    </w:lvl>
    <w:lvl w:ilvl="3">
      <w:start w:val="1"/>
      <w:numFmt w:val="decimal"/>
      <w:isLgl/>
      <w:lvlText w:val="%1.%2.%3.%4"/>
      <w:lvlJc w:val="left"/>
      <w:pPr>
        <w:tabs>
          <w:tab w:val="num" w:pos="2580"/>
        </w:tabs>
        <w:ind w:left="2580" w:hanging="87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30">
    <w:nsid w:val="41F9215D"/>
    <w:multiLevelType w:val="hybridMultilevel"/>
    <w:tmpl w:val="6B96BF48"/>
    <w:lvl w:ilvl="0" w:tplc="49D4ABBA">
      <w:start w:val="9"/>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nsid w:val="472B7A75"/>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2">
    <w:nsid w:val="480A7886"/>
    <w:multiLevelType w:val="multilevel"/>
    <w:tmpl w:val="10CA8E6E"/>
    <w:lvl w:ilvl="0">
      <w:start w:val="1"/>
      <w:numFmt w:val="decimal"/>
      <w:lvlText w:val="%1."/>
      <w:lvlJc w:val="left"/>
      <w:pPr>
        <w:tabs>
          <w:tab w:val="num" w:pos="570"/>
        </w:tabs>
        <w:ind w:left="570" w:hanging="570"/>
      </w:pPr>
      <w:rPr>
        <w:rFonts w:hint="default"/>
      </w:rPr>
    </w:lvl>
    <w:lvl w:ilvl="1">
      <w:start w:val="47"/>
      <w:numFmt w:val="decimal"/>
      <w:isLgl/>
      <w:lvlText w:val="%1.%2"/>
      <w:lvlJc w:val="left"/>
      <w:pPr>
        <w:tabs>
          <w:tab w:val="num" w:pos="1270"/>
        </w:tabs>
        <w:ind w:left="1270" w:hanging="870"/>
      </w:pPr>
      <w:rPr>
        <w:rFonts w:ascii="Times New Roman" w:hAnsi="Times New Roman" w:cs="Times New Roman" w:hint="default"/>
        <w:b w:val="0"/>
        <w:sz w:val="24"/>
        <w:szCs w:val="24"/>
      </w:rPr>
    </w:lvl>
    <w:lvl w:ilvl="2">
      <w:start w:val="1"/>
      <w:numFmt w:val="decimal"/>
      <w:isLgl/>
      <w:lvlText w:val="%1.%2.%3"/>
      <w:lvlJc w:val="left"/>
      <w:pPr>
        <w:tabs>
          <w:tab w:val="num" w:pos="2010"/>
        </w:tabs>
        <w:ind w:left="2010" w:hanging="870"/>
      </w:pPr>
      <w:rPr>
        <w:rFonts w:hint="default"/>
      </w:rPr>
    </w:lvl>
    <w:lvl w:ilvl="3">
      <w:start w:val="1"/>
      <w:numFmt w:val="decimal"/>
      <w:isLgl/>
      <w:lvlText w:val="%1.%2.%3.%4"/>
      <w:lvlJc w:val="left"/>
      <w:pPr>
        <w:tabs>
          <w:tab w:val="num" w:pos="2580"/>
        </w:tabs>
        <w:ind w:left="2580" w:hanging="87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33">
    <w:nsid w:val="484F4F88"/>
    <w:multiLevelType w:val="multilevel"/>
    <w:tmpl w:val="C4EE6638"/>
    <w:lvl w:ilvl="0">
      <w:start w:val="1"/>
      <w:numFmt w:val="decimal"/>
      <w:lvlText w:val="%1"/>
      <w:lvlJc w:val="left"/>
      <w:pPr>
        <w:ind w:left="360" w:hanging="360"/>
      </w:pPr>
      <w:rPr>
        <w:rFonts w:hint="default"/>
      </w:rPr>
    </w:lvl>
    <w:lvl w:ilvl="1">
      <w:start w:val="47"/>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0730358"/>
    <w:multiLevelType w:val="multilevel"/>
    <w:tmpl w:val="F8DE1300"/>
    <w:lvl w:ilvl="0">
      <w:start w:val="4"/>
      <w:numFmt w:val="decimal"/>
      <w:lvlText w:val="%1."/>
      <w:lvlJc w:val="left"/>
      <w:pPr>
        <w:ind w:left="1440" w:hanging="360"/>
      </w:pPr>
      <w:rPr>
        <w:rFonts w:hint="default"/>
      </w:rPr>
    </w:lvl>
    <w:lvl w:ilvl="1">
      <w:start w:val="1"/>
      <w:numFmt w:val="decimalZero"/>
      <w:isLgl/>
      <w:lvlText w:val="%1.%2"/>
      <w:lvlJc w:val="left"/>
      <w:pPr>
        <w:ind w:left="1500" w:hanging="420"/>
      </w:pPr>
      <w:rPr>
        <w:rFonts w:ascii="Times New Roman" w:hAnsi="Times New Roman" w:cs="Times New Roman"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5">
    <w:nsid w:val="50BC1308"/>
    <w:multiLevelType w:val="multilevel"/>
    <w:tmpl w:val="B9128AD4"/>
    <w:lvl w:ilvl="0">
      <w:start w:val="1"/>
      <w:numFmt w:val="decimal"/>
      <w:lvlText w:val="%1."/>
      <w:lvlJc w:val="left"/>
      <w:pPr>
        <w:tabs>
          <w:tab w:val="num" w:pos="570"/>
        </w:tabs>
        <w:ind w:left="570" w:hanging="570"/>
      </w:pPr>
      <w:rPr>
        <w:rFonts w:hint="default"/>
      </w:rPr>
    </w:lvl>
    <w:lvl w:ilvl="1">
      <w:start w:val="1"/>
      <w:numFmt w:val="decimal"/>
      <w:isLgl/>
      <w:lvlText w:val="%1.47"/>
      <w:lvlJc w:val="left"/>
      <w:pPr>
        <w:tabs>
          <w:tab w:val="num" w:pos="870"/>
        </w:tabs>
        <w:ind w:left="870" w:hanging="870"/>
      </w:pPr>
      <w:rPr>
        <w:rFonts w:ascii="Times New Roman" w:hAnsi="Times New Roman" w:cs="Times New Roman" w:hint="default"/>
        <w:b w:val="0"/>
        <w:sz w:val="24"/>
        <w:szCs w:val="24"/>
      </w:rPr>
    </w:lvl>
    <w:lvl w:ilvl="2">
      <w:start w:val="1"/>
      <w:numFmt w:val="decimal"/>
      <w:isLgl/>
      <w:lvlText w:val="%1.%2.%3"/>
      <w:lvlJc w:val="left"/>
      <w:pPr>
        <w:tabs>
          <w:tab w:val="num" w:pos="2010"/>
        </w:tabs>
        <w:ind w:left="2010" w:hanging="870"/>
      </w:pPr>
      <w:rPr>
        <w:rFonts w:hint="default"/>
      </w:rPr>
    </w:lvl>
    <w:lvl w:ilvl="3">
      <w:start w:val="1"/>
      <w:numFmt w:val="decimal"/>
      <w:isLgl/>
      <w:lvlText w:val="%1.%2.%3.%4"/>
      <w:lvlJc w:val="left"/>
      <w:pPr>
        <w:tabs>
          <w:tab w:val="num" w:pos="2580"/>
        </w:tabs>
        <w:ind w:left="2580" w:hanging="87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36">
    <w:nsid w:val="51CD768A"/>
    <w:multiLevelType w:val="hybridMultilevel"/>
    <w:tmpl w:val="2B7EF6B6"/>
    <w:lvl w:ilvl="0" w:tplc="7D72F3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25C6339"/>
    <w:multiLevelType w:val="multilevel"/>
    <w:tmpl w:val="E05255AC"/>
    <w:lvl w:ilvl="0">
      <w:start w:val="3"/>
      <w:numFmt w:val="decimal"/>
      <w:lvlText w:val="%1."/>
      <w:lvlJc w:val="left"/>
      <w:pPr>
        <w:ind w:left="1440" w:hanging="360"/>
      </w:pPr>
      <w:rPr>
        <w:b/>
      </w:rPr>
    </w:lvl>
    <w:lvl w:ilvl="1">
      <w:start w:val="1"/>
      <w:numFmt w:val="decimalZero"/>
      <w:isLgl/>
      <w:lvlText w:val="%1.%2"/>
      <w:lvlJc w:val="left"/>
      <w:pPr>
        <w:ind w:left="1500" w:hanging="420"/>
      </w:pPr>
      <w:rPr>
        <w:b w:val="0"/>
        <w:i w:val="0"/>
        <w:strike w:val="0"/>
        <w:dstrike w:val="0"/>
        <w:u w:val="none"/>
        <w:effect w:val="none"/>
      </w:rPr>
    </w:lvl>
    <w:lvl w:ilvl="2">
      <w:start w:val="1"/>
      <w:numFmt w:val="lowerRoman"/>
      <w:lvlText w:val="%3."/>
      <w:lvlJc w:val="left"/>
      <w:pPr>
        <w:ind w:left="1800" w:hanging="720"/>
      </w:pPr>
      <w:rPr>
        <w:b w:val="0"/>
        <w:sz w:val="24"/>
        <w:szCs w:val="24"/>
      </w:r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38">
    <w:nsid w:val="53070376"/>
    <w:multiLevelType w:val="multilevel"/>
    <w:tmpl w:val="062AC9AA"/>
    <w:lvl w:ilvl="0">
      <w:start w:val="1"/>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69314A1"/>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0">
    <w:nsid w:val="57133894"/>
    <w:multiLevelType w:val="multilevel"/>
    <w:tmpl w:val="A072C3A6"/>
    <w:lvl w:ilvl="0">
      <w:start w:val="1"/>
      <w:numFmt w:val="decimal"/>
      <w:lvlText w:val="%1"/>
      <w:lvlJc w:val="left"/>
      <w:pPr>
        <w:ind w:left="420" w:hanging="420"/>
      </w:pPr>
      <w:rPr>
        <w:rFonts w:hint="default"/>
      </w:rPr>
    </w:lvl>
    <w:lvl w:ilvl="1">
      <w:start w:val="6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59B651F1"/>
    <w:multiLevelType w:val="multilevel"/>
    <w:tmpl w:val="B4E2BD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CEB7A69"/>
    <w:multiLevelType w:val="hybridMultilevel"/>
    <w:tmpl w:val="D3E2139C"/>
    <w:lvl w:ilvl="0" w:tplc="9D009788">
      <w:start w:val="1"/>
      <w:numFmt w:val="upp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D3177F1"/>
    <w:multiLevelType w:val="hybridMultilevel"/>
    <w:tmpl w:val="272AF594"/>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23"/>
        </w:tabs>
        <w:ind w:left="1423" w:hanging="360"/>
      </w:pPr>
    </w:lvl>
    <w:lvl w:ilvl="2" w:tplc="0809001B" w:tentative="1">
      <w:start w:val="1"/>
      <w:numFmt w:val="lowerRoman"/>
      <w:lvlText w:val="%3."/>
      <w:lvlJc w:val="right"/>
      <w:pPr>
        <w:tabs>
          <w:tab w:val="num" w:pos="2143"/>
        </w:tabs>
        <w:ind w:left="2143" w:hanging="180"/>
      </w:pPr>
    </w:lvl>
    <w:lvl w:ilvl="3" w:tplc="0809000F" w:tentative="1">
      <w:start w:val="1"/>
      <w:numFmt w:val="decimal"/>
      <w:lvlText w:val="%4."/>
      <w:lvlJc w:val="left"/>
      <w:pPr>
        <w:tabs>
          <w:tab w:val="num" w:pos="2863"/>
        </w:tabs>
        <w:ind w:left="2863" w:hanging="360"/>
      </w:pPr>
    </w:lvl>
    <w:lvl w:ilvl="4" w:tplc="08090019" w:tentative="1">
      <w:start w:val="1"/>
      <w:numFmt w:val="lowerLetter"/>
      <w:lvlText w:val="%5."/>
      <w:lvlJc w:val="left"/>
      <w:pPr>
        <w:tabs>
          <w:tab w:val="num" w:pos="3583"/>
        </w:tabs>
        <w:ind w:left="3583" w:hanging="360"/>
      </w:pPr>
    </w:lvl>
    <w:lvl w:ilvl="5" w:tplc="0809001B" w:tentative="1">
      <w:start w:val="1"/>
      <w:numFmt w:val="lowerRoman"/>
      <w:lvlText w:val="%6."/>
      <w:lvlJc w:val="right"/>
      <w:pPr>
        <w:tabs>
          <w:tab w:val="num" w:pos="4303"/>
        </w:tabs>
        <w:ind w:left="4303" w:hanging="180"/>
      </w:pPr>
    </w:lvl>
    <w:lvl w:ilvl="6" w:tplc="0809000F" w:tentative="1">
      <w:start w:val="1"/>
      <w:numFmt w:val="decimal"/>
      <w:lvlText w:val="%7."/>
      <w:lvlJc w:val="left"/>
      <w:pPr>
        <w:tabs>
          <w:tab w:val="num" w:pos="5023"/>
        </w:tabs>
        <w:ind w:left="5023" w:hanging="360"/>
      </w:pPr>
    </w:lvl>
    <w:lvl w:ilvl="7" w:tplc="08090019" w:tentative="1">
      <w:start w:val="1"/>
      <w:numFmt w:val="lowerLetter"/>
      <w:lvlText w:val="%8."/>
      <w:lvlJc w:val="left"/>
      <w:pPr>
        <w:tabs>
          <w:tab w:val="num" w:pos="5743"/>
        </w:tabs>
        <w:ind w:left="5743" w:hanging="360"/>
      </w:pPr>
    </w:lvl>
    <w:lvl w:ilvl="8" w:tplc="0809001B" w:tentative="1">
      <w:start w:val="1"/>
      <w:numFmt w:val="lowerRoman"/>
      <w:lvlText w:val="%9."/>
      <w:lvlJc w:val="right"/>
      <w:pPr>
        <w:tabs>
          <w:tab w:val="num" w:pos="6463"/>
        </w:tabs>
        <w:ind w:left="6463" w:hanging="180"/>
      </w:pPr>
    </w:lvl>
  </w:abstractNum>
  <w:abstractNum w:abstractNumId="44">
    <w:nsid w:val="5EA64368"/>
    <w:multiLevelType w:val="hybridMultilevel"/>
    <w:tmpl w:val="7908C6D2"/>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60FF543E"/>
    <w:multiLevelType w:val="hybridMultilevel"/>
    <w:tmpl w:val="5C98CFC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35A475A"/>
    <w:multiLevelType w:val="hybridMultilevel"/>
    <w:tmpl w:val="53FAF71C"/>
    <w:lvl w:ilvl="0" w:tplc="BA166D44">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7">
    <w:nsid w:val="671C7528"/>
    <w:multiLevelType w:val="hybridMultilevel"/>
    <w:tmpl w:val="553895D6"/>
    <w:lvl w:ilvl="0" w:tplc="986000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6DEC5835"/>
    <w:multiLevelType w:val="hybridMultilevel"/>
    <w:tmpl w:val="098A6DD0"/>
    <w:lvl w:ilvl="0" w:tplc="3F90F8E4">
      <w:start w:val="1"/>
      <w:numFmt w:val="lowerRoman"/>
      <w:lvlText w:val="%1."/>
      <w:lvlJc w:val="left"/>
      <w:pPr>
        <w:ind w:left="1854" w:hanging="72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9">
    <w:nsid w:val="71F75B2F"/>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50">
    <w:nsid w:val="72520EC1"/>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51">
    <w:nsid w:val="76600D7C"/>
    <w:multiLevelType w:val="hybridMultilevel"/>
    <w:tmpl w:val="E52A0772"/>
    <w:lvl w:ilvl="0" w:tplc="90FA3D8E">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79AA5490"/>
    <w:multiLevelType w:val="hybridMultilevel"/>
    <w:tmpl w:val="A694291C"/>
    <w:lvl w:ilvl="0" w:tplc="BDD407F6">
      <w:start w:val="1"/>
      <w:numFmt w:val="lowerRoman"/>
      <w:lvlText w:val="%1."/>
      <w:lvlJc w:val="center"/>
      <w:pPr>
        <w:ind w:left="1412" w:hanging="360"/>
      </w:pPr>
      <w:rPr>
        <w:rFonts w:hint="default"/>
      </w:rPr>
    </w:lvl>
    <w:lvl w:ilvl="1" w:tplc="08090019" w:tentative="1">
      <w:start w:val="1"/>
      <w:numFmt w:val="lowerLetter"/>
      <w:lvlText w:val="%2."/>
      <w:lvlJc w:val="left"/>
      <w:pPr>
        <w:ind w:left="2132" w:hanging="360"/>
      </w:pPr>
    </w:lvl>
    <w:lvl w:ilvl="2" w:tplc="0809001B" w:tentative="1">
      <w:start w:val="1"/>
      <w:numFmt w:val="lowerRoman"/>
      <w:lvlText w:val="%3."/>
      <w:lvlJc w:val="right"/>
      <w:pPr>
        <w:ind w:left="2852" w:hanging="180"/>
      </w:pPr>
    </w:lvl>
    <w:lvl w:ilvl="3" w:tplc="0809000F" w:tentative="1">
      <w:start w:val="1"/>
      <w:numFmt w:val="decimal"/>
      <w:lvlText w:val="%4."/>
      <w:lvlJc w:val="left"/>
      <w:pPr>
        <w:ind w:left="3572" w:hanging="360"/>
      </w:pPr>
    </w:lvl>
    <w:lvl w:ilvl="4" w:tplc="08090019" w:tentative="1">
      <w:start w:val="1"/>
      <w:numFmt w:val="lowerLetter"/>
      <w:lvlText w:val="%5."/>
      <w:lvlJc w:val="left"/>
      <w:pPr>
        <w:ind w:left="4292" w:hanging="360"/>
      </w:pPr>
    </w:lvl>
    <w:lvl w:ilvl="5" w:tplc="0809001B" w:tentative="1">
      <w:start w:val="1"/>
      <w:numFmt w:val="lowerRoman"/>
      <w:lvlText w:val="%6."/>
      <w:lvlJc w:val="right"/>
      <w:pPr>
        <w:ind w:left="5012" w:hanging="180"/>
      </w:pPr>
    </w:lvl>
    <w:lvl w:ilvl="6" w:tplc="0809000F" w:tentative="1">
      <w:start w:val="1"/>
      <w:numFmt w:val="decimal"/>
      <w:lvlText w:val="%7."/>
      <w:lvlJc w:val="left"/>
      <w:pPr>
        <w:ind w:left="5732" w:hanging="360"/>
      </w:pPr>
    </w:lvl>
    <w:lvl w:ilvl="7" w:tplc="08090019" w:tentative="1">
      <w:start w:val="1"/>
      <w:numFmt w:val="lowerLetter"/>
      <w:lvlText w:val="%8."/>
      <w:lvlJc w:val="left"/>
      <w:pPr>
        <w:ind w:left="6452" w:hanging="360"/>
      </w:pPr>
    </w:lvl>
    <w:lvl w:ilvl="8" w:tplc="0809001B" w:tentative="1">
      <w:start w:val="1"/>
      <w:numFmt w:val="lowerRoman"/>
      <w:lvlText w:val="%9."/>
      <w:lvlJc w:val="right"/>
      <w:pPr>
        <w:ind w:left="7172" w:hanging="180"/>
      </w:pPr>
    </w:lvl>
  </w:abstractNum>
  <w:abstractNum w:abstractNumId="53">
    <w:nsid w:val="7E5F65F7"/>
    <w:multiLevelType w:val="hybridMultilevel"/>
    <w:tmpl w:val="CAF81614"/>
    <w:lvl w:ilvl="0" w:tplc="92DA3D08">
      <w:start w:val="1"/>
      <w:numFmt w:val="lowerRoman"/>
      <w:lvlText w:val="%1."/>
      <w:lvlJc w:val="left"/>
      <w:pPr>
        <w:ind w:left="1412" w:hanging="360"/>
      </w:pPr>
      <w:rPr>
        <w:rFonts w:ascii="Times New Roman" w:hAnsi="Times New Roman" w:cs="Times New Roman" w:hint="default"/>
        <w:b w:val="0"/>
        <w:sz w:val="24"/>
        <w:szCs w:val="24"/>
      </w:rPr>
    </w:lvl>
    <w:lvl w:ilvl="1" w:tplc="08090019" w:tentative="1">
      <w:start w:val="1"/>
      <w:numFmt w:val="lowerLetter"/>
      <w:lvlText w:val="%2."/>
      <w:lvlJc w:val="left"/>
      <w:pPr>
        <w:ind w:left="2132" w:hanging="360"/>
      </w:pPr>
    </w:lvl>
    <w:lvl w:ilvl="2" w:tplc="0809001B" w:tentative="1">
      <w:start w:val="1"/>
      <w:numFmt w:val="lowerRoman"/>
      <w:lvlText w:val="%3."/>
      <w:lvlJc w:val="right"/>
      <w:pPr>
        <w:ind w:left="2852" w:hanging="180"/>
      </w:pPr>
    </w:lvl>
    <w:lvl w:ilvl="3" w:tplc="0809000F" w:tentative="1">
      <w:start w:val="1"/>
      <w:numFmt w:val="decimal"/>
      <w:lvlText w:val="%4."/>
      <w:lvlJc w:val="left"/>
      <w:pPr>
        <w:ind w:left="3572" w:hanging="360"/>
      </w:pPr>
    </w:lvl>
    <w:lvl w:ilvl="4" w:tplc="08090019" w:tentative="1">
      <w:start w:val="1"/>
      <w:numFmt w:val="lowerLetter"/>
      <w:lvlText w:val="%5."/>
      <w:lvlJc w:val="left"/>
      <w:pPr>
        <w:ind w:left="4292" w:hanging="360"/>
      </w:pPr>
    </w:lvl>
    <w:lvl w:ilvl="5" w:tplc="0809001B" w:tentative="1">
      <w:start w:val="1"/>
      <w:numFmt w:val="lowerRoman"/>
      <w:lvlText w:val="%6."/>
      <w:lvlJc w:val="right"/>
      <w:pPr>
        <w:ind w:left="5012" w:hanging="180"/>
      </w:pPr>
    </w:lvl>
    <w:lvl w:ilvl="6" w:tplc="0809000F" w:tentative="1">
      <w:start w:val="1"/>
      <w:numFmt w:val="decimal"/>
      <w:lvlText w:val="%7."/>
      <w:lvlJc w:val="left"/>
      <w:pPr>
        <w:ind w:left="5732" w:hanging="360"/>
      </w:pPr>
    </w:lvl>
    <w:lvl w:ilvl="7" w:tplc="08090019" w:tentative="1">
      <w:start w:val="1"/>
      <w:numFmt w:val="lowerLetter"/>
      <w:lvlText w:val="%8."/>
      <w:lvlJc w:val="left"/>
      <w:pPr>
        <w:ind w:left="6452" w:hanging="360"/>
      </w:pPr>
    </w:lvl>
    <w:lvl w:ilvl="8" w:tplc="0809001B" w:tentative="1">
      <w:start w:val="1"/>
      <w:numFmt w:val="lowerRoman"/>
      <w:lvlText w:val="%9."/>
      <w:lvlJc w:val="right"/>
      <w:pPr>
        <w:ind w:left="7172" w:hanging="180"/>
      </w:pPr>
    </w:lvl>
  </w:abstractNum>
  <w:abstractNum w:abstractNumId="54">
    <w:nsid w:val="7ECC319B"/>
    <w:multiLevelType w:val="hybridMultilevel"/>
    <w:tmpl w:val="B5E24836"/>
    <w:lvl w:ilvl="0" w:tplc="08090017">
      <w:start w:val="1"/>
      <w:numFmt w:val="lowerLetter"/>
      <w:lvlText w:val="%1)"/>
      <w:lvlJc w:val="left"/>
      <w:pPr>
        <w:ind w:left="1495" w:hanging="360"/>
      </w:pPr>
    </w:lvl>
    <w:lvl w:ilvl="1" w:tplc="3FA02DE6">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num w:numId="1">
    <w:abstractNumId w:val="35"/>
  </w:num>
  <w:num w:numId="2">
    <w:abstractNumId w:val="43"/>
  </w:num>
  <w:num w:numId="3">
    <w:abstractNumId w:val="9"/>
  </w:num>
  <w:num w:numId="4">
    <w:abstractNumId w:val="14"/>
  </w:num>
  <w:num w:numId="5">
    <w:abstractNumId w:val="22"/>
  </w:num>
  <w:num w:numId="6">
    <w:abstractNumId w:val="24"/>
  </w:num>
  <w:num w:numId="7">
    <w:abstractNumId w:val="16"/>
  </w:num>
  <w:num w:numId="8">
    <w:abstractNumId w:val="51"/>
  </w:num>
  <w:num w:numId="9">
    <w:abstractNumId w:val="18"/>
  </w:num>
  <w:num w:numId="10">
    <w:abstractNumId w:val="2"/>
  </w:num>
  <w:num w:numId="11">
    <w:abstractNumId w:val="44"/>
  </w:num>
  <w:num w:numId="12">
    <w:abstractNumId w:val="19"/>
  </w:num>
  <w:num w:numId="13">
    <w:abstractNumId w:val="32"/>
  </w:num>
  <w:num w:numId="14">
    <w:abstractNumId w:val="25"/>
  </w:num>
  <w:num w:numId="15">
    <w:abstractNumId w:val="29"/>
  </w:num>
  <w:num w:numId="16">
    <w:abstractNumId w:val="48"/>
  </w:num>
  <w:num w:numId="17">
    <w:abstractNumId w:val="45"/>
  </w:num>
  <w:num w:numId="18">
    <w:abstractNumId w:val="12"/>
  </w:num>
  <w:num w:numId="19">
    <w:abstractNumId w:val="11"/>
  </w:num>
  <w:num w:numId="20">
    <w:abstractNumId w:val="38"/>
  </w:num>
  <w:num w:numId="21">
    <w:abstractNumId w:val="41"/>
  </w:num>
  <w:num w:numId="22">
    <w:abstractNumId w:val="5"/>
  </w:num>
  <w:num w:numId="23">
    <w:abstractNumId w:val="28"/>
  </w:num>
  <w:num w:numId="24">
    <w:abstractNumId w:val="20"/>
  </w:num>
  <w:num w:numId="25">
    <w:abstractNumId w:val="23"/>
  </w:num>
  <w:num w:numId="26">
    <w:abstractNumId w:val="40"/>
  </w:num>
  <w:num w:numId="27">
    <w:abstractNumId w:val="13"/>
  </w:num>
  <w:num w:numId="28">
    <w:abstractNumId w:val="30"/>
  </w:num>
  <w:num w:numId="29">
    <w:abstractNumId w:val="0"/>
  </w:num>
  <w:num w:numId="30">
    <w:abstractNumId w:val="33"/>
  </w:num>
  <w:num w:numId="31">
    <w:abstractNumId w:val="53"/>
  </w:num>
  <w:num w:numId="32">
    <w:abstractNumId w:val="52"/>
  </w:num>
  <w:num w:numId="33">
    <w:abstractNumId w:val="42"/>
  </w:num>
  <w:num w:numId="34">
    <w:abstractNumId w:val="27"/>
  </w:num>
  <w:num w:numId="35">
    <w:abstractNumId w:val="10"/>
  </w:num>
  <w:num w:numId="36">
    <w:abstractNumId w:val="4"/>
  </w:num>
  <w:num w:numId="37">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49"/>
  </w:num>
  <w:num w:numId="41">
    <w:abstractNumId w:val="39"/>
  </w:num>
  <w:num w:numId="42">
    <w:abstractNumId w:val="46"/>
  </w:num>
  <w:num w:numId="43">
    <w:abstractNumId w:val="1"/>
  </w:num>
  <w:num w:numId="44">
    <w:abstractNumId w:val="36"/>
  </w:num>
  <w:num w:numId="45">
    <w:abstractNumId w:val="17"/>
  </w:num>
  <w:num w:numId="46">
    <w:abstractNumId w:val="26"/>
  </w:num>
  <w:num w:numId="47">
    <w:abstractNumId w:val="6"/>
  </w:num>
  <w:num w:numId="48">
    <w:abstractNumId w:val="31"/>
  </w:num>
  <w:num w:numId="49">
    <w:abstractNumId w:val="50"/>
  </w:num>
  <w:num w:numId="50">
    <w:abstractNumId w:val="7"/>
  </w:num>
  <w:num w:numId="51">
    <w:abstractNumId w:val="54"/>
  </w:num>
  <w:num w:numId="52">
    <w:abstractNumId w:val="34"/>
  </w:num>
  <w:num w:numId="53">
    <w:abstractNumId w:val="15"/>
  </w:num>
  <w:num w:numId="54">
    <w:abstractNumId w:val="21"/>
  </w:num>
  <w:num w:numId="55">
    <w:abstractNumId w:val="47"/>
  </w:num>
  <w:num w:numId="56">
    <w:abstractNumId w:val="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8F9"/>
    <w:rsid w:val="0000076E"/>
    <w:rsid w:val="00000B89"/>
    <w:rsid w:val="000072D7"/>
    <w:rsid w:val="00016C0B"/>
    <w:rsid w:val="00034202"/>
    <w:rsid w:val="000455BE"/>
    <w:rsid w:val="00063CF5"/>
    <w:rsid w:val="00074191"/>
    <w:rsid w:val="000768AE"/>
    <w:rsid w:val="00080D12"/>
    <w:rsid w:val="00091363"/>
    <w:rsid w:val="000A1CDD"/>
    <w:rsid w:val="000B6CCA"/>
    <w:rsid w:val="000C3E25"/>
    <w:rsid w:val="000D2EBA"/>
    <w:rsid w:val="001137D7"/>
    <w:rsid w:val="00117F02"/>
    <w:rsid w:val="0014505E"/>
    <w:rsid w:val="00147CDB"/>
    <w:rsid w:val="00172FAB"/>
    <w:rsid w:val="00173685"/>
    <w:rsid w:val="00175C21"/>
    <w:rsid w:val="001830F8"/>
    <w:rsid w:val="00183E6D"/>
    <w:rsid w:val="001913D1"/>
    <w:rsid w:val="001B37C1"/>
    <w:rsid w:val="001D0E1B"/>
    <w:rsid w:val="001F45A0"/>
    <w:rsid w:val="001F76D9"/>
    <w:rsid w:val="00202AE0"/>
    <w:rsid w:val="00206712"/>
    <w:rsid w:val="002160A0"/>
    <w:rsid w:val="0023054A"/>
    <w:rsid w:val="0025094F"/>
    <w:rsid w:val="00252882"/>
    <w:rsid w:val="00266415"/>
    <w:rsid w:val="00291546"/>
    <w:rsid w:val="002A1DF2"/>
    <w:rsid w:val="002B57DE"/>
    <w:rsid w:val="002B6CBB"/>
    <w:rsid w:val="002E0293"/>
    <w:rsid w:val="002E1B4B"/>
    <w:rsid w:val="002E40F5"/>
    <w:rsid w:val="002E6F6B"/>
    <w:rsid w:val="00310FD9"/>
    <w:rsid w:val="00323B47"/>
    <w:rsid w:val="0032578F"/>
    <w:rsid w:val="00383178"/>
    <w:rsid w:val="00390C7B"/>
    <w:rsid w:val="00395742"/>
    <w:rsid w:val="003B79B0"/>
    <w:rsid w:val="003C56D4"/>
    <w:rsid w:val="00411829"/>
    <w:rsid w:val="00411B30"/>
    <w:rsid w:val="00434D63"/>
    <w:rsid w:val="00435F50"/>
    <w:rsid w:val="00455BBA"/>
    <w:rsid w:val="00496065"/>
    <w:rsid w:val="004C67A3"/>
    <w:rsid w:val="004E50CA"/>
    <w:rsid w:val="004F29B6"/>
    <w:rsid w:val="00511FAF"/>
    <w:rsid w:val="00516F70"/>
    <w:rsid w:val="005213E3"/>
    <w:rsid w:val="00534D89"/>
    <w:rsid w:val="0053591B"/>
    <w:rsid w:val="005757ED"/>
    <w:rsid w:val="00597205"/>
    <w:rsid w:val="005B2DB5"/>
    <w:rsid w:val="005D6E5F"/>
    <w:rsid w:val="005E0831"/>
    <w:rsid w:val="005E20F7"/>
    <w:rsid w:val="005E5597"/>
    <w:rsid w:val="005E5B17"/>
    <w:rsid w:val="005F165F"/>
    <w:rsid w:val="005F3C50"/>
    <w:rsid w:val="00605A29"/>
    <w:rsid w:val="00607F24"/>
    <w:rsid w:val="00644954"/>
    <w:rsid w:val="006452DC"/>
    <w:rsid w:val="0065115D"/>
    <w:rsid w:val="00652F44"/>
    <w:rsid w:val="0066627E"/>
    <w:rsid w:val="00676F3D"/>
    <w:rsid w:val="006844F4"/>
    <w:rsid w:val="006938F5"/>
    <w:rsid w:val="006973EE"/>
    <w:rsid w:val="00697DA8"/>
    <w:rsid w:val="006A1933"/>
    <w:rsid w:val="006A4461"/>
    <w:rsid w:val="006F29AE"/>
    <w:rsid w:val="006F5477"/>
    <w:rsid w:val="00710CF2"/>
    <w:rsid w:val="00712CEA"/>
    <w:rsid w:val="00721D93"/>
    <w:rsid w:val="00722AB9"/>
    <w:rsid w:val="0072541D"/>
    <w:rsid w:val="0073124B"/>
    <w:rsid w:val="0073515C"/>
    <w:rsid w:val="007560B4"/>
    <w:rsid w:val="0076545A"/>
    <w:rsid w:val="0079250C"/>
    <w:rsid w:val="00795B76"/>
    <w:rsid w:val="007A7AF5"/>
    <w:rsid w:val="007B7D07"/>
    <w:rsid w:val="007C0636"/>
    <w:rsid w:val="007E0906"/>
    <w:rsid w:val="007E2F6C"/>
    <w:rsid w:val="00817E7A"/>
    <w:rsid w:val="0082447B"/>
    <w:rsid w:val="00832B6C"/>
    <w:rsid w:val="0083440A"/>
    <w:rsid w:val="008404DA"/>
    <w:rsid w:val="0084537A"/>
    <w:rsid w:val="008467CC"/>
    <w:rsid w:val="00851485"/>
    <w:rsid w:val="008516BE"/>
    <w:rsid w:val="0086115E"/>
    <w:rsid w:val="008755F0"/>
    <w:rsid w:val="00875F82"/>
    <w:rsid w:val="00881871"/>
    <w:rsid w:val="008876FB"/>
    <w:rsid w:val="008A742F"/>
    <w:rsid w:val="008B13F7"/>
    <w:rsid w:val="008B51FB"/>
    <w:rsid w:val="008D4D1C"/>
    <w:rsid w:val="008D6AA4"/>
    <w:rsid w:val="008D77BF"/>
    <w:rsid w:val="008E1553"/>
    <w:rsid w:val="008F1593"/>
    <w:rsid w:val="008F4DDD"/>
    <w:rsid w:val="008F6261"/>
    <w:rsid w:val="009065B8"/>
    <w:rsid w:val="00911E54"/>
    <w:rsid w:val="0093209A"/>
    <w:rsid w:val="0093465F"/>
    <w:rsid w:val="0093557B"/>
    <w:rsid w:val="00944E9C"/>
    <w:rsid w:val="00946917"/>
    <w:rsid w:val="00961AFB"/>
    <w:rsid w:val="009803EF"/>
    <w:rsid w:val="00981B5B"/>
    <w:rsid w:val="00982734"/>
    <w:rsid w:val="00992612"/>
    <w:rsid w:val="00996734"/>
    <w:rsid w:val="009C46F2"/>
    <w:rsid w:val="009E2381"/>
    <w:rsid w:val="009E4EEF"/>
    <w:rsid w:val="009F0EA9"/>
    <w:rsid w:val="009F4062"/>
    <w:rsid w:val="009F4E25"/>
    <w:rsid w:val="00A13BCE"/>
    <w:rsid w:val="00A33150"/>
    <w:rsid w:val="00A3664F"/>
    <w:rsid w:val="00A377C5"/>
    <w:rsid w:val="00A55C6C"/>
    <w:rsid w:val="00A838AD"/>
    <w:rsid w:val="00A84BEA"/>
    <w:rsid w:val="00AB48BF"/>
    <w:rsid w:val="00AB6CB2"/>
    <w:rsid w:val="00AC2259"/>
    <w:rsid w:val="00AE3459"/>
    <w:rsid w:val="00B00174"/>
    <w:rsid w:val="00B20FAB"/>
    <w:rsid w:val="00B25429"/>
    <w:rsid w:val="00B405EA"/>
    <w:rsid w:val="00B40FD2"/>
    <w:rsid w:val="00B5763C"/>
    <w:rsid w:val="00BA4B41"/>
    <w:rsid w:val="00BB0A72"/>
    <w:rsid w:val="00BC30AF"/>
    <w:rsid w:val="00BD016E"/>
    <w:rsid w:val="00BE3DB0"/>
    <w:rsid w:val="00BF1E12"/>
    <w:rsid w:val="00BF7708"/>
    <w:rsid w:val="00C24622"/>
    <w:rsid w:val="00C313AA"/>
    <w:rsid w:val="00C35504"/>
    <w:rsid w:val="00C537F5"/>
    <w:rsid w:val="00C64076"/>
    <w:rsid w:val="00C65BB2"/>
    <w:rsid w:val="00C752FC"/>
    <w:rsid w:val="00CA6FE5"/>
    <w:rsid w:val="00CB37DC"/>
    <w:rsid w:val="00D11428"/>
    <w:rsid w:val="00D2437E"/>
    <w:rsid w:val="00D26129"/>
    <w:rsid w:val="00D30DE8"/>
    <w:rsid w:val="00D448F9"/>
    <w:rsid w:val="00D47520"/>
    <w:rsid w:val="00D6741A"/>
    <w:rsid w:val="00D71C64"/>
    <w:rsid w:val="00D75870"/>
    <w:rsid w:val="00D76B60"/>
    <w:rsid w:val="00D95A24"/>
    <w:rsid w:val="00DB3105"/>
    <w:rsid w:val="00DB4F15"/>
    <w:rsid w:val="00DB72CC"/>
    <w:rsid w:val="00DB75E1"/>
    <w:rsid w:val="00DC1EEF"/>
    <w:rsid w:val="00DC7147"/>
    <w:rsid w:val="00DC7DA8"/>
    <w:rsid w:val="00DE1E51"/>
    <w:rsid w:val="00DE5CE1"/>
    <w:rsid w:val="00E3544D"/>
    <w:rsid w:val="00E35698"/>
    <w:rsid w:val="00E42CD0"/>
    <w:rsid w:val="00E4602F"/>
    <w:rsid w:val="00E64997"/>
    <w:rsid w:val="00E836AB"/>
    <w:rsid w:val="00EA2DDC"/>
    <w:rsid w:val="00EA404A"/>
    <w:rsid w:val="00EA4403"/>
    <w:rsid w:val="00EB20D8"/>
    <w:rsid w:val="00EF21A3"/>
    <w:rsid w:val="00EF4022"/>
    <w:rsid w:val="00F0332A"/>
    <w:rsid w:val="00F37FC8"/>
    <w:rsid w:val="00F65D50"/>
    <w:rsid w:val="00F755F7"/>
    <w:rsid w:val="00FB54A7"/>
    <w:rsid w:val="00FC0496"/>
    <w:rsid w:val="00FC4AFD"/>
    <w:rsid w:val="00FC6A38"/>
    <w:rsid w:val="00FD4FF9"/>
    <w:rsid w:val="00FE30E7"/>
    <w:rsid w:val="00FF69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8F9"/>
    <w:pPr>
      <w:jc w:val="both"/>
    </w:pPr>
    <w:rPr>
      <w:kern w:val="24"/>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D448F9"/>
    <w:pPr>
      <w:tabs>
        <w:tab w:val="left" w:pos="284"/>
      </w:tabs>
      <w:ind w:left="900" w:right="522" w:hanging="900"/>
    </w:pPr>
    <w:rPr>
      <w:rFonts w:ascii="Arial" w:hAnsi="Arial"/>
    </w:rPr>
  </w:style>
  <w:style w:type="paragraph" w:styleId="Header">
    <w:name w:val="header"/>
    <w:basedOn w:val="Normal"/>
    <w:rsid w:val="00D448F9"/>
    <w:pPr>
      <w:tabs>
        <w:tab w:val="center" w:pos="4320"/>
        <w:tab w:val="right" w:pos="8640"/>
      </w:tabs>
      <w:jc w:val="left"/>
    </w:pPr>
    <w:rPr>
      <w:kern w:val="0"/>
    </w:rPr>
  </w:style>
  <w:style w:type="paragraph" w:styleId="Footer">
    <w:name w:val="footer"/>
    <w:basedOn w:val="Normal"/>
    <w:link w:val="FooterChar"/>
    <w:uiPriority w:val="99"/>
    <w:rsid w:val="00D448F9"/>
    <w:pPr>
      <w:tabs>
        <w:tab w:val="center" w:pos="4153"/>
        <w:tab w:val="right" w:pos="8306"/>
      </w:tabs>
    </w:pPr>
  </w:style>
  <w:style w:type="character" w:styleId="PageNumber">
    <w:name w:val="page number"/>
    <w:basedOn w:val="DefaultParagraphFont"/>
    <w:rsid w:val="00D448F9"/>
  </w:style>
  <w:style w:type="paragraph" w:styleId="BodyTextIndent2">
    <w:name w:val="Body Text Indent 2"/>
    <w:basedOn w:val="Normal"/>
    <w:rsid w:val="00D448F9"/>
    <w:pPr>
      <w:tabs>
        <w:tab w:val="left" w:pos="426"/>
        <w:tab w:val="left" w:pos="1134"/>
      </w:tabs>
      <w:ind w:left="1134" w:hanging="992"/>
    </w:pPr>
    <w:rPr>
      <w:rFonts w:ascii="Arial" w:hAnsi="Arial"/>
      <w:sz w:val="22"/>
    </w:rPr>
  </w:style>
  <w:style w:type="paragraph" w:styleId="BodyTextIndent3">
    <w:name w:val="Body Text Indent 3"/>
    <w:basedOn w:val="Normal"/>
    <w:rsid w:val="00D448F9"/>
    <w:pPr>
      <w:ind w:left="284" w:hanging="284"/>
    </w:pPr>
    <w:rPr>
      <w:sz w:val="22"/>
    </w:rPr>
  </w:style>
  <w:style w:type="table" w:styleId="TableGrid">
    <w:name w:val="Table Grid"/>
    <w:basedOn w:val="TableNormal"/>
    <w:rsid w:val="00D44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D4D1C"/>
    <w:rPr>
      <w:color w:val="0000FF"/>
      <w:u w:val="single"/>
    </w:rPr>
  </w:style>
  <w:style w:type="paragraph" w:styleId="ListParagraph">
    <w:name w:val="List Paragraph"/>
    <w:basedOn w:val="Normal"/>
    <w:link w:val="ListParagraphChar"/>
    <w:uiPriority w:val="34"/>
    <w:qFormat/>
    <w:rsid w:val="00DB3105"/>
    <w:pPr>
      <w:ind w:left="720"/>
      <w:contextualSpacing/>
      <w:jc w:val="left"/>
    </w:pPr>
    <w:rPr>
      <w:kern w:val="0"/>
      <w:szCs w:val="24"/>
      <w:lang w:eastAsia="en-GB"/>
    </w:rPr>
  </w:style>
  <w:style w:type="numbering" w:customStyle="1" w:styleId="StyleA">
    <w:name w:val="Style A"/>
    <w:rsid w:val="00252882"/>
    <w:pPr>
      <w:numPr>
        <w:numId w:val="22"/>
      </w:numPr>
    </w:pPr>
  </w:style>
  <w:style w:type="paragraph" w:styleId="BalloonText">
    <w:name w:val="Balloon Text"/>
    <w:basedOn w:val="Normal"/>
    <w:link w:val="BalloonTextChar"/>
    <w:uiPriority w:val="99"/>
    <w:semiHidden/>
    <w:unhideWhenUsed/>
    <w:rsid w:val="00721D93"/>
    <w:rPr>
      <w:rFonts w:ascii="Tahoma" w:hAnsi="Tahoma" w:cs="Tahoma"/>
      <w:sz w:val="16"/>
      <w:szCs w:val="16"/>
    </w:rPr>
  </w:style>
  <w:style w:type="character" w:customStyle="1" w:styleId="BalloonTextChar">
    <w:name w:val="Balloon Text Char"/>
    <w:link w:val="BalloonText"/>
    <w:uiPriority w:val="99"/>
    <w:semiHidden/>
    <w:rsid w:val="00721D93"/>
    <w:rPr>
      <w:rFonts w:ascii="Tahoma" w:hAnsi="Tahoma" w:cs="Tahoma"/>
      <w:kern w:val="24"/>
      <w:sz w:val="16"/>
      <w:szCs w:val="16"/>
      <w:lang w:eastAsia="en-US"/>
    </w:rPr>
  </w:style>
  <w:style w:type="character" w:customStyle="1" w:styleId="FooterChar">
    <w:name w:val="Footer Char"/>
    <w:link w:val="Footer"/>
    <w:uiPriority w:val="99"/>
    <w:rsid w:val="00817E7A"/>
    <w:rPr>
      <w:kern w:val="24"/>
      <w:sz w:val="24"/>
      <w:lang w:eastAsia="en-US"/>
    </w:rPr>
  </w:style>
  <w:style w:type="character" w:styleId="FootnoteReference">
    <w:name w:val="footnote reference"/>
    <w:uiPriority w:val="99"/>
    <w:rsid w:val="00697DA8"/>
    <w:rPr>
      <w:vertAlign w:val="superscript"/>
    </w:rPr>
  </w:style>
  <w:style w:type="paragraph" w:styleId="FootnoteText">
    <w:name w:val="footnote text"/>
    <w:basedOn w:val="Normal"/>
    <w:link w:val="FootnoteTextChar"/>
    <w:uiPriority w:val="99"/>
    <w:semiHidden/>
    <w:rsid w:val="00697DA8"/>
    <w:rPr>
      <w:sz w:val="20"/>
    </w:rPr>
  </w:style>
  <w:style w:type="character" w:customStyle="1" w:styleId="FootnoteTextChar">
    <w:name w:val="Footnote Text Char"/>
    <w:link w:val="FootnoteText"/>
    <w:uiPriority w:val="99"/>
    <w:semiHidden/>
    <w:rsid w:val="00697DA8"/>
    <w:rPr>
      <w:kern w:val="24"/>
      <w:lang w:eastAsia="en-US"/>
    </w:rPr>
  </w:style>
  <w:style w:type="paragraph" w:styleId="Revision">
    <w:name w:val="Revision"/>
    <w:hidden/>
    <w:uiPriority w:val="99"/>
    <w:semiHidden/>
    <w:rsid w:val="0082447B"/>
    <w:rPr>
      <w:kern w:val="24"/>
      <w:sz w:val="24"/>
      <w:lang w:eastAsia="en-US"/>
    </w:rPr>
  </w:style>
  <w:style w:type="character" w:styleId="CommentReference">
    <w:name w:val="annotation reference"/>
    <w:basedOn w:val="DefaultParagraphFont"/>
    <w:uiPriority w:val="99"/>
    <w:semiHidden/>
    <w:unhideWhenUsed/>
    <w:rsid w:val="00C65BB2"/>
    <w:rPr>
      <w:sz w:val="16"/>
      <w:szCs w:val="16"/>
    </w:rPr>
  </w:style>
  <w:style w:type="paragraph" w:styleId="CommentText">
    <w:name w:val="annotation text"/>
    <w:basedOn w:val="Normal"/>
    <w:link w:val="CommentTextChar"/>
    <w:uiPriority w:val="99"/>
    <w:semiHidden/>
    <w:unhideWhenUsed/>
    <w:rsid w:val="00C65BB2"/>
    <w:rPr>
      <w:sz w:val="20"/>
    </w:rPr>
  </w:style>
  <w:style w:type="character" w:customStyle="1" w:styleId="CommentTextChar">
    <w:name w:val="Comment Text Char"/>
    <w:basedOn w:val="DefaultParagraphFont"/>
    <w:link w:val="CommentText"/>
    <w:uiPriority w:val="99"/>
    <w:semiHidden/>
    <w:rsid w:val="00C65BB2"/>
    <w:rPr>
      <w:kern w:val="24"/>
      <w:lang w:eastAsia="en-US"/>
    </w:rPr>
  </w:style>
  <w:style w:type="character" w:customStyle="1" w:styleId="ListParagraphChar">
    <w:name w:val="List Paragraph Char"/>
    <w:link w:val="ListParagraph"/>
    <w:uiPriority w:val="34"/>
    <w:locked/>
    <w:rsid w:val="005D6E5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8F9"/>
    <w:pPr>
      <w:jc w:val="both"/>
    </w:pPr>
    <w:rPr>
      <w:kern w:val="24"/>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D448F9"/>
    <w:pPr>
      <w:tabs>
        <w:tab w:val="left" w:pos="284"/>
      </w:tabs>
      <w:ind w:left="900" w:right="522" w:hanging="900"/>
    </w:pPr>
    <w:rPr>
      <w:rFonts w:ascii="Arial" w:hAnsi="Arial"/>
    </w:rPr>
  </w:style>
  <w:style w:type="paragraph" w:styleId="Header">
    <w:name w:val="header"/>
    <w:basedOn w:val="Normal"/>
    <w:rsid w:val="00D448F9"/>
    <w:pPr>
      <w:tabs>
        <w:tab w:val="center" w:pos="4320"/>
        <w:tab w:val="right" w:pos="8640"/>
      </w:tabs>
      <w:jc w:val="left"/>
    </w:pPr>
    <w:rPr>
      <w:kern w:val="0"/>
    </w:rPr>
  </w:style>
  <w:style w:type="paragraph" w:styleId="Footer">
    <w:name w:val="footer"/>
    <w:basedOn w:val="Normal"/>
    <w:link w:val="FooterChar"/>
    <w:uiPriority w:val="99"/>
    <w:rsid w:val="00D448F9"/>
    <w:pPr>
      <w:tabs>
        <w:tab w:val="center" w:pos="4153"/>
        <w:tab w:val="right" w:pos="8306"/>
      </w:tabs>
    </w:pPr>
  </w:style>
  <w:style w:type="character" w:styleId="PageNumber">
    <w:name w:val="page number"/>
    <w:basedOn w:val="DefaultParagraphFont"/>
    <w:rsid w:val="00D448F9"/>
  </w:style>
  <w:style w:type="paragraph" w:styleId="BodyTextIndent2">
    <w:name w:val="Body Text Indent 2"/>
    <w:basedOn w:val="Normal"/>
    <w:rsid w:val="00D448F9"/>
    <w:pPr>
      <w:tabs>
        <w:tab w:val="left" w:pos="426"/>
        <w:tab w:val="left" w:pos="1134"/>
      </w:tabs>
      <w:ind w:left="1134" w:hanging="992"/>
    </w:pPr>
    <w:rPr>
      <w:rFonts w:ascii="Arial" w:hAnsi="Arial"/>
      <w:sz w:val="22"/>
    </w:rPr>
  </w:style>
  <w:style w:type="paragraph" w:styleId="BodyTextIndent3">
    <w:name w:val="Body Text Indent 3"/>
    <w:basedOn w:val="Normal"/>
    <w:rsid w:val="00D448F9"/>
    <w:pPr>
      <w:ind w:left="284" w:hanging="284"/>
    </w:pPr>
    <w:rPr>
      <w:sz w:val="22"/>
    </w:rPr>
  </w:style>
  <w:style w:type="table" w:styleId="TableGrid">
    <w:name w:val="Table Grid"/>
    <w:basedOn w:val="TableNormal"/>
    <w:rsid w:val="00D44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D4D1C"/>
    <w:rPr>
      <w:color w:val="0000FF"/>
      <w:u w:val="single"/>
    </w:rPr>
  </w:style>
  <w:style w:type="paragraph" w:styleId="ListParagraph">
    <w:name w:val="List Paragraph"/>
    <w:basedOn w:val="Normal"/>
    <w:link w:val="ListParagraphChar"/>
    <w:uiPriority w:val="34"/>
    <w:qFormat/>
    <w:rsid w:val="00DB3105"/>
    <w:pPr>
      <w:ind w:left="720"/>
      <w:contextualSpacing/>
      <w:jc w:val="left"/>
    </w:pPr>
    <w:rPr>
      <w:kern w:val="0"/>
      <w:szCs w:val="24"/>
      <w:lang w:eastAsia="en-GB"/>
    </w:rPr>
  </w:style>
  <w:style w:type="numbering" w:customStyle="1" w:styleId="StyleA">
    <w:name w:val="Style A"/>
    <w:rsid w:val="00252882"/>
    <w:pPr>
      <w:numPr>
        <w:numId w:val="22"/>
      </w:numPr>
    </w:pPr>
  </w:style>
  <w:style w:type="paragraph" w:styleId="BalloonText">
    <w:name w:val="Balloon Text"/>
    <w:basedOn w:val="Normal"/>
    <w:link w:val="BalloonTextChar"/>
    <w:uiPriority w:val="99"/>
    <w:semiHidden/>
    <w:unhideWhenUsed/>
    <w:rsid w:val="00721D93"/>
    <w:rPr>
      <w:rFonts w:ascii="Tahoma" w:hAnsi="Tahoma" w:cs="Tahoma"/>
      <w:sz w:val="16"/>
      <w:szCs w:val="16"/>
    </w:rPr>
  </w:style>
  <w:style w:type="character" w:customStyle="1" w:styleId="BalloonTextChar">
    <w:name w:val="Balloon Text Char"/>
    <w:link w:val="BalloonText"/>
    <w:uiPriority w:val="99"/>
    <w:semiHidden/>
    <w:rsid w:val="00721D93"/>
    <w:rPr>
      <w:rFonts w:ascii="Tahoma" w:hAnsi="Tahoma" w:cs="Tahoma"/>
      <w:kern w:val="24"/>
      <w:sz w:val="16"/>
      <w:szCs w:val="16"/>
      <w:lang w:eastAsia="en-US"/>
    </w:rPr>
  </w:style>
  <w:style w:type="character" w:customStyle="1" w:styleId="FooterChar">
    <w:name w:val="Footer Char"/>
    <w:link w:val="Footer"/>
    <w:uiPriority w:val="99"/>
    <w:rsid w:val="00817E7A"/>
    <w:rPr>
      <w:kern w:val="24"/>
      <w:sz w:val="24"/>
      <w:lang w:eastAsia="en-US"/>
    </w:rPr>
  </w:style>
  <w:style w:type="character" w:styleId="FootnoteReference">
    <w:name w:val="footnote reference"/>
    <w:uiPriority w:val="99"/>
    <w:rsid w:val="00697DA8"/>
    <w:rPr>
      <w:vertAlign w:val="superscript"/>
    </w:rPr>
  </w:style>
  <w:style w:type="paragraph" w:styleId="FootnoteText">
    <w:name w:val="footnote text"/>
    <w:basedOn w:val="Normal"/>
    <w:link w:val="FootnoteTextChar"/>
    <w:uiPriority w:val="99"/>
    <w:semiHidden/>
    <w:rsid w:val="00697DA8"/>
    <w:rPr>
      <w:sz w:val="20"/>
    </w:rPr>
  </w:style>
  <w:style w:type="character" w:customStyle="1" w:styleId="FootnoteTextChar">
    <w:name w:val="Footnote Text Char"/>
    <w:link w:val="FootnoteText"/>
    <w:uiPriority w:val="99"/>
    <w:semiHidden/>
    <w:rsid w:val="00697DA8"/>
    <w:rPr>
      <w:kern w:val="24"/>
      <w:lang w:eastAsia="en-US"/>
    </w:rPr>
  </w:style>
  <w:style w:type="paragraph" w:styleId="Revision">
    <w:name w:val="Revision"/>
    <w:hidden/>
    <w:uiPriority w:val="99"/>
    <w:semiHidden/>
    <w:rsid w:val="0082447B"/>
    <w:rPr>
      <w:kern w:val="24"/>
      <w:sz w:val="24"/>
      <w:lang w:eastAsia="en-US"/>
    </w:rPr>
  </w:style>
  <w:style w:type="character" w:styleId="CommentReference">
    <w:name w:val="annotation reference"/>
    <w:basedOn w:val="DefaultParagraphFont"/>
    <w:uiPriority w:val="99"/>
    <w:semiHidden/>
    <w:unhideWhenUsed/>
    <w:rsid w:val="00C65BB2"/>
    <w:rPr>
      <w:sz w:val="16"/>
      <w:szCs w:val="16"/>
    </w:rPr>
  </w:style>
  <w:style w:type="paragraph" w:styleId="CommentText">
    <w:name w:val="annotation text"/>
    <w:basedOn w:val="Normal"/>
    <w:link w:val="CommentTextChar"/>
    <w:uiPriority w:val="99"/>
    <w:semiHidden/>
    <w:unhideWhenUsed/>
    <w:rsid w:val="00C65BB2"/>
    <w:rPr>
      <w:sz w:val="20"/>
    </w:rPr>
  </w:style>
  <w:style w:type="character" w:customStyle="1" w:styleId="CommentTextChar">
    <w:name w:val="Comment Text Char"/>
    <w:basedOn w:val="DefaultParagraphFont"/>
    <w:link w:val="CommentText"/>
    <w:uiPriority w:val="99"/>
    <w:semiHidden/>
    <w:rsid w:val="00C65BB2"/>
    <w:rPr>
      <w:kern w:val="24"/>
      <w:lang w:eastAsia="en-US"/>
    </w:rPr>
  </w:style>
  <w:style w:type="character" w:customStyle="1" w:styleId="ListParagraphChar">
    <w:name w:val="List Paragraph Char"/>
    <w:link w:val="ListParagraph"/>
    <w:uiPriority w:val="34"/>
    <w:locked/>
    <w:rsid w:val="005D6E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86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statistics@mfsa.com.m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undreporting@mfsa.com.m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mfsa.com.mt/pages/viewcontent.aspx?id=497"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mfsa.com.mt"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EA8E9-DAA7-428D-B8A7-67688409A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27</Pages>
  <Words>9851</Words>
  <Characters>53773</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INVESTMENT SERVICES RULES FOR PROFESSIONAL INVESTOR FUNDS</vt:lpstr>
    </vt:vector>
  </TitlesOfParts>
  <Company/>
  <LinksUpToDate>false</LinksUpToDate>
  <CharactersWithSpaces>63498</CharactersWithSpaces>
  <SharedDoc>false</SharedDoc>
  <HLinks>
    <vt:vector size="24" baseType="variant">
      <vt:variant>
        <vt:i4>2752594</vt:i4>
      </vt:variant>
      <vt:variant>
        <vt:i4>9</vt:i4>
      </vt:variant>
      <vt:variant>
        <vt:i4>0</vt:i4>
      </vt:variant>
      <vt:variant>
        <vt:i4>5</vt:i4>
      </vt:variant>
      <vt:variant>
        <vt:lpwstr>mailto:statistics@mfsa.com.mt</vt:lpwstr>
      </vt:variant>
      <vt:variant>
        <vt:lpwstr/>
      </vt:variant>
      <vt:variant>
        <vt:i4>1114223</vt:i4>
      </vt:variant>
      <vt:variant>
        <vt:i4>6</vt:i4>
      </vt:variant>
      <vt:variant>
        <vt:i4>0</vt:i4>
      </vt:variant>
      <vt:variant>
        <vt:i4>5</vt:i4>
      </vt:variant>
      <vt:variant>
        <vt:lpwstr>mailto:fundreporting@mfsa.com.mt</vt:lpwstr>
      </vt:variant>
      <vt:variant>
        <vt:lpwstr/>
      </vt:variant>
      <vt:variant>
        <vt:i4>786451</vt:i4>
      </vt:variant>
      <vt:variant>
        <vt:i4>3</vt:i4>
      </vt:variant>
      <vt:variant>
        <vt:i4>0</vt:i4>
      </vt:variant>
      <vt:variant>
        <vt:i4>5</vt:i4>
      </vt:variant>
      <vt:variant>
        <vt:lpwstr>http://www.mfsa.com.mt/pages/viewcontent.aspx?id=497</vt:lpwstr>
      </vt:variant>
      <vt:variant>
        <vt:lpwstr/>
      </vt:variant>
      <vt:variant>
        <vt:i4>3014708</vt:i4>
      </vt:variant>
      <vt:variant>
        <vt:i4>0</vt:i4>
      </vt:variant>
      <vt:variant>
        <vt:i4>0</vt:i4>
      </vt:variant>
      <vt:variant>
        <vt:i4>5</vt:i4>
      </vt:variant>
      <vt:variant>
        <vt:lpwstr>http://www.mfsa.com.mt/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SERVICES RULES FOR PROFESSIONAL INVESTOR FUNDS</dc:title>
  <dc:creator>pulis001</dc:creator>
  <cp:lastModifiedBy>Isabelle Agius</cp:lastModifiedBy>
  <cp:revision>24</cp:revision>
  <cp:lastPrinted>2016-07-13T11:13:00Z</cp:lastPrinted>
  <dcterms:created xsi:type="dcterms:W3CDTF">2016-04-13T07:43:00Z</dcterms:created>
  <dcterms:modified xsi:type="dcterms:W3CDTF">2016-09-27T12:29:00Z</dcterms:modified>
</cp:coreProperties>
</file>