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347A" w:rsidRPr="008C4F95" w:rsidRDefault="0044347A" w:rsidP="00824565">
      <w:pPr>
        <w:rPr>
          <w:b/>
          <w:caps/>
          <w:kern w:val="0"/>
          <w:sz w:val="28"/>
          <w:szCs w:val="28"/>
          <w:lang w:val="en-US" w:eastAsia="en-GB"/>
        </w:rPr>
      </w:pPr>
      <w:bookmarkStart w:id="0" w:name="_Toc519407654"/>
      <w:r w:rsidRPr="008C4F95">
        <w:rPr>
          <w:b/>
          <w:kern w:val="0"/>
          <w:sz w:val="28"/>
          <w:szCs w:val="28"/>
          <w:lang w:val="en-US" w:eastAsia="en-GB"/>
        </w:rPr>
        <w:t>INVESTMENT SERVICES RULES FOR RETAIL COLLECTIVE INVESTMENT SCHEMES</w:t>
      </w:r>
    </w:p>
    <w:p w:rsidR="0044347A" w:rsidRPr="008C4F95" w:rsidRDefault="0044347A" w:rsidP="0044347A">
      <w:pPr>
        <w:pBdr>
          <w:bottom w:val="single" w:sz="12" w:space="1" w:color="auto"/>
        </w:pBdr>
        <w:jc w:val="left"/>
        <w:rPr>
          <w:b/>
          <w:kern w:val="0"/>
          <w:sz w:val="28"/>
          <w:szCs w:val="28"/>
          <w:lang w:val="en-US" w:eastAsia="en-GB"/>
        </w:rPr>
      </w:pPr>
    </w:p>
    <w:p w:rsidR="00DD598D" w:rsidRPr="008C4F95" w:rsidRDefault="00835A0E" w:rsidP="00CE269E">
      <w:pPr>
        <w:pBdr>
          <w:bottom w:val="single" w:sz="12" w:space="1" w:color="auto"/>
        </w:pBdr>
        <w:jc w:val="left"/>
        <w:rPr>
          <w:b/>
          <w:caps/>
          <w:kern w:val="0"/>
          <w:sz w:val="28"/>
          <w:szCs w:val="28"/>
          <w:lang w:val="en-US" w:eastAsia="en-GB"/>
        </w:rPr>
      </w:pPr>
      <w:r w:rsidRPr="008C4F95">
        <w:rPr>
          <w:b/>
          <w:caps/>
          <w:kern w:val="0"/>
          <w:sz w:val="28"/>
          <w:szCs w:val="28"/>
          <w:lang w:val="en-US" w:eastAsia="en-GB"/>
        </w:rPr>
        <w:t>PART A</w:t>
      </w:r>
      <w:r w:rsidR="00DD598D" w:rsidRPr="008C4F95">
        <w:rPr>
          <w:b/>
          <w:caps/>
          <w:kern w:val="0"/>
          <w:sz w:val="28"/>
          <w:szCs w:val="28"/>
          <w:lang w:val="en-US" w:eastAsia="en-GB"/>
        </w:rPr>
        <w:t>: The Application Process</w:t>
      </w:r>
    </w:p>
    <w:p w:rsidR="00DD598D" w:rsidRPr="008C4F95" w:rsidRDefault="00971BCC" w:rsidP="00DD598D">
      <w:pPr>
        <w:pBdr>
          <w:bottom w:val="single" w:sz="12" w:space="1" w:color="auto"/>
        </w:pBdr>
        <w:rPr>
          <w:b/>
          <w:caps/>
          <w:kern w:val="0"/>
          <w:sz w:val="28"/>
          <w:szCs w:val="28"/>
          <w:lang w:val="en-US" w:eastAsia="en-GB"/>
        </w:rPr>
      </w:pPr>
      <w:r w:rsidRPr="008C4F95">
        <w:rPr>
          <w:b/>
          <w:caps/>
          <w:kern w:val="0"/>
          <w:sz w:val="28"/>
          <w:szCs w:val="28"/>
          <w:lang w:val="en-US" w:eastAsia="en-GB"/>
        </w:rPr>
        <w:t xml:space="preserve"> </w:t>
      </w:r>
    </w:p>
    <w:p w:rsidR="00DD598D" w:rsidRPr="008C4F95" w:rsidRDefault="00DD598D" w:rsidP="00107E16">
      <w:pPr>
        <w:rPr>
          <w:b/>
        </w:rPr>
      </w:pPr>
    </w:p>
    <w:p w:rsidR="00453977" w:rsidRPr="00646DA4" w:rsidRDefault="00453977" w:rsidP="00646DA4">
      <w:pPr>
        <w:pStyle w:val="Heading2"/>
        <w:numPr>
          <w:ilvl w:val="0"/>
          <w:numId w:val="6"/>
        </w:numPr>
        <w:ind w:left="567" w:hanging="567"/>
        <w:rPr>
          <w:rFonts w:ascii="Times New Roman" w:hAnsi="Times New Roman"/>
          <w:smallCaps/>
          <w:sz w:val="24"/>
          <w:szCs w:val="24"/>
        </w:rPr>
      </w:pPr>
      <w:bookmarkStart w:id="1" w:name="_Toc519407655"/>
      <w:bookmarkEnd w:id="0"/>
      <w:r w:rsidRPr="00646DA4">
        <w:rPr>
          <w:rFonts w:ascii="Times New Roman" w:hAnsi="Times New Roman"/>
          <w:smallCaps/>
          <w:sz w:val="24"/>
          <w:szCs w:val="24"/>
        </w:rPr>
        <w:t>Investment Services Act</w:t>
      </w:r>
      <w:r w:rsidR="00B50B60" w:rsidRPr="00646DA4">
        <w:rPr>
          <w:rFonts w:ascii="Times New Roman" w:hAnsi="Times New Roman"/>
          <w:smallCaps/>
          <w:sz w:val="24"/>
          <w:szCs w:val="24"/>
        </w:rPr>
        <w:t>,</w:t>
      </w:r>
      <w:r w:rsidRPr="00646DA4">
        <w:rPr>
          <w:rFonts w:ascii="Times New Roman" w:hAnsi="Times New Roman"/>
          <w:smallCaps/>
          <w:sz w:val="24"/>
          <w:szCs w:val="24"/>
        </w:rPr>
        <w:t xml:space="preserve"> 1994 (“The Act”)</w:t>
      </w:r>
      <w:bookmarkEnd w:id="1"/>
      <w:r w:rsidRPr="00646DA4">
        <w:rPr>
          <w:rFonts w:ascii="Times New Roman" w:hAnsi="Times New Roman"/>
          <w:smallCaps/>
          <w:sz w:val="24"/>
          <w:szCs w:val="24"/>
        </w:rPr>
        <w:t xml:space="preserve"> </w:t>
      </w:r>
    </w:p>
    <w:p w:rsidR="00453977" w:rsidRPr="008C4F95" w:rsidRDefault="00453977" w:rsidP="004B6029">
      <w:pPr>
        <w:ind w:left="1080" w:hanging="1080"/>
        <w:rPr>
          <w:b/>
          <w:szCs w:val="24"/>
        </w:rPr>
      </w:pPr>
    </w:p>
    <w:p w:rsidR="00453977" w:rsidRPr="008C4F95" w:rsidRDefault="00453977" w:rsidP="00743A50">
      <w:pPr>
        <w:pStyle w:val="Heading2"/>
        <w:numPr>
          <w:ilvl w:val="1"/>
          <w:numId w:val="6"/>
        </w:numPr>
        <w:ind w:left="709" w:hanging="709"/>
        <w:rPr>
          <w:rFonts w:ascii="Times New Roman" w:hAnsi="Times New Roman"/>
          <w:i/>
          <w:sz w:val="24"/>
          <w:szCs w:val="24"/>
        </w:rPr>
      </w:pPr>
      <w:bookmarkStart w:id="2" w:name="_Toc519407656"/>
      <w:r w:rsidRPr="008C4F95">
        <w:rPr>
          <w:rFonts w:ascii="Times New Roman" w:hAnsi="Times New Roman"/>
          <w:i/>
          <w:sz w:val="24"/>
          <w:szCs w:val="24"/>
        </w:rPr>
        <w:t xml:space="preserve">Regulation of </w:t>
      </w:r>
      <w:r w:rsidR="00D975B0">
        <w:rPr>
          <w:rFonts w:ascii="Times New Roman" w:hAnsi="Times New Roman"/>
          <w:i/>
          <w:sz w:val="24"/>
          <w:szCs w:val="24"/>
        </w:rPr>
        <w:t>r</w:t>
      </w:r>
      <w:r w:rsidR="001C7296" w:rsidRPr="008C4F95">
        <w:rPr>
          <w:rFonts w:ascii="Times New Roman" w:hAnsi="Times New Roman"/>
          <w:i/>
          <w:sz w:val="24"/>
          <w:szCs w:val="24"/>
        </w:rPr>
        <w:t xml:space="preserve">etail </w:t>
      </w:r>
      <w:r w:rsidR="00D975B0">
        <w:rPr>
          <w:rFonts w:ascii="Times New Roman" w:hAnsi="Times New Roman"/>
          <w:i/>
          <w:sz w:val="24"/>
          <w:szCs w:val="24"/>
        </w:rPr>
        <w:t>c</w:t>
      </w:r>
      <w:r w:rsidR="001C7296" w:rsidRPr="008C4F95">
        <w:rPr>
          <w:rFonts w:ascii="Times New Roman" w:hAnsi="Times New Roman"/>
          <w:i/>
          <w:sz w:val="24"/>
          <w:szCs w:val="24"/>
        </w:rPr>
        <w:t xml:space="preserve">ollective </w:t>
      </w:r>
      <w:r w:rsidR="00D975B0">
        <w:rPr>
          <w:rFonts w:ascii="Times New Roman" w:hAnsi="Times New Roman"/>
          <w:i/>
          <w:sz w:val="24"/>
          <w:szCs w:val="24"/>
        </w:rPr>
        <w:t>i</w:t>
      </w:r>
      <w:r w:rsidR="001C7296" w:rsidRPr="008C4F95">
        <w:rPr>
          <w:rFonts w:ascii="Times New Roman" w:hAnsi="Times New Roman"/>
          <w:i/>
          <w:sz w:val="24"/>
          <w:szCs w:val="24"/>
        </w:rPr>
        <w:t xml:space="preserve">nvestment </w:t>
      </w:r>
      <w:r w:rsidR="00D975B0">
        <w:rPr>
          <w:rFonts w:ascii="Times New Roman" w:hAnsi="Times New Roman"/>
          <w:i/>
          <w:sz w:val="24"/>
          <w:szCs w:val="24"/>
        </w:rPr>
        <w:t>s</w:t>
      </w:r>
      <w:r w:rsidR="000E3586" w:rsidRPr="008C4F95">
        <w:rPr>
          <w:rFonts w:ascii="Times New Roman" w:hAnsi="Times New Roman"/>
          <w:i/>
          <w:sz w:val="24"/>
          <w:szCs w:val="24"/>
        </w:rPr>
        <w:t>cheme</w:t>
      </w:r>
      <w:r w:rsidR="001C7296" w:rsidRPr="008C4F95">
        <w:rPr>
          <w:rFonts w:ascii="Times New Roman" w:hAnsi="Times New Roman"/>
          <w:i/>
          <w:sz w:val="24"/>
          <w:szCs w:val="24"/>
        </w:rPr>
        <w:t>s (“Retail CIS”)</w:t>
      </w:r>
      <w:bookmarkEnd w:id="2"/>
    </w:p>
    <w:p w:rsidR="00453977" w:rsidRPr="008C4F95" w:rsidRDefault="00453977" w:rsidP="004B6029">
      <w:pPr>
        <w:rPr>
          <w:szCs w:val="24"/>
        </w:rPr>
      </w:pPr>
    </w:p>
    <w:p w:rsidR="00787AD7" w:rsidRPr="008C4F95" w:rsidRDefault="00787AD7" w:rsidP="004B6029">
      <w:pPr>
        <w:rPr>
          <w:szCs w:val="24"/>
        </w:rPr>
      </w:pPr>
      <w:r w:rsidRPr="008C4F95">
        <w:rPr>
          <w:szCs w:val="24"/>
        </w:rPr>
        <w:t xml:space="preserve">Retail CISs are </w:t>
      </w:r>
      <w:r w:rsidR="00DB4A6A" w:rsidRPr="008C4F95">
        <w:rPr>
          <w:szCs w:val="24"/>
        </w:rPr>
        <w:t xml:space="preserve">Collective Investment Schemes </w:t>
      </w:r>
      <w:r w:rsidRPr="008C4F95">
        <w:rPr>
          <w:szCs w:val="24"/>
        </w:rPr>
        <w:t xml:space="preserve">that are available to the general public. </w:t>
      </w:r>
    </w:p>
    <w:p w:rsidR="00787AD7" w:rsidRPr="008C4F95" w:rsidRDefault="00787AD7" w:rsidP="004B6029">
      <w:pPr>
        <w:rPr>
          <w:szCs w:val="24"/>
        </w:rPr>
      </w:pPr>
    </w:p>
    <w:p w:rsidR="00453977" w:rsidRPr="008C4F95" w:rsidRDefault="00453977" w:rsidP="004B6029">
      <w:pPr>
        <w:pStyle w:val="BodyText3"/>
        <w:ind w:right="0"/>
        <w:rPr>
          <w:rFonts w:ascii="Times New Roman" w:hAnsi="Times New Roman"/>
          <w:szCs w:val="24"/>
        </w:rPr>
      </w:pPr>
      <w:r w:rsidRPr="008C4F95">
        <w:rPr>
          <w:rFonts w:ascii="Times New Roman" w:hAnsi="Times New Roman"/>
          <w:szCs w:val="24"/>
        </w:rPr>
        <w:t xml:space="preserve">The </w:t>
      </w:r>
      <w:r w:rsidR="00094497" w:rsidRPr="008C4F95">
        <w:rPr>
          <w:rFonts w:ascii="Times New Roman" w:hAnsi="Times New Roman"/>
          <w:szCs w:val="24"/>
        </w:rPr>
        <w:t xml:space="preserve">Investment Services </w:t>
      </w:r>
      <w:r w:rsidRPr="008C4F95">
        <w:rPr>
          <w:rFonts w:ascii="Times New Roman" w:hAnsi="Times New Roman"/>
          <w:szCs w:val="24"/>
        </w:rPr>
        <w:t>Act</w:t>
      </w:r>
      <w:r w:rsidR="00094497" w:rsidRPr="008C4F95">
        <w:rPr>
          <w:rFonts w:ascii="Times New Roman" w:hAnsi="Times New Roman"/>
          <w:szCs w:val="24"/>
        </w:rPr>
        <w:t>, 1994</w:t>
      </w:r>
      <w:r w:rsidRPr="008C4F95">
        <w:rPr>
          <w:rFonts w:ascii="Times New Roman" w:hAnsi="Times New Roman"/>
          <w:szCs w:val="24"/>
        </w:rPr>
        <w:t xml:space="preserve"> </w:t>
      </w:r>
      <w:r w:rsidR="00FB1805" w:rsidRPr="008C4F95">
        <w:rPr>
          <w:rFonts w:ascii="Times New Roman" w:hAnsi="Times New Roman"/>
          <w:szCs w:val="24"/>
        </w:rPr>
        <w:t xml:space="preserve">(“the Act”) </w:t>
      </w:r>
      <w:r w:rsidRPr="008C4F95">
        <w:rPr>
          <w:rFonts w:ascii="Times New Roman" w:hAnsi="Times New Roman"/>
          <w:szCs w:val="24"/>
        </w:rPr>
        <w:t xml:space="preserve">provides the statutory basis for </w:t>
      </w:r>
      <w:r w:rsidR="009D393E" w:rsidRPr="008C4F95">
        <w:rPr>
          <w:rFonts w:ascii="Times New Roman" w:hAnsi="Times New Roman"/>
          <w:szCs w:val="24"/>
        </w:rPr>
        <w:t xml:space="preserve">regulating </w:t>
      </w:r>
      <w:r w:rsidR="00D975B0">
        <w:rPr>
          <w:rFonts w:ascii="Times New Roman" w:hAnsi="Times New Roman"/>
          <w:szCs w:val="24"/>
        </w:rPr>
        <w:t>c</w:t>
      </w:r>
      <w:r w:rsidR="00DB4A6A" w:rsidRPr="008C4F95">
        <w:rPr>
          <w:rFonts w:ascii="Times New Roman" w:hAnsi="Times New Roman"/>
          <w:szCs w:val="24"/>
        </w:rPr>
        <w:t xml:space="preserve">ollective </w:t>
      </w:r>
      <w:r w:rsidR="00D975B0">
        <w:rPr>
          <w:rFonts w:ascii="Times New Roman" w:hAnsi="Times New Roman"/>
          <w:szCs w:val="24"/>
        </w:rPr>
        <w:t>i</w:t>
      </w:r>
      <w:r w:rsidR="00D975B0" w:rsidRPr="008C4F95">
        <w:rPr>
          <w:rFonts w:ascii="Times New Roman" w:hAnsi="Times New Roman"/>
          <w:szCs w:val="24"/>
        </w:rPr>
        <w:t>nvestment</w:t>
      </w:r>
      <w:r w:rsidR="00DB4A6A" w:rsidRPr="008C4F95">
        <w:rPr>
          <w:rFonts w:ascii="Times New Roman" w:hAnsi="Times New Roman"/>
          <w:szCs w:val="24"/>
        </w:rPr>
        <w:t xml:space="preserve"> </w:t>
      </w:r>
      <w:r w:rsidR="00D975B0" w:rsidRPr="008C4F95">
        <w:rPr>
          <w:rFonts w:ascii="Times New Roman" w:hAnsi="Times New Roman"/>
          <w:szCs w:val="24"/>
        </w:rPr>
        <w:t>schemes</w:t>
      </w:r>
      <w:r w:rsidR="00DB4A6A" w:rsidRPr="008C4F95">
        <w:rPr>
          <w:rFonts w:ascii="Times New Roman" w:hAnsi="Times New Roman"/>
          <w:szCs w:val="24"/>
        </w:rPr>
        <w:t xml:space="preserve"> </w:t>
      </w:r>
      <w:r w:rsidR="009D393E" w:rsidRPr="008C4F95">
        <w:rPr>
          <w:rFonts w:ascii="Times New Roman" w:hAnsi="Times New Roman"/>
          <w:szCs w:val="24"/>
        </w:rPr>
        <w:t>constituted in or operating in or from Malta</w:t>
      </w:r>
      <w:r w:rsidR="00B32C85" w:rsidRPr="008C4F95">
        <w:rPr>
          <w:rFonts w:ascii="Times New Roman" w:hAnsi="Times New Roman"/>
          <w:szCs w:val="24"/>
        </w:rPr>
        <w:t>.</w:t>
      </w:r>
      <w:r w:rsidRPr="008C4F95">
        <w:rPr>
          <w:rFonts w:ascii="Times New Roman" w:hAnsi="Times New Roman"/>
          <w:szCs w:val="24"/>
        </w:rPr>
        <w:t xml:space="preserve"> The following sections make reference to various parts of the Act but do not attempt to reproduce it, and therefore should not be treated as a substitute for reading the Act itself.</w:t>
      </w:r>
    </w:p>
    <w:p w:rsidR="00453977" w:rsidRPr="008C4F95" w:rsidRDefault="00453977" w:rsidP="004B6029">
      <w:pPr>
        <w:ind w:left="1080" w:hanging="1080"/>
        <w:rPr>
          <w:b/>
          <w:szCs w:val="24"/>
        </w:rPr>
      </w:pPr>
    </w:p>
    <w:p w:rsidR="00453977" w:rsidRPr="008C4F95" w:rsidRDefault="00453977" w:rsidP="00743A50">
      <w:pPr>
        <w:pStyle w:val="Heading2"/>
        <w:numPr>
          <w:ilvl w:val="1"/>
          <w:numId w:val="6"/>
        </w:numPr>
        <w:ind w:left="709" w:hanging="709"/>
        <w:rPr>
          <w:rFonts w:ascii="Times New Roman" w:hAnsi="Times New Roman"/>
          <w:i/>
          <w:sz w:val="24"/>
          <w:szCs w:val="24"/>
        </w:rPr>
      </w:pPr>
      <w:bookmarkStart w:id="3" w:name="_Toc519407657"/>
      <w:r w:rsidRPr="008C4F95">
        <w:rPr>
          <w:rFonts w:ascii="Times New Roman" w:hAnsi="Times New Roman"/>
          <w:i/>
          <w:sz w:val="24"/>
          <w:szCs w:val="24"/>
        </w:rPr>
        <w:t>Definition</w:t>
      </w:r>
      <w:bookmarkEnd w:id="3"/>
      <w:r w:rsidR="002517B9" w:rsidRPr="008C4F95">
        <w:rPr>
          <w:rFonts w:ascii="Times New Roman" w:hAnsi="Times New Roman"/>
          <w:i/>
          <w:sz w:val="24"/>
          <w:szCs w:val="24"/>
        </w:rPr>
        <w:t xml:space="preserve"> of a </w:t>
      </w:r>
      <w:r w:rsidR="00D975B0">
        <w:rPr>
          <w:rFonts w:ascii="Times New Roman" w:hAnsi="Times New Roman"/>
          <w:i/>
          <w:sz w:val="24"/>
          <w:szCs w:val="24"/>
        </w:rPr>
        <w:t>“c</w:t>
      </w:r>
      <w:r w:rsidR="003C60E4" w:rsidRPr="008C4F95">
        <w:rPr>
          <w:rFonts w:ascii="Times New Roman" w:hAnsi="Times New Roman"/>
          <w:i/>
          <w:sz w:val="24"/>
          <w:szCs w:val="24"/>
        </w:rPr>
        <w:t xml:space="preserve">ollective </w:t>
      </w:r>
      <w:r w:rsidR="00D975B0">
        <w:rPr>
          <w:rFonts w:ascii="Times New Roman" w:hAnsi="Times New Roman"/>
          <w:i/>
          <w:sz w:val="24"/>
          <w:szCs w:val="24"/>
        </w:rPr>
        <w:t>i</w:t>
      </w:r>
      <w:r w:rsidR="003C60E4" w:rsidRPr="008C4F95">
        <w:rPr>
          <w:rFonts w:ascii="Times New Roman" w:hAnsi="Times New Roman"/>
          <w:i/>
          <w:sz w:val="24"/>
          <w:szCs w:val="24"/>
        </w:rPr>
        <w:t xml:space="preserve">nvestment </w:t>
      </w:r>
      <w:r w:rsidR="00D975B0">
        <w:rPr>
          <w:rFonts w:ascii="Times New Roman" w:hAnsi="Times New Roman"/>
          <w:i/>
          <w:sz w:val="24"/>
          <w:szCs w:val="24"/>
        </w:rPr>
        <w:t>s</w:t>
      </w:r>
      <w:r w:rsidR="000E3586" w:rsidRPr="008C4F95">
        <w:rPr>
          <w:rFonts w:ascii="Times New Roman" w:hAnsi="Times New Roman"/>
          <w:i/>
          <w:sz w:val="24"/>
          <w:szCs w:val="24"/>
        </w:rPr>
        <w:t>cheme</w:t>
      </w:r>
      <w:r w:rsidR="00D975B0">
        <w:rPr>
          <w:rFonts w:ascii="Times New Roman" w:hAnsi="Times New Roman"/>
          <w:i/>
          <w:sz w:val="24"/>
          <w:szCs w:val="24"/>
        </w:rPr>
        <w:t>”</w:t>
      </w:r>
    </w:p>
    <w:p w:rsidR="00453977" w:rsidRPr="008C4F95" w:rsidRDefault="00453977" w:rsidP="004B6029">
      <w:pPr>
        <w:rPr>
          <w:szCs w:val="24"/>
        </w:rPr>
      </w:pPr>
    </w:p>
    <w:p w:rsidR="00453977" w:rsidRPr="008C4F95" w:rsidRDefault="009D393E" w:rsidP="00EB5D79">
      <w:pPr>
        <w:rPr>
          <w:szCs w:val="24"/>
        </w:rPr>
      </w:pPr>
      <w:r w:rsidRPr="008C4F95">
        <w:rPr>
          <w:szCs w:val="24"/>
        </w:rPr>
        <w:t>The Act defines</w:t>
      </w:r>
      <w:r w:rsidR="00D975B0">
        <w:rPr>
          <w:szCs w:val="24"/>
        </w:rPr>
        <w:t xml:space="preserve"> a </w:t>
      </w:r>
      <w:r w:rsidR="00453977" w:rsidRPr="008C4F95">
        <w:rPr>
          <w:szCs w:val="24"/>
        </w:rPr>
        <w:t>“</w:t>
      </w:r>
      <w:r w:rsidR="00D975B0">
        <w:rPr>
          <w:szCs w:val="24"/>
        </w:rPr>
        <w:t>c</w:t>
      </w:r>
      <w:r w:rsidRPr="008C4F95">
        <w:rPr>
          <w:szCs w:val="24"/>
        </w:rPr>
        <w:t xml:space="preserve">ollective </w:t>
      </w:r>
      <w:r w:rsidR="00D975B0">
        <w:rPr>
          <w:szCs w:val="24"/>
        </w:rPr>
        <w:t>i</w:t>
      </w:r>
      <w:r w:rsidRPr="008C4F95">
        <w:rPr>
          <w:szCs w:val="24"/>
        </w:rPr>
        <w:t xml:space="preserve">nvestment </w:t>
      </w:r>
      <w:r w:rsidR="00D975B0">
        <w:rPr>
          <w:szCs w:val="24"/>
        </w:rPr>
        <w:t>s</w:t>
      </w:r>
      <w:r w:rsidR="000E3586" w:rsidRPr="008C4F95">
        <w:rPr>
          <w:szCs w:val="24"/>
        </w:rPr>
        <w:t>cheme</w:t>
      </w:r>
      <w:r w:rsidR="00453977" w:rsidRPr="008C4F95">
        <w:rPr>
          <w:szCs w:val="24"/>
        </w:rPr>
        <w:t xml:space="preserve">” </w:t>
      </w:r>
      <w:r w:rsidRPr="008C4F95">
        <w:rPr>
          <w:szCs w:val="24"/>
        </w:rPr>
        <w:t xml:space="preserve">as </w:t>
      </w:r>
      <w:r w:rsidR="00453977" w:rsidRPr="008C4F95">
        <w:rPr>
          <w:szCs w:val="24"/>
        </w:rPr>
        <w:t xml:space="preserve">any </w:t>
      </w:r>
      <w:r w:rsidR="00D975B0">
        <w:rPr>
          <w:szCs w:val="24"/>
        </w:rPr>
        <w:t>s</w:t>
      </w:r>
      <w:r w:rsidR="000E3586" w:rsidRPr="008C4F95">
        <w:rPr>
          <w:szCs w:val="24"/>
        </w:rPr>
        <w:t>cheme</w:t>
      </w:r>
      <w:r w:rsidR="00453977" w:rsidRPr="008C4F95">
        <w:rPr>
          <w:szCs w:val="24"/>
        </w:rPr>
        <w:t xml:space="preserve"> or arrangement which has as its object or as one of its objects the collective investment of capital acquired by means of an offer of units for subscription, sale or exchange and which has the following characteristics:</w:t>
      </w:r>
    </w:p>
    <w:p w:rsidR="00453977" w:rsidRPr="008C4F95" w:rsidRDefault="00045EBE" w:rsidP="00D975B0">
      <w:pPr>
        <w:numPr>
          <w:ilvl w:val="0"/>
          <w:numId w:val="56"/>
        </w:numPr>
        <w:ind w:left="567" w:hanging="567"/>
        <w:rPr>
          <w:szCs w:val="24"/>
        </w:rPr>
      </w:pPr>
      <w:r w:rsidRPr="008C4F95">
        <w:rPr>
          <w:szCs w:val="24"/>
        </w:rPr>
        <w:t xml:space="preserve">the </w:t>
      </w:r>
      <w:r w:rsidR="000E3586" w:rsidRPr="008C4F95">
        <w:rPr>
          <w:szCs w:val="24"/>
        </w:rPr>
        <w:t>Scheme</w:t>
      </w:r>
      <w:r w:rsidR="00453977" w:rsidRPr="008C4F95">
        <w:rPr>
          <w:szCs w:val="24"/>
        </w:rPr>
        <w:t xml:space="preserve"> or arrangement operates according to the principle of risk spreading; and either</w:t>
      </w:r>
    </w:p>
    <w:p w:rsidR="00453977" w:rsidRPr="008C4F95" w:rsidRDefault="00045EBE" w:rsidP="00D975B0">
      <w:pPr>
        <w:numPr>
          <w:ilvl w:val="0"/>
          <w:numId w:val="56"/>
        </w:numPr>
        <w:ind w:left="567" w:hanging="567"/>
        <w:rPr>
          <w:szCs w:val="24"/>
        </w:rPr>
      </w:pPr>
      <w:r w:rsidRPr="008C4F95">
        <w:rPr>
          <w:szCs w:val="24"/>
        </w:rPr>
        <w:t xml:space="preserve">the </w:t>
      </w:r>
      <w:r w:rsidR="00453977" w:rsidRPr="008C4F95">
        <w:rPr>
          <w:szCs w:val="24"/>
        </w:rPr>
        <w:t>contributions of the participants and the profits or income out of which payments are to be  made to them are pooled;  or</w:t>
      </w:r>
    </w:p>
    <w:p w:rsidR="00453977" w:rsidRPr="008C4F95" w:rsidRDefault="00045EBE" w:rsidP="00D975B0">
      <w:pPr>
        <w:numPr>
          <w:ilvl w:val="0"/>
          <w:numId w:val="56"/>
        </w:numPr>
        <w:ind w:left="567" w:hanging="567"/>
        <w:rPr>
          <w:szCs w:val="24"/>
        </w:rPr>
      </w:pPr>
      <w:r w:rsidRPr="008C4F95">
        <w:rPr>
          <w:szCs w:val="24"/>
        </w:rPr>
        <w:t xml:space="preserve">at </w:t>
      </w:r>
      <w:r w:rsidR="00453977" w:rsidRPr="008C4F95">
        <w:rPr>
          <w:szCs w:val="24"/>
        </w:rPr>
        <w:t xml:space="preserve">the request of the holders, units are or are to be repurchased or redeemed out of the assets of the </w:t>
      </w:r>
      <w:r w:rsidR="000E3586" w:rsidRPr="008C4F95">
        <w:rPr>
          <w:szCs w:val="24"/>
        </w:rPr>
        <w:t>Scheme</w:t>
      </w:r>
      <w:r w:rsidR="00453977" w:rsidRPr="008C4F95">
        <w:rPr>
          <w:szCs w:val="24"/>
        </w:rPr>
        <w:t xml:space="preserve"> or arrangement, continuously or in blocks at short intervals;  or</w:t>
      </w:r>
    </w:p>
    <w:p w:rsidR="00453977" w:rsidRPr="008C4F95" w:rsidRDefault="00045EBE" w:rsidP="00D975B0">
      <w:pPr>
        <w:numPr>
          <w:ilvl w:val="0"/>
          <w:numId w:val="56"/>
        </w:numPr>
        <w:ind w:left="567" w:hanging="567"/>
        <w:rPr>
          <w:szCs w:val="24"/>
        </w:rPr>
      </w:pPr>
      <w:r w:rsidRPr="008C4F95">
        <w:rPr>
          <w:szCs w:val="24"/>
        </w:rPr>
        <w:t xml:space="preserve">units </w:t>
      </w:r>
      <w:r w:rsidR="00453977" w:rsidRPr="008C4F95">
        <w:rPr>
          <w:szCs w:val="24"/>
        </w:rPr>
        <w:t>are, or have been, or will be issued continuously or in blocks at short intervals.</w:t>
      </w:r>
    </w:p>
    <w:p w:rsidR="00453977" w:rsidRPr="008C4F95" w:rsidRDefault="00453977" w:rsidP="00EB5D79">
      <w:pPr>
        <w:rPr>
          <w:b/>
          <w:szCs w:val="24"/>
        </w:rPr>
      </w:pPr>
    </w:p>
    <w:p w:rsidR="00330CF8" w:rsidRPr="008C4F95" w:rsidRDefault="00330CF8" w:rsidP="00330CF8">
      <w:pPr>
        <w:rPr>
          <w:szCs w:val="24"/>
        </w:rPr>
      </w:pPr>
      <w:r w:rsidRPr="008C4F95">
        <w:rPr>
          <w:szCs w:val="24"/>
        </w:rPr>
        <w:t>Provided that an alternative investment fund that is not</w:t>
      </w:r>
      <w:r w:rsidR="00D975B0">
        <w:rPr>
          <w:szCs w:val="24"/>
        </w:rPr>
        <w:t xml:space="preserve"> promoted</w:t>
      </w:r>
      <w:r w:rsidRPr="008C4F95">
        <w:rPr>
          <w:szCs w:val="24"/>
        </w:rPr>
        <w:t xml:space="preserve"> to retail investors and that does not have the characteristic listed in paragraph (a) shall only be deemed to be a collective investment scheme, if the scheme, in specific circumstances as established by regulations under the Act, is exempt from such requirement and satisfies the conditions that may be prescribed. </w:t>
      </w:r>
    </w:p>
    <w:p w:rsidR="00453977" w:rsidRPr="008C4F95" w:rsidRDefault="00453977" w:rsidP="00EB5D79">
      <w:pPr>
        <w:rPr>
          <w:szCs w:val="24"/>
        </w:rPr>
      </w:pPr>
    </w:p>
    <w:p w:rsidR="00843BAB" w:rsidRPr="008C4F95" w:rsidRDefault="00843BAB" w:rsidP="00EE29C0">
      <w:pPr>
        <w:pStyle w:val="Heading2"/>
        <w:numPr>
          <w:ilvl w:val="0"/>
          <w:numId w:val="6"/>
        </w:numPr>
        <w:tabs>
          <w:tab w:val="left" w:pos="709"/>
        </w:tabs>
        <w:ind w:left="567" w:hanging="567"/>
        <w:rPr>
          <w:rFonts w:ascii="Times New Roman" w:hAnsi="Times New Roman"/>
          <w:sz w:val="24"/>
          <w:szCs w:val="24"/>
        </w:rPr>
      </w:pPr>
      <w:r w:rsidRPr="008C4F95">
        <w:rPr>
          <w:rFonts w:ascii="Times New Roman" w:hAnsi="Times New Roman"/>
          <w:sz w:val="24"/>
          <w:szCs w:val="24"/>
        </w:rPr>
        <w:br w:type="page"/>
      </w:r>
      <w:del w:id="4" w:author="Isabelle Agius" w:date="2016-09-28T08:52:00Z">
        <w:r w:rsidR="00D975B0" w:rsidDel="00646DA4">
          <w:rPr>
            <w:rFonts w:ascii="Times New Roman" w:hAnsi="Times New Roman"/>
            <w:sz w:val="24"/>
            <w:szCs w:val="24"/>
          </w:rPr>
          <w:lastRenderedPageBreak/>
          <w:tab/>
        </w:r>
      </w:del>
      <w:r w:rsidR="00D975B0" w:rsidRPr="00646DA4">
        <w:rPr>
          <w:rFonts w:ascii="Times New Roman" w:hAnsi="Times New Roman"/>
          <w:smallCaps/>
          <w:sz w:val="24"/>
          <w:szCs w:val="24"/>
        </w:rPr>
        <w:t>Requirement for a c</w:t>
      </w:r>
      <w:r w:rsidRPr="00646DA4">
        <w:rPr>
          <w:rFonts w:ascii="Times New Roman" w:hAnsi="Times New Roman"/>
          <w:smallCaps/>
          <w:sz w:val="24"/>
          <w:szCs w:val="24"/>
        </w:rPr>
        <w:t xml:space="preserve">ollective </w:t>
      </w:r>
      <w:r w:rsidR="00D975B0" w:rsidRPr="00646DA4">
        <w:rPr>
          <w:rFonts w:ascii="Times New Roman" w:hAnsi="Times New Roman"/>
          <w:smallCaps/>
          <w:sz w:val="24"/>
          <w:szCs w:val="24"/>
        </w:rPr>
        <w:t>i</w:t>
      </w:r>
      <w:r w:rsidRPr="00646DA4">
        <w:rPr>
          <w:rFonts w:ascii="Times New Roman" w:hAnsi="Times New Roman"/>
          <w:smallCaps/>
          <w:sz w:val="24"/>
          <w:szCs w:val="24"/>
        </w:rPr>
        <w:t xml:space="preserve">nvestment </w:t>
      </w:r>
      <w:r w:rsidR="00D975B0" w:rsidRPr="00646DA4">
        <w:rPr>
          <w:rFonts w:ascii="Times New Roman" w:hAnsi="Times New Roman"/>
          <w:smallCaps/>
          <w:sz w:val="24"/>
          <w:szCs w:val="24"/>
        </w:rPr>
        <w:t>s</w:t>
      </w:r>
      <w:r w:rsidR="000E3586" w:rsidRPr="00646DA4">
        <w:rPr>
          <w:rFonts w:ascii="Times New Roman" w:hAnsi="Times New Roman"/>
          <w:smallCaps/>
          <w:sz w:val="24"/>
          <w:szCs w:val="24"/>
        </w:rPr>
        <w:t>cheme</w:t>
      </w:r>
      <w:r w:rsidRPr="00646DA4">
        <w:rPr>
          <w:rFonts w:ascii="Times New Roman" w:hAnsi="Times New Roman"/>
          <w:smallCaps/>
          <w:sz w:val="24"/>
          <w:szCs w:val="24"/>
        </w:rPr>
        <w:t xml:space="preserve"> </w:t>
      </w:r>
      <w:r w:rsidR="00D975B0" w:rsidRPr="00646DA4">
        <w:rPr>
          <w:rFonts w:ascii="Times New Roman" w:hAnsi="Times New Roman"/>
          <w:smallCaps/>
          <w:sz w:val="24"/>
          <w:szCs w:val="24"/>
        </w:rPr>
        <w:t>l</w:t>
      </w:r>
      <w:r w:rsidRPr="00646DA4">
        <w:rPr>
          <w:rFonts w:ascii="Times New Roman" w:hAnsi="Times New Roman"/>
          <w:smallCaps/>
          <w:sz w:val="24"/>
          <w:szCs w:val="24"/>
        </w:rPr>
        <w:t>icence</w:t>
      </w:r>
    </w:p>
    <w:p w:rsidR="00843BAB" w:rsidRPr="008C4F95" w:rsidRDefault="00843BAB" w:rsidP="00843BAB">
      <w:pPr>
        <w:ind w:left="720" w:hanging="720"/>
        <w:rPr>
          <w:b/>
          <w:szCs w:val="24"/>
        </w:rPr>
      </w:pPr>
    </w:p>
    <w:p w:rsidR="00843BAB" w:rsidRPr="008C4F95" w:rsidRDefault="00BE22CB" w:rsidP="00843BAB">
      <w:pPr>
        <w:rPr>
          <w:szCs w:val="24"/>
        </w:rPr>
      </w:pPr>
      <w:r w:rsidRPr="008C4F95">
        <w:rPr>
          <w:szCs w:val="24"/>
        </w:rPr>
        <w:t xml:space="preserve">Article </w:t>
      </w:r>
      <w:r w:rsidR="00843BAB" w:rsidRPr="008C4F95">
        <w:rPr>
          <w:szCs w:val="24"/>
        </w:rPr>
        <w:t>4 of the Act states:</w:t>
      </w:r>
    </w:p>
    <w:p w:rsidR="00843BAB" w:rsidRPr="008C4F95" w:rsidRDefault="00843BAB" w:rsidP="00843BAB">
      <w:pPr>
        <w:tabs>
          <w:tab w:val="left" w:pos="720"/>
        </w:tabs>
        <w:ind w:left="1080" w:hanging="1080"/>
        <w:rPr>
          <w:szCs w:val="24"/>
        </w:rPr>
      </w:pPr>
    </w:p>
    <w:p w:rsidR="00843BAB" w:rsidRPr="008C4F95" w:rsidRDefault="00843BAB" w:rsidP="00843BAB">
      <w:pPr>
        <w:pStyle w:val="BlockText"/>
        <w:tabs>
          <w:tab w:val="clear" w:pos="284"/>
          <w:tab w:val="left" w:pos="426"/>
          <w:tab w:val="left" w:pos="1134"/>
        </w:tabs>
        <w:ind w:left="1134" w:right="0" w:hanging="1134"/>
        <w:rPr>
          <w:rFonts w:ascii="Times New Roman" w:hAnsi="Times New Roman"/>
          <w:i/>
          <w:szCs w:val="24"/>
        </w:rPr>
      </w:pPr>
      <w:r w:rsidRPr="008C4F95">
        <w:rPr>
          <w:rFonts w:ascii="Times New Roman" w:hAnsi="Times New Roman"/>
          <w:i/>
          <w:szCs w:val="24"/>
        </w:rPr>
        <w:t>“4</w:t>
      </w:r>
      <w:r w:rsidRPr="008C4F95">
        <w:rPr>
          <w:rFonts w:ascii="Times New Roman" w:hAnsi="Times New Roman"/>
          <w:i/>
          <w:szCs w:val="24"/>
        </w:rPr>
        <w:tab/>
        <w:t xml:space="preserve">(1) </w:t>
      </w:r>
      <w:r w:rsidRPr="008C4F95">
        <w:rPr>
          <w:rFonts w:ascii="Times New Roman" w:hAnsi="Times New Roman"/>
          <w:i/>
          <w:szCs w:val="24"/>
        </w:rPr>
        <w:tab/>
        <w:t>Subject to the provisions of sub</w:t>
      </w:r>
      <w:r w:rsidR="00935CD7" w:rsidRPr="008C4F95">
        <w:rPr>
          <w:rFonts w:ascii="Times New Roman" w:hAnsi="Times New Roman"/>
          <w:i/>
          <w:szCs w:val="24"/>
        </w:rPr>
        <w:t xml:space="preserve">article </w:t>
      </w:r>
      <w:r w:rsidRPr="008C4F95">
        <w:rPr>
          <w:rFonts w:ascii="Times New Roman" w:hAnsi="Times New Roman"/>
          <w:i/>
          <w:szCs w:val="24"/>
        </w:rPr>
        <w:t xml:space="preserve">(3), no </w:t>
      </w:r>
      <w:r w:rsidR="00646DA4">
        <w:rPr>
          <w:rFonts w:ascii="Times New Roman" w:hAnsi="Times New Roman"/>
          <w:i/>
          <w:szCs w:val="24"/>
        </w:rPr>
        <w:t>c</w:t>
      </w:r>
      <w:r w:rsidRPr="008C4F95">
        <w:rPr>
          <w:rFonts w:ascii="Times New Roman" w:hAnsi="Times New Roman"/>
          <w:i/>
          <w:szCs w:val="24"/>
        </w:rPr>
        <w:t xml:space="preserve">ollective </w:t>
      </w:r>
      <w:r w:rsidR="00646DA4">
        <w:rPr>
          <w:rFonts w:ascii="Times New Roman" w:hAnsi="Times New Roman"/>
          <w:i/>
          <w:szCs w:val="24"/>
        </w:rPr>
        <w:t>i</w:t>
      </w:r>
      <w:r w:rsidRPr="008C4F95">
        <w:rPr>
          <w:rFonts w:ascii="Times New Roman" w:hAnsi="Times New Roman"/>
          <w:i/>
          <w:szCs w:val="24"/>
        </w:rPr>
        <w:t xml:space="preserve">nvestment </w:t>
      </w:r>
      <w:r w:rsidR="00646DA4">
        <w:rPr>
          <w:rFonts w:ascii="Times New Roman" w:hAnsi="Times New Roman"/>
          <w:i/>
          <w:szCs w:val="24"/>
        </w:rPr>
        <w:t>s</w:t>
      </w:r>
      <w:r w:rsidR="000E3586" w:rsidRPr="008C4F95">
        <w:rPr>
          <w:rFonts w:ascii="Times New Roman" w:hAnsi="Times New Roman"/>
          <w:i/>
          <w:szCs w:val="24"/>
        </w:rPr>
        <w:t>cheme</w:t>
      </w:r>
      <w:r w:rsidRPr="008C4F95">
        <w:rPr>
          <w:rFonts w:ascii="Times New Roman" w:hAnsi="Times New Roman"/>
          <w:i/>
          <w:szCs w:val="24"/>
        </w:rPr>
        <w:t xml:space="preserve"> shall issue or create any units or carry on any activity in or from within Malta unless there is in respect of it a valid Collective Investment </w:t>
      </w:r>
      <w:r w:rsidR="000E3586" w:rsidRPr="008C4F95">
        <w:rPr>
          <w:rFonts w:ascii="Times New Roman" w:hAnsi="Times New Roman"/>
          <w:i/>
          <w:szCs w:val="24"/>
        </w:rPr>
        <w:t>Scheme</w:t>
      </w:r>
      <w:r w:rsidRPr="008C4F95">
        <w:rPr>
          <w:rFonts w:ascii="Times New Roman" w:hAnsi="Times New Roman"/>
          <w:i/>
          <w:szCs w:val="24"/>
        </w:rPr>
        <w:t xml:space="preserve"> licence.</w:t>
      </w:r>
    </w:p>
    <w:p w:rsidR="00843BAB" w:rsidRPr="008C4F95" w:rsidRDefault="00843BAB" w:rsidP="00843BAB">
      <w:pPr>
        <w:tabs>
          <w:tab w:val="left" w:pos="426"/>
          <w:tab w:val="left" w:pos="1134"/>
        </w:tabs>
        <w:ind w:left="1134" w:hanging="992"/>
        <w:rPr>
          <w:i/>
          <w:szCs w:val="24"/>
        </w:rPr>
      </w:pPr>
    </w:p>
    <w:p w:rsidR="00843BAB" w:rsidRPr="008C4F95" w:rsidRDefault="00843BAB" w:rsidP="00E35291">
      <w:pPr>
        <w:numPr>
          <w:ilvl w:val="0"/>
          <w:numId w:val="1"/>
        </w:numPr>
        <w:tabs>
          <w:tab w:val="clear" w:pos="900"/>
          <w:tab w:val="left" w:pos="426"/>
          <w:tab w:val="left" w:pos="1134"/>
        </w:tabs>
        <w:ind w:left="1134" w:hanging="708"/>
        <w:rPr>
          <w:i/>
          <w:szCs w:val="24"/>
        </w:rPr>
      </w:pPr>
      <w:r w:rsidRPr="008C4F95">
        <w:rPr>
          <w:i/>
          <w:szCs w:val="24"/>
        </w:rPr>
        <w:t xml:space="preserve">Subject to the provisions of </w:t>
      </w:r>
      <w:r w:rsidR="00935CD7" w:rsidRPr="008C4F95">
        <w:rPr>
          <w:i/>
          <w:szCs w:val="24"/>
        </w:rPr>
        <w:t>subarticle</w:t>
      </w:r>
      <w:r w:rsidRPr="008C4F95">
        <w:rPr>
          <w:i/>
          <w:szCs w:val="24"/>
        </w:rPr>
        <w:t xml:space="preserve"> (3), no </w:t>
      </w:r>
      <w:r w:rsidR="00646DA4">
        <w:rPr>
          <w:i/>
          <w:szCs w:val="24"/>
        </w:rPr>
        <w:t>c</w:t>
      </w:r>
      <w:r w:rsidRPr="008C4F95">
        <w:rPr>
          <w:i/>
          <w:szCs w:val="24"/>
        </w:rPr>
        <w:t xml:space="preserve">ollective </w:t>
      </w:r>
      <w:r w:rsidR="00646DA4">
        <w:rPr>
          <w:i/>
          <w:szCs w:val="24"/>
        </w:rPr>
        <w:t>i</w:t>
      </w:r>
      <w:r w:rsidRPr="008C4F95">
        <w:rPr>
          <w:i/>
          <w:szCs w:val="24"/>
        </w:rPr>
        <w:t xml:space="preserve">nvestment </w:t>
      </w:r>
      <w:r w:rsidR="00646DA4">
        <w:rPr>
          <w:i/>
          <w:szCs w:val="24"/>
        </w:rPr>
        <w:t>s</w:t>
      </w:r>
      <w:r w:rsidR="000E3586" w:rsidRPr="008C4F95">
        <w:rPr>
          <w:i/>
          <w:szCs w:val="24"/>
        </w:rPr>
        <w:t>cheme</w:t>
      </w:r>
      <w:r w:rsidRPr="008C4F95">
        <w:rPr>
          <w:i/>
          <w:szCs w:val="24"/>
        </w:rPr>
        <w:t xml:space="preserve"> formed in accordance with or existing under the laws of Malta shall issue or create any units or carry on any activity in or from within a country, territory or other place outside Malta unless there is in respect of it a valid </w:t>
      </w:r>
      <w:r w:rsidR="00646DA4">
        <w:rPr>
          <w:i/>
          <w:szCs w:val="24"/>
        </w:rPr>
        <w:t>c</w:t>
      </w:r>
      <w:r w:rsidRPr="008C4F95">
        <w:rPr>
          <w:i/>
          <w:szCs w:val="24"/>
        </w:rPr>
        <w:t xml:space="preserve">ollective </w:t>
      </w:r>
      <w:r w:rsidR="00646DA4">
        <w:rPr>
          <w:i/>
          <w:szCs w:val="24"/>
        </w:rPr>
        <w:t>i</w:t>
      </w:r>
      <w:r w:rsidRPr="008C4F95">
        <w:rPr>
          <w:i/>
          <w:szCs w:val="24"/>
        </w:rPr>
        <w:t xml:space="preserve">nvestment </w:t>
      </w:r>
      <w:r w:rsidR="00646DA4">
        <w:rPr>
          <w:i/>
          <w:szCs w:val="24"/>
        </w:rPr>
        <w:t>s</w:t>
      </w:r>
      <w:r w:rsidR="000E3586" w:rsidRPr="008C4F95">
        <w:rPr>
          <w:i/>
          <w:szCs w:val="24"/>
        </w:rPr>
        <w:t>cheme</w:t>
      </w:r>
      <w:r w:rsidRPr="008C4F95">
        <w:rPr>
          <w:i/>
          <w:szCs w:val="24"/>
        </w:rPr>
        <w:t xml:space="preserve"> licence.</w:t>
      </w:r>
    </w:p>
    <w:p w:rsidR="00843BAB" w:rsidRPr="008C4F95" w:rsidRDefault="00843BAB" w:rsidP="00843BAB">
      <w:pPr>
        <w:tabs>
          <w:tab w:val="left" w:pos="270"/>
          <w:tab w:val="left" w:pos="426"/>
          <w:tab w:val="left" w:pos="1134"/>
        </w:tabs>
        <w:ind w:left="1134" w:hanging="992"/>
        <w:rPr>
          <w:i/>
          <w:szCs w:val="24"/>
        </w:rPr>
      </w:pPr>
    </w:p>
    <w:p w:rsidR="00843BAB" w:rsidRPr="008C4F95" w:rsidRDefault="00843BAB" w:rsidP="00843BAB">
      <w:pPr>
        <w:pStyle w:val="BodyTextIndent2"/>
        <w:rPr>
          <w:rFonts w:ascii="Times New Roman" w:hAnsi="Times New Roman"/>
          <w:i/>
          <w:sz w:val="24"/>
          <w:szCs w:val="24"/>
        </w:rPr>
      </w:pPr>
      <w:r w:rsidRPr="008C4F95">
        <w:rPr>
          <w:rFonts w:ascii="Times New Roman" w:hAnsi="Times New Roman"/>
          <w:i/>
          <w:sz w:val="24"/>
          <w:szCs w:val="24"/>
        </w:rPr>
        <w:tab/>
        <w:t>(3)</w:t>
      </w:r>
      <w:r w:rsidRPr="008C4F95">
        <w:rPr>
          <w:rFonts w:ascii="Times New Roman" w:hAnsi="Times New Roman"/>
          <w:i/>
          <w:sz w:val="24"/>
          <w:szCs w:val="24"/>
        </w:rPr>
        <w:tab/>
        <w:t xml:space="preserve">No </w:t>
      </w:r>
      <w:r w:rsidR="00646DA4">
        <w:rPr>
          <w:rFonts w:ascii="Times New Roman" w:hAnsi="Times New Roman"/>
          <w:i/>
          <w:sz w:val="24"/>
          <w:szCs w:val="24"/>
        </w:rPr>
        <w:t>c</w:t>
      </w:r>
      <w:r w:rsidRPr="008C4F95">
        <w:rPr>
          <w:rFonts w:ascii="Times New Roman" w:hAnsi="Times New Roman"/>
          <w:i/>
          <w:sz w:val="24"/>
          <w:szCs w:val="24"/>
        </w:rPr>
        <w:t xml:space="preserve">ollective </w:t>
      </w:r>
      <w:r w:rsidR="00646DA4">
        <w:rPr>
          <w:rFonts w:ascii="Times New Roman" w:hAnsi="Times New Roman"/>
          <w:i/>
          <w:sz w:val="24"/>
          <w:szCs w:val="24"/>
        </w:rPr>
        <w:t>i</w:t>
      </w:r>
      <w:r w:rsidRPr="008C4F95">
        <w:rPr>
          <w:rFonts w:ascii="Times New Roman" w:hAnsi="Times New Roman"/>
          <w:i/>
          <w:sz w:val="24"/>
          <w:szCs w:val="24"/>
        </w:rPr>
        <w:t xml:space="preserve">nvestment </w:t>
      </w:r>
      <w:r w:rsidR="00646DA4">
        <w:rPr>
          <w:rFonts w:ascii="Times New Roman" w:hAnsi="Times New Roman"/>
          <w:i/>
          <w:sz w:val="24"/>
          <w:szCs w:val="24"/>
        </w:rPr>
        <w:t>s</w:t>
      </w:r>
      <w:r w:rsidR="000E3586" w:rsidRPr="008C4F95">
        <w:rPr>
          <w:rFonts w:ascii="Times New Roman" w:hAnsi="Times New Roman"/>
          <w:i/>
          <w:sz w:val="24"/>
          <w:szCs w:val="24"/>
        </w:rPr>
        <w:t>cheme</w:t>
      </w:r>
      <w:r w:rsidRPr="008C4F95">
        <w:rPr>
          <w:rFonts w:ascii="Times New Roman" w:hAnsi="Times New Roman"/>
          <w:i/>
          <w:sz w:val="24"/>
          <w:szCs w:val="24"/>
        </w:rPr>
        <w:t xml:space="preserve"> shall be precluded by the provisions of </w:t>
      </w:r>
      <w:r w:rsidR="00935CD7" w:rsidRPr="008C4F95">
        <w:rPr>
          <w:rFonts w:ascii="Times New Roman" w:hAnsi="Times New Roman"/>
          <w:i/>
          <w:szCs w:val="24"/>
        </w:rPr>
        <w:t>subarticle</w:t>
      </w:r>
      <w:r w:rsidRPr="008C4F95">
        <w:rPr>
          <w:rFonts w:ascii="Times New Roman" w:hAnsi="Times New Roman"/>
          <w:i/>
          <w:sz w:val="24"/>
          <w:szCs w:val="24"/>
        </w:rPr>
        <w:t xml:space="preserve"> (1) from issuing or creating such units or from taking such steps as may be necessary for the incorporation or, as the case may be, the establishment of the </w:t>
      </w:r>
      <w:r w:rsidR="000E3586" w:rsidRPr="008C4F95">
        <w:rPr>
          <w:rFonts w:ascii="Times New Roman" w:hAnsi="Times New Roman"/>
          <w:i/>
          <w:sz w:val="24"/>
          <w:szCs w:val="24"/>
        </w:rPr>
        <w:t>Scheme</w:t>
      </w:r>
      <w:r w:rsidRPr="008C4F95">
        <w:rPr>
          <w:rFonts w:ascii="Times New Roman" w:hAnsi="Times New Roman"/>
          <w:i/>
          <w:sz w:val="24"/>
          <w:szCs w:val="24"/>
        </w:rPr>
        <w:t xml:space="preserve"> or from taking such steps as may be necessary for securing the authorisation of the </w:t>
      </w:r>
      <w:r w:rsidR="000E3586" w:rsidRPr="008C4F95">
        <w:rPr>
          <w:rFonts w:ascii="Times New Roman" w:hAnsi="Times New Roman"/>
          <w:i/>
          <w:sz w:val="24"/>
          <w:szCs w:val="24"/>
        </w:rPr>
        <w:t>Scheme</w:t>
      </w:r>
      <w:r w:rsidR="001228A0" w:rsidRPr="008C4F95">
        <w:rPr>
          <w:rFonts w:ascii="Times New Roman" w:hAnsi="Times New Roman"/>
          <w:i/>
          <w:sz w:val="24"/>
          <w:szCs w:val="24"/>
        </w:rPr>
        <w:t xml:space="preserve"> by the competent authority.”</w:t>
      </w:r>
    </w:p>
    <w:p w:rsidR="00935CD7" w:rsidRPr="008C4F95" w:rsidRDefault="001C7296" w:rsidP="00843BAB">
      <w:pPr>
        <w:rPr>
          <w:szCs w:val="24"/>
        </w:rPr>
      </w:pPr>
      <w:r w:rsidRPr="008C4F95">
        <w:rPr>
          <w:szCs w:val="24"/>
        </w:rPr>
        <w:t xml:space="preserve"> </w:t>
      </w:r>
    </w:p>
    <w:p w:rsidR="00935CD7" w:rsidRPr="008C4F95" w:rsidRDefault="00935CD7" w:rsidP="00935CD7">
      <w:pPr>
        <w:rPr>
          <w:szCs w:val="24"/>
        </w:rPr>
      </w:pPr>
      <w:r w:rsidRPr="008C4F95">
        <w:rPr>
          <w:szCs w:val="24"/>
        </w:rPr>
        <w:t xml:space="preserve">Subarticle 4(1) makes it illegal for any </w:t>
      </w:r>
      <w:r w:rsidR="003C568C" w:rsidRPr="008C4F95">
        <w:rPr>
          <w:szCs w:val="24"/>
        </w:rPr>
        <w:t>collective investment scheme</w:t>
      </w:r>
      <w:r w:rsidRPr="008C4F95">
        <w:rPr>
          <w:szCs w:val="24"/>
        </w:rPr>
        <w:t xml:space="preserve"> to </w:t>
      </w:r>
      <w:r w:rsidR="000A7F1A" w:rsidRPr="008C4F95">
        <w:rPr>
          <w:szCs w:val="24"/>
        </w:rPr>
        <w:t xml:space="preserve">operate in or from </w:t>
      </w:r>
      <w:smartTag w:uri="urn:schemas-microsoft-com:office:smarttags" w:element="place">
        <w:smartTag w:uri="urn:schemas-microsoft-com:office:smarttags" w:element="country-region">
          <w:r w:rsidR="000A7F1A" w:rsidRPr="008C4F95">
            <w:rPr>
              <w:szCs w:val="24"/>
            </w:rPr>
            <w:t>Malta</w:t>
          </w:r>
        </w:smartTag>
      </w:smartTag>
      <w:r w:rsidR="000A7F1A" w:rsidRPr="008C4F95">
        <w:rPr>
          <w:szCs w:val="24"/>
        </w:rPr>
        <w:t xml:space="preserve"> without having a licence</w:t>
      </w:r>
      <w:r w:rsidRPr="008C4F95">
        <w:rPr>
          <w:szCs w:val="24"/>
        </w:rPr>
        <w:t>.</w:t>
      </w:r>
    </w:p>
    <w:p w:rsidR="00935CD7" w:rsidRPr="008C4F95" w:rsidRDefault="00935CD7" w:rsidP="00843BAB">
      <w:pPr>
        <w:rPr>
          <w:szCs w:val="24"/>
        </w:rPr>
      </w:pPr>
    </w:p>
    <w:p w:rsidR="00843BAB" w:rsidRPr="008C4F95" w:rsidRDefault="00843BAB" w:rsidP="00843BAB">
      <w:pPr>
        <w:rPr>
          <w:szCs w:val="24"/>
        </w:rPr>
      </w:pPr>
      <w:r w:rsidRPr="008C4F95">
        <w:rPr>
          <w:szCs w:val="24"/>
        </w:rPr>
        <w:t>Sub</w:t>
      </w:r>
      <w:r w:rsidR="00935CD7" w:rsidRPr="008C4F95">
        <w:rPr>
          <w:szCs w:val="24"/>
        </w:rPr>
        <w:t xml:space="preserve">article </w:t>
      </w:r>
      <w:r w:rsidRPr="008C4F95">
        <w:rPr>
          <w:szCs w:val="24"/>
        </w:rPr>
        <w:t xml:space="preserve">4(2) makes it illegal for a </w:t>
      </w:r>
      <w:r w:rsidR="003C568C" w:rsidRPr="008C4F95">
        <w:rPr>
          <w:szCs w:val="24"/>
        </w:rPr>
        <w:t>collective investment scheme</w:t>
      </w:r>
      <w:r w:rsidR="001C7296" w:rsidRPr="008C4F95">
        <w:rPr>
          <w:szCs w:val="24"/>
        </w:rPr>
        <w:t xml:space="preserve"> </w:t>
      </w:r>
      <w:r w:rsidRPr="008C4F95">
        <w:rPr>
          <w:szCs w:val="24"/>
        </w:rPr>
        <w:t xml:space="preserve">to use </w:t>
      </w:r>
      <w:smartTag w:uri="urn:schemas-microsoft-com:office:smarttags" w:element="place">
        <w:smartTag w:uri="urn:schemas-microsoft-com:office:smarttags" w:element="country-region">
          <w:r w:rsidRPr="008C4F95">
            <w:rPr>
              <w:szCs w:val="24"/>
            </w:rPr>
            <w:t>Malta</w:t>
          </w:r>
        </w:smartTag>
      </w:smartTag>
      <w:r w:rsidRPr="008C4F95">
        <w:rPr>
          <w:szCs w:val="24"/>
        </w:rPr>
        <w:t xml:space="preserve"> as a base without having a licence.</w:t>
      </w:r>
    </w:p>
    <w:p w:rsidR="00843BAB" w:rsidRPr="008C4F95" w:rsidRDefault="00843BAB" w:rsidP="00843BAB">
      <w:pPr>
        <w:rPr>
          <w:szCs w:val="24"/>
        </w:rPr>
      </w:pPr>
    </w:p>
    <w:p w:rsidR="00843BAB" w:rsidRPr="008C4F95" w:rsidRDefault="00843BAB" w:rsidP="00843BAB">
      <w:pPr>
        <w:rPr>
          <w:szCs w:val="24"/>
        </w:rPr>
      </w:pPr>
      <w:r w:rsidRPr="008C4F95">
        <w:rPr>
          <w:szCs w:val="24"/>
        </w:rPr>
        <w:t>Sub</w:t>
      </w:r>
      <w:r w:rsidR="000A7F1A" w:rsidRPr="008C4F95">
        <w:rPr>
          <w:szCs w:val="24"/>
        </w:rPr>
        <w:t>article</w:t>
      </w:r>
      <w:r w:rsidRPr="008C4F95">
        <w:rPr>
          <w:szCs w:val="24"/>
        </w:rPr>
        <w:t xml:space="preserve"> 4(3) permits the initial steps in establishing a </w:t>
      </w:r>
      <w:r w:rsidR="003C568C" w:rsidRPr="008C4F95">
        <w:rPr>
          <w:szCs w:val="24"/>
        </w:rPr>
        <w:t>collective investment scheme</w:t>
      </w:r>
      <w:r w:rsidR="001C7296" w:rsidRPr="008C4F95">
        <w:rPr>
          <w:szCs w:val="24"/>
        </w:rPr>
        <w:t xml:space="preserve"> </w:t>
      </w:r>
      <w:r w:rsidRPr="008C4F95">
        <w:rPr>
          <w:szCs w:val="24"/>
        </w:rPr>
        <w:t xml:space="preserve">to be taken before a Licence has been obtained but </w:t>
      </w:r>
      <w:r w:rsidR="00935CD7" w:rsidRPr="008C4F95">
        <w:rPr>
          <w:szCs w:val="24"/>
        </w:rPr>
        <w:t>the</w:t>
      </w:r>
      <w:r w:rsidR="001C7296" w:rsidRPr="008C4F95">
        <w:rPr>
          <w:szCs w:val="24"/>
        </w:rPr>
        <w:t xml:space="preserve"> </w:t>
      </w:r>
      <w:r w:rsidR="003C568C" w:rsidRPr="008C4F95">
        <w:rPr>
          <w:szCs w:val="24"/>
        </w:rPr>
        <w:t xml:space="preserve">collective investment scheme </w:t>
      </w:r>
      <w:r w:rsidRPr="008C4F95">
        <w:rPr>
          <w:szCs w:val="24"/>
        </w:rPr>
        <w:t xml:space="preserve">may not deal with </w:t>
      </w:r>
      <w:r w:rsidR="00935CD7" w:rsidRPr="008C4F95">
        <w:rPr>
          <w:szCs w:val="24"/>
        </w:rPr>
        <w:t>i</w:t>
      </w:r>
      <w:r w:rsidRPr="008C4F95">
        <w:rPr>
          <w:szCs w:val="24"/>
        </w:rPr>
        <w:t>nvestors before it is licensed.</w:t>
      </w:r>
    </w:p>
    <w:p w:rsidR="00843BAB" w:rsidRPr="008C4F95" w:rsidRDefault="00843BAB" w:rsidP="00843BAB">
      <w:pPr>
        <w:ind w:left="1080" w:hanging="1080"/>
        <w:rPr>
          <w:szCs w:val="24"/>
        </w:rPr>
      </w:pPr>
    </w:p>
    <w:p w:rsidR="00646DA4" w:rsidRDefault="00843BAB" w:rsidP="00646DA4">
      <w:pPr>
        <w:rPr>
          <w:szCs w:val="24"/>
          <w:lang w:val="mt-MT"/>
        </w:rPr>
      </w:pPr>
      <w:r w:rsidRPr="008C4F95">
        <w:rPr>
          <w:szCs w:val="24"/>
        </w:rPr>
        <w:t xml:space="preserve">Under </w:t>
      </w:r>
      <w:r w:rsidR="00935CD7" w:rsidRPr="008C4F95">
        <w:rPr>
          <w:szCs w:val="24"/>
        </w:rPr>
        <w:t xml:space="preserve">Article </w:t>
      </w:r>
      <w:r w:rsidRPr="008C4F95">
        <w:rPr>
          <w:szCs w:val="24"/>
        </w:rPr>
        <w:t xml:space="preserve">12(1)(i) of the Act, certain exemptions have been granted from the requirement to obtain a Collective Investment </w:t>
      </w:r>
      <w:r w:rsidR="000E3586" w:rsidRPr="008C4F95">
        <w:rPr>
          <w:szCs w:val="24"/>
        </w:rPr>
        <w:t>Scheme</w:t>
      </w:r>
      <w:r w:rsidRPr="008C4F95">
        <w:rPr>
          <w:szCs w:val="24"/>
        </w:rPr>
        <w:t xml:space="preserve"> Licence. </w:t>
      </w:r>
      <w:r w:rsidR="00E3003C" w:rsidRPr="008C4F95">
        <w:rPr>
          <w:szCs w:val="24"/>
        </w:rPr>
        <w:t xml:space="preserve">For further details, reference should be made to the Investment Services Act (Exemption) Regulations, the Investment Services Act (Recognition of Private Collective Investment Schemes) Regulations and the </w:t>
      </w:r>
      <w:r w:rsidR="00E35291" w:rsidRPr="008C4F95">
        <w:rPr>
          <w:szCs w:val="24"/>
        </w:rPr>
        <w:t>Investment Services Act (</w:t>
      </w:r>
      <w:r w:rsidR="005D5D47" w:rsidRPr="008C4F95">
        <w:rPr>
          <w:szCs w:val="24"/>
        </w:rPr>
        <w:t xml:space="preserve">Marketing </w:t>
      </w:r>
      <w:r w:rsidR="00E35291" w:rsidRPr="008C4F95">
        <w:rPr>
          <w:szCs w:val="24"/>
        </w:rPr>
        <w:t>of UCITS) Regulations</w:t>
      </w:r>
      <w:r w:rsidR="001F472C" w:rsidRPr="008C4F95">
        <w:rPr>
          <w:szCs w:val="24"/>
        </w:rPr>
        <w:t>.</w:t>
      </w:r>
    </w:p>
    <w:p w:rsidR="00646DA4" w:rsidRDefault="00646DA4" w:rsidP="00646DA4">
      <w:pPr>
        <w:rPr>
          <w:szCs w:val="24"/>
          <w:lang w:val="mt-MT"/>
        </w:rPr>
      </w:pPr>
    </w:p>
    <w:p w:rsidR="00843BAB" w:rsidRPr="008C4F95" w:rsidRDefault="00843BAB" w:rsidP="00EE29C0">
      <w:pPr>
        <w:pStyle w:val="Heading2"/>
        <w:numPr>
          <w:ilvl w:val="0"/>
          <w:numId w:val="6"/>
        </w:numPr>
        <w:tabs>
          <w:tab w:val="left" w:pos="709"/>
        </w:tabs>
        <w:rPr>
          <w:szCs w:val="24"/>
        </w:rPr>
      </w:pPr>
      <w:r w:rsidRPr="008C4F95">
        <w:rPr>
          <w:rFonts w:ascii="Times New Roman" w:hAnsi="Times New Roman"/>
          <w:sz w:val="24"/>
          <w:szCs w:val="24"/>
        </w:rPr>
        <w:br w:type="page"/>
      </w:r>
      <w:r w:rsidRPr="00EE29C0">
        <w:rPr>
          <w:rFonts w:ascii="Times New Roman" w:hAnsi="Times New Roman"/>
          <w:smallCaps/>
          <w:sz w:val="24"/>
          <w:szCs w:val="24"/>
        </w:rPr>
        <w:lastRenderedPageBreak/>
        <w:t xml:space="preserve">Criteria </w:t>
      </w:r>
      <w:r w:rsidR="006A0BB8" w:rsidRPr="00EE29C0">
        <w:rPr>
          <w:rFonts w:ascii="Times New Roman" w:hAnsi="Times New Roman"/>
          <w:smallCaps/>
          <w:sz w:val="24"/>
          <w:szCs w:val="24"/>
        </w:rPr>
        <w:t>w</w:t>
      </w:r>
      <w:r w:rsidRPr="00EE29C0">
        <w:rPr>
          <w:rFonts w:ascii="Times New Roman" w:hAnsi="Times New Roman"/>
          <w:smallCaps/>
          <w:sz w:val="24"/>
          <w:szCs w:val="24"/>
        </w:rPr>
        <w:t xml:space="preserve">hich MFSA will </w:t>
      </w:r>
      <w:r w:rsidR="00854824" w:rsidRPr="00EE29C0">
        <w:rPr>
          <w:rFonts w:ascii="Times New Roman" w:hAnsi="Times New Roman"/>
          <w:smallCaps/>
          <w:sz w:val="24"/>
          <w:szCs w:val="24"/>
        </w:rPr>
        <w:t>a</w:t>
      </w:r>
      <w:r w:rsidRPr="00EE29C0">
        <w:rPr>
          <w:rFonts w:ascii="Times New Roman" w:hAnsi="Times New Roman"/>
          <w:smallCaps/>
          <w:sz w:val="24"/>
          <w:szCs w:val="24"/>
        </w:rPr>
        <w:t xml:space="preserve">pply in </w:t>
      </w:r>
      <w:r w:rsidR="00854824" w:rsidRPr="00EE29C0">
        <w:rPr>
          <w:rFonts w:ascii="Times New Roman" w:hAnsi="Times New Roman"/>
          <w:smallCaps/>
          <w:sz w:val="24"/>
          <w:szCs w:val="24"/>
        </w:rPr>
        <w:t>c</w:t>
      </w:r>
      <w:r w:rsidRPr="00EE29C0">
        <w:rPr>
          <w:rFonts w:ascii="Times New Roman" w:hAnsi="Times New Roman"/>
          <w:smallCaps/>
          <w:sz w:val="24"/>
          <w:szCs w:val="24"/>
        </w:rPr>
        <w:t xml:space="preserve">onsidering an </w:t>
      </w:r>
      <w:r w:rsidR="00854824" w:rsidRPr="00EE29C0">
        <w:rPr>
          <w:rFonts w:ascii="Times New Roman" w:hAnsi="Times New Roman"/>
          <w:smallCaps/>
          <w:sz w:val="24"/>
          <w:szCs w:val="24"/>
        </w:rPr>
        <w:t>a</w:t>
      </w:r>
      <w:r w:rsidRPr="00EE29C0">
        <w:rPr>
          <w:rFonts w:ascii="Times New Roman" w:hAnsi="Times New Roman"/>
          <w:smallCaps/>
          <w:sz w:val="24"/>
          <w:szCs w:val="24"/>
        </w:rPr>
        <w:t>pplication for a Licence</w:t>
      </w:r>
    </w:p>
    <w:p w:rsidR="00843BAB" w:rsidRPr="008C4F95" w:rsidRDefault="00843BAB" w:rsidP="00843BAB">
      <w:pPr>
        <w:ind w:left="1080" w:hanging="1080"/>
        <w:rPr>
          <w:b/>
          <w:szCs w:val="24"/>
        </w:rPr>
      </w:pPr>
    </w:p>
    <w:p w:rsidR="00843BAB" w:rsidRPr="008C4F95" w:rsidRDefault="00843BAB" w:rsidP="00843BAB">
      <w:pPr>
        <w:pStyle w:val="BodyText3"/>
        <w:tabs>
          <w:tab w:val="clear" w:pos="7230"/>
        </w:tabs>
        <w:ind w:right="0"/>
        <w:rPr>
          <w:rFonts w:ascii="Times New Roman" w:hAnsi="Times New Roman"/>
          <w:szCs w:val="24"/>
        </w:rPr>
      </w:pPr>
      <w:r w:rsidRPr="008C4F95">
        <w:rPr>
          <w:rFonts w:ascii="Times New Roman" w:hAnsi="Times New Roman"/>
          <w:szCs w:val="24"/>
        </w:rPr>
        <w:t xml:space="preserve">The MFSA </w:t>
      </w:r>
      <w:r w:rsidR="00646DA4">
        <w:rPr>
          <w:rFonts w:ascii="Times New Roman" w:hAnsi="Times New Roman"/>
          <w:szCs w:val="24"/>
        </w:rPr>
        <w:t>shall</w:t>
      </w:r>
      <w:ins w:id="5" w:author="Isabelle Agius" w:date="2016-09-28T08:52:00Z">
        <w:r w:rsidR="00646DA4" w:rsidRPr="008C4F95">
          <w:rPr>
            <w:rFonts w:ascii="Times New Roman" w:hAnsi="Times New Roman"/>
            <w:szCs w:val="24"/>
          </w:rPr>
          <w:t xml:space="preserve"> </w:t>
        </w:r>
      </w:ins>
      <w:r w:rsidRPr="008C4F95">
        <w:rPr>
          <w:rFonts w:ascii="Times New Roman" w:hAnsi="Times New Roman"/>
          <w:szCs w:val="24"/>
        </w:rPr>
        <w:t xml:space="preserve">only grant a </w:t>
      </w:r>
      <w:r w:rsidR="00646DA4">
        <w:rPr>
          <w:rFonts w:ascii="Times New Roman" w:hAnsi="Times New Roman"/>
          <w:szCs w:val="24"/>
        </w:rPr>
        <w:t>c</w:t>
      </w:r>
      <w:r w:rsidRPr="008C4F95">
        <w:rPr>
          <w:rFonts w:ascii="Times New Roman" w:hAnsi="Times New Roman"/>
          <w:szCs w:val="24"/>
        </w:rPr>
        <w:t xml:space="preserve">ollective </w:t>
      </w:r>
      <w:r w:rsidR="00646DA4">
        <w:rPr>
          <w:rFonts w:ascii="Times New Roman" w:hAnsi="Times New Roman"/>
          <w:szCs w:val="24"/>
        </w:rPr>
        <w:t>i</w:t>
      </w:r>
      <w:r w:rsidRPr="008C4F95">
        <w:rPr>
          <w:rFonts w:ascii="Times New Roman" w:hAnsi="Times New Roman"/>
          <w:szCs w:val="24"/>
        </w:rPr>
        <w:t xml:space="preserve">nvestment </w:t>
      </w:r>
      <w:r w:rsidR="00646DA4">
        <w:rPr>
          <w:rFonts w:ascii="Times New Roman" w:hAnsi="Times New Roman"/>
          <w:szCs w:val="24"/>
        </w:rPr>
        <w:t>s</w:t>
      </w:r>
      <w:r w:rsidR="000E3586" w:rsidRPr="008C4F95">
        <w:rPr>
          <w:rFonts w:ascii="Times New Roman" w:hAnsi="Times New Roman"/>
          <w:szCs w:val="24"/>
        </w:rPr>
        <w:t>cheme</w:t>
      </w:r>
      <w:r w:rsidRPr="008C4F95">
        <w:rPr>
          <w:rFonts w:ascii="Times New Roman" w:hAnsi="Times New Roman"/>
          <w:szCs w:val="24"/>
        </w:rPr>
        <w:t xml:space="preserve"> </w:t>
      </w:r>
      <w:r w:rsidR="00E20D05" w:rsidRPr="008C4F95">
        <w:rPr>
          <w:rFonts w:ascii="Times New Roman" w:hAnsi="Times New Roman"/>
          <w:szCs w:val="24"/>
        </w:rPr>
        <w:t xml:space="preserve">licence </w:t>
      </w:r>
      <w:r w:rsidRPr="008C4F95">
        <w:rPr>
          <w:rFonts w:ascii="Times New Roman" w:hAnsi="Times New Roman"/>
          <w:szCs w:val="24"/>
        </w:rPr>
        <w:t xml:space="preserve">to </w:t>
      </w:r>
      <w:r w:rsidR="00040A28" w:rsidRPr="008C4F95">
        <w:rPr>
          <w:rFonts w:ascii="Times New Roman" w:hAnsi="Times New Roman"/>
          <w:szCs w:val="24"/>
        </w:rPr>
        <w:t xml:space="preserve">a </w:t>
      </w:r>
      <w:r w:rsidR="00646DA4">
        <w:rPr>
          <w:rFonts w:ascii="Times New Roman" w:hAnsi="Times New Roman"/>
          <w:szCs w:val="24"/>
        </w:rPr>
        <w:t>r</w:t>
      </w:r>
      <w:r w:rsidR="001C7296" w:rsidRPr="008C4F95">
        <w:rPr>
          <w:rFonts w:ascii="Times New Roman" w:hAnsi="Times New Roman"/>
          <w:szCs w:val="24"/>
        </w:rPr>
        <w:t xml:space="preserve">etail CIS </w:t>
      </w:r>
      <w:r w:rsidRPr="008C4F95">
        <w:rPr>
          <w:rFonts w:ascii="Times New Roman" w:hAnsi="Times New Roman"/>
          <w:szCs w:val="24"/>
        </w:rPr>
        <w:t xml:space="preserve">if it is satisfied to the extent that it can be, that the </w:t>
      </w:r>
      <w:r w:rsidR="000E3586" w:rsidRPr="008C4F95">
        <w:rPr>
          <w:rFonts w:ascii="Times New Roman" w:hAnsi="Times New Roman"/>
          <w:szCs w:val="24"/>
        </w:rPr>
        <w:t>Scheme</w:t>
      </w:r>
      <w:r w:rsidR="001C7296" w:rsidRPr="008C4F95">
        <w:rPr>
          <w:rFonts w:ascii="Times New Roman" w:hAnsi="Times New Roman"/>
          <w:szCs w:val="24"/>
        </w:rPr>
        <w:t xml:space="preserve"> </w:t>
      </w:r>
      <w:r w:rsidRPr="008C4F95">
        <w:rPr>
          <w:rFonts w:ascii="Times New Roman" w:hAnsi="Times New Roman"/>
          <w:szCs w:val="24"/>
        </w:rPr>
        <w:t xml:space="preserve">will comply in all respects with the </w:t>
      </w:r>
      <w:r w:rsidR="00DD31CC" w:rsidRPr="008C4F95">
        <w:rPr>
          <w:rFonts w:ascii="Times New Roman" w:hAnsi="Times New Roman"/>
          <w:szCs w:val="24"/>
        </w:rPr>
        <w:t xml:space="preserve">provisions of the Act, the </w:t>
      </w:r>
      <w:r w:rsidR="00646DA4">
        <w:rPr>
          <w:rFonts w:ascii="Times New Roman" w:hAnsi="Times New Roman"/>
          <w:szCs w:val="24"/>
        </w:rPr>
        <w:t>applicable</w:t>
      </w:r>
      <w:r w:rsidRPr="008C4F95">
        <w:rPr>
          <w:rFonts w:ascii="Times New Roman" w:hAnsi="Times New Roman"/>
          <w:szCs w:val="24"/>
        </w:rPr>
        <w:t xml:space="preserve"> </w:t>
      </w:r>
      <w:r w:rsidR="00DD31CC" w:rsidRPr="008C4F95">
        <w:rPr>
          <w:rFonts w:ascii="Times New Roman" w:hAnsi="Times New Roman"/>
          <w:szCs w:val="24"/>
        </w:rPr>
        <w:t>R</w:t>
      </w:r>
      <w:r w:rsidRPr="008C4F95">
        <w:rPr>
          <w:rFonts w:ascii="Times New Roman" w:hAnsi="Times New Roman"/>
          <w:szCs w:val="24"/>
        </w:rPr>
        <w:t xml:space="preserve">egulations and </w:t>
      </w:r>
      <w:r w:rsidR="00DD31CC" w:rsidRPr="008C4F95">
        <w:rPr>
          <w:rFonts w:ascii="Times New Roman" w:hAnsi="Times New Roman"/>
          <w:szCs w:val="24"/>
        </w:rPr>
        <w:t>these</w:t>
      </w:r>
      <w:r w:rsidR="00646DA4">
        <w:rPr>
          <w:rFonts w:ascii="Times New Roman" w:hAnsi="Times New Roman"/>
          <w:szCs w:val="24"/>
        </w:rPr>
        <w:t xml:space="preserve"> Investment Services</w:t>
      </w:r>
      <w:r w:rsidR="00DD31CC" w:rsidRPr="008C4F95">
        <w:rPr>
          <w:rFonts w:ascii="Times New Roman" w:hAnsi="Times New Roman"/>
          <w:szCs w:val="24"/>
        </w:rPr>
        <w:t xml:space="preserve"> </w:t>
      </w:r>
      <w:r w:rsidR="00A3335B" w:rsidRPr="008C4F95">
        <w:rPr>
          <w:rFonts w:ascii="Times New Roman" w:hAnsi="Times New Roman"/>
          <w:szCs w:val="24"/>
        </w:rPr>
        <w:t>Rules</w:t>
      </w:r>
      <w:r w:rsidR="00DD31CC" w:rsidRPr="008C4F95">
        <w:rPr>
          <w:rFonts w:ascii="Times New Roman" w:hAnsi="Times New Roman"/>
          <w:szCs w:val="24"/>
        </w:rPr>
        <w:t xml:space="preserve"> and </w:t>
      </w:r>
      <w:r w:rsidRPr="008C4F95">
        <w:rPr>
          <w:rFonts w:ascii="Times New Roman" w:hAnsi="Times New Roman"/>
          <w:szCs w:val="24"/>
        </w:rPr>
        <w:t xml:space="preserve">that its </w:t>
      </w:r>
      <w:r w:rsidR="00646DA4">
        <w:rPr>
          <w:rFonts w:ascii="Times New Roman" w:hAnsi="Times New Roman"/>
          <w:szCs w:val="24"/>
        </w:rPr>
        <w:t>d</w:t>
      </w:r>
      <w:r w:rsidR="007E294D" w:rsidRPr="008C4F95">
        <w:rPr>
          <w:rFonts w:ascii="Times New Roman" w:hAnsi="Times New Roman"/>
          <w:szCs w:val="24"/>
        </w:rPr>
        <w:t>irectors</w:t>
      </w:r>
      <w:r w:rsidRPr="008C4F95">
        <w:rPr>
          <w:rFonts w:ascii="Times New Roman" w:hAnsi="Times New Roman"/>
          <w:szCs w:val="24"/>
        </w:rPr>
        <w:t xml:space="preserve"> and officers, or in the case of a unit trust</w:t>
      </w:r>
      <w:r w:rsidR="00646DA4">
        <w:rPr>
          <w:rFonts w:ascii="Times New Roman" w:hAnsi="Times New Roman"/>
          <w:szCs w:val="24"/>
        </w:rPr>
        <w:t>/</w:t>
      </w:r>
      <w:ins w:id="6" w:author="Isabelle Agius" w:date="2016-09-28T08:53:00Z">
        <w:r w:rsidR="00646DA4">
          <w:rPr>
            <w:rFonts w:ascii="Times New Roman" w:hAnsi="Times New Roman"/>
            <w:szCs w:val="24"/>
          </w:rPr>
          <w:t>contractual fund</w:t>
        </w:r>
      </w:ins>
      <w:r w:rsidRPr="008C4F95">
        <w:rPr>
          <w:rFonts w:ascii="Times New Roman" w:hAnsi="Times New Roman"/>
          <w:szCs w:val="24"/>
        </w:rPr>
        <w:t xml:space="preserve"> or limited partnership, its Trustee(s) or General Partner(s) respectively, are fit and proper persons to carry out the functions required of them in connection with the</w:t>
      </w:r>
      <w:r w:rsidR="00DD31CC" w:rsidRPr="008C4F95">
        <w:rPr>
          <w:rFonts w:ascii="Times New Roman" w:hAnsi="Times New Roman"/>
          <w:szCs w:val="24"/>
        </w:rPr>
        <w:t xml:space="preserve"> </w:t>
      </w:r>
      <w:r w:rsidR="00040A28" w:rsidRPr="008C4F95">
        <w:rPr>
          <w:rFonts w:ascii="Times New Roman" w:hAnsi="Times New Roman"/>
          <w:szCs w:val="24"/>
        </w:rPr>
        <w:t>Retail CIS</w:t>
      </w:r>
      <w:r w:rsidRPr="008C4F95">
        <w:rPr>
          <w:rFonts w:ascii="Times New Roman" w:hAnsi="Times New Roman"/>
          <w:szCs w:val="24"/>
        </w:rPr>
        <w:t>.</w:t>
      </w:r>
    </w:p>
    <w:p w:rsidR="00843BAB" w:rsidRPr="008C4F95" w:rsidRDefault="00843BAB" w:rsidP="00843BAB">
      <w:pPr>
        <w:rPr>
          <w:szCs w:val="24"/>
        </w:rPr>
      </w:pPr>
    </w:p>
    <w:p w:rsidR="00843BAB" w:rsidRPr="008C4F95" w:rsidRDefault="00843BAB" w:rsidP="00843BAB">
      <w:pPr>
        <w:rPr>
          <w:szCs w:val="24"/>
        </w:rPr>
      </w:pPr>
      <w:r w:rsidRPr="008C4F95">
        <w:rPr>
          <w:szCs w:val="24"/>
        </w:rPr>
        <w:t xml:space="preserve">In accordance with </w:t>
      </w:r>
      <w:r w:rsidR="006A0BB8" w:rsidRPr="008C4F95">
        <w:rPr>
          <w:szCs w:val="24"/>
        </w:rPr>
        <w:t xml:space="preserve">article </w:t>
      </w:r>
      <w:r w:rsidRPr="008C4F95">
        <w:rPr>
          <w:szCs w:val="24"/>
        </w:rPr>
        <w:t>6(3) of the Act, when considering whether to grant or refuse a Licence, the MFSA will, in particular, have regard to:</w:t>
      </w:r>
    </w:p>
    <w:p w:rsidR="00843BAB" w:rsidRPr="008C4F95" w:rsidRDefault="00843BAB" w:rsidP="00843BAB">
      <w:pPr>
        <w:ind w:left="1080" w:hanging="1080"/>
        <w:rPr>
          <w:szCs w:val="24"/>
        </w:rPr>
      </w:pPr>
    </w:p>
    <w:p w:rsidR="00843BAB" w:rsidRPr="008C4F95" w:rsidRDefault="00843BAB" w:rsidP="00E35291">
      <w:pPr>
        <w:numPr>
          <w:ilvl w:val="0"/>
          <w:numId w:val="3"/>
        </w:numPr>
        <w:tabs>
          <w:tab w:val="clear" w:pos="360"/>
          <w:tab w:val="num" w:pos="567"/>
        </w:tabs>
        <w:ind w:left="567" w:hanging="567"/>
        <w:rPr>
          <w:szCs w:val="24"/>
        </w:rPr>
      </w:pPr>
      <w:r w:rsidRPr="008C4F95">
        <w:rPr>
          <w:szCs w:val="24"/>
        </w:rPr>
        <w:t>the protection of investors and the general public;</w:t>
      </w:r>
    </w:p>
    <w:p w:rsidR="00843BAB" w:rsidRPr="008C4F95" w:rsidRDefault="00843BAB" w:rsidP="00E35291">
      <w:pPr>
        <w:numPr>
          <w:ilvl w:val="0"/>
          <w:numId w:val="3"/>
        </w:numPr>
        <w:tabs>
          <w:tab w:val="clear" w:pos="360"/>
          <w:tab w:val="num" w:pos="567"/>
        </w:tabs>
        <w:ind w:left="567" w:hanging="567"/>
        <w:rPr>
          <w:szCs w:val="24"/>
        </w:rPr>
      </w:pPr>
      <w:r w:rsidRPr="008C4F95">
        <w:rPr>
          <w:szCs w:val="24"/>
        </w:rPr>
        <w:t xml:space="preserve">the protection to the reputation of Malta taking into account Malta’s international commitments; </w:t>
      </w:r>
    </w:p>
    <w:p w:rsidR="00843BAB" w:rsidRPr="008C4F95" w:rsidRDefault="00843BAB" w:rsidP="00E35291">
      <w:pPr>
        <w:numPr>
          <w:ilvl w:val="0"/>
          <w:numId w:val="3"/>
        </w:numPr>
        <w:tabs>
          <w:tab w:val="clear" w:pos="360"/>
          <w:tab w:val="num" w:pos="567"/>
        </w:tabs>
        <w:ind w:left="567" w:hanging="567"/>
        <w:rPr>
          <w:szCs w:val="24"/>
        </w:rPr>
      </w:pPr>
      <w:r w:rsidRPr="008C4F95">
        <w:rPr>
          <w:szCs w:val="24"/>
        </w:rPr>
        <w:t xml:space="preserve">the promotion of competition and choice; and </w:t>
      </w:r>
    </w:p>
    <w:p w:rsidR="00843BAB" w:rsidRPr="008C4F95" w:rsidRDefault="00843BAB" w:rsidP="00E35291">
      <w:pPr>
        <w:numPr>
          <w:ilvl w:val="0"/>
          <w:numId w:val="3"/>
        </w:numPr>
        <w:tabs>
          <w:tab w:val="clear" w:pos="360"/>
          <w:tab w:val="num" w:pos="567"/>
        </w:tabs>
        <w:ind w:left="567" w:hanging="567"/>
        <w:rPr>
          <w:szCs w:val="24"/>
        </w:rPr>
      </w:pPr>
      <w:r w:rsidRPr="008C4F95">
        <w:rPr>
          <w:szCs w:val="24"/>
        </w:rPr>
        <w:t xml:space="preserve">the reputation and suitability of the applicant and all other parties connected with the </w:t>
      </w:r>
      <w:r w:rsidR="000E3586" w:rsidRPr="008C4F95">
        <w:rPr>
          <w:szCs w:val="24"/>
        </w:rPr>
        <w:t>Scheme</w:t>
      </w:r>
      <w:r w:rsidRPr="008C4F95">
        <w:rPr>
          <w:szCs w:val="24"/>
        </w:rPr>
        <w:t>.</w:t>
      </w:r>
    </w:p>
    <w:p w:rsidR="00843BAB" w:rsidRPr="008C4F95" w:rsidRDefault="00843BAB" w:rsidP="00843BAB">
      <w:pPr>
        <w:rPr>
          <w:szCs w:val="24"/>
        </w:rPr>
      </w:pPr>
    </w:p>
    <w:p w:rsidR="00843BAB" w:rsidRPr="008C4F95" w:rsidRDefault="00843BAB" w:rsidP="00843BAB">
      <w:pPr>
        <w:rPr>
          <w:szCs w:val="24"/>
        </w:rPr>
      </w:pPr>
      <w:r w:rsidRPr="008C4F95">
        <w:rPr>
          <w:szCs w:val="24"/>
        </w:rPr>
        <w:t xml:space="preserve">The MFSA will </w:t>
      </w:r>
      <w:ins w:id="7" w:author="Isabelle Agius" w:date="2016-09-28T08:54:00Z">
        <w:r w:rsidR="00646DA4">
          <w:rPr>
            <w:szCs w:val="24"/>
          </w:rPr>
          <w:t xml:space="preserve">consider the nature of the scheme and the nature of the investors to whom it will be marketed. It will also </w:t>
        </w:r>
      </w:ins>
      <w:r w:rsidRPr="008C4F95">
        <w:rPr>
          <w:szCs w:val="24"/>
        </w:rPr>
        <w:t xml:space="preserve">look into the experience and track record of all parties who will be involved with the </w:t>
      </w:r>
      <w:r w:rsidR="000E3586" w:rsidRPr="008C4F95">
        <w:rPr>
          <w:szCs w:val="24"/>
        </w:rPr>
        <w:t>Scheme</w:t>
      </w:r>
      <w:r w:rsidRPr="008C4F95">
        <w:rPr>
          <w:szCs w:val="24"/>
        </w:rPr>
        <w:t xml:space="preserve">. Such </w:t>
      </w:r>
      <w:r w:rsidR="000A7F1A" w:rsidRPr="008C4F95">
        <w:rPr>
          <w:szCs w:val="24"/>
        </w:rPr>
        <w:t xml:space="preserve">persons </w:t>
      </w:r>
      <w:r w:rsidRPr="008C4F95">
        <w:rPr>
          <w:szCs w:val="24"/>
        </w:rPr>
        <w:t xml:space="preserve">should be of good standing and should be competent. The MFSA has the right to refuse a Licence if it does not approve a party involved with the </w:t>
      </w:r>
      <w:r w:rsidR="00E0635B" w:rsidRPr="008C4F95">
        <w:rPr>
          <w:szCs w:val="24"/>
        </w:rPr>
        <w:t>Retail CIS</w:t>
      </w:r>
      <w:r w:rsidRPr="008C4F95">
        <w:rPr>
          <w:szCs w:val="24"/>
        </w:rPr>
        <w:t>.</w:t>
      </w:r>
    </w:p>
    <w:p w:rsidR="00843BAB" w:rsidRPr="008C4F95" w:rsidRDefault="00843BAB" w:rsidP="00843BAB">
      <w:pPr>
        <w:rPr>
          <w:szCs w:val="24"/>
        </w:rPr>
      </w:pPr>
    </w:p>
    <w:p w:rsidR="00A63474" w:rsidRDefault="00843BAB" w:rsidP="00843BAB">
      <w:pPr>
        <w:rPr>
          <w:ins w:id="8" w:author="Isabelle Agius" w:date="2016-09-28T09:01:00Z"/>
          <w:szCs w:val="24"/>
        </w:rPr>
      </w:pPr>
      <w:r w:rsidRPr="008C4F95">
        <w:rPr>
          <w:szCs w:val="24"/>
        </w:rPr>
        <w:t xml:space="preserve">Although the Act </w:t>
      </w:r>
      <w:r w:rsidR="000A7F1A" w:rsidRPr="008C4F95">
        <w:rPr>
          <w:szCs w:val="24"/>
        </w:rPr>
        <w:t xml:space="preserve">provides for the licensing of </w:t>
      </w:r>
      <w:r w:rsidRPr="008C4F95">
        <w:rPr>
          <w:szCs w:val="24"/>
        </w:rPr>
        <w:t xml:space="preserve">many different kinds of </w:t>
      </w:r>
      <w:r w:rsidR="000E3586" w:rsidRPr="008C4F95">
        <w:rPr>
          <w:szCs w:val="24"/>
        </w:rPr>
        <w:t>Scheme</w:t>
      </w:r>
      <w:r w:rsidR="000A7F1A" w:rsidRPr="008C4F95">
        <w:rPr>
          <w:szCs w:val="24"/>
        </w:rPr>
        <w:t>s</w:t>
      </w:r>
      <w:r w:rsidRPr="008C4F95">
        <w:rPr>
          <w:szCs w:val="24"/>
        </w:rPr>
        <w:t>, the MFSA applies the same standards relating to the "fit and proper" status of the Applicant</w:t>
      </w:r>
      <w:r w:rsidR="00DD31CC" w:rsidRPr="008C4F95">
        <w:rPr>
          <w:szCs w:val="24"/>
        </w:rPr>
        <w:t xml:space="preserve"> and its service providers</w:t>
      </w:r>
      <w:r w:rsidRPr="008C4F95">
        <w:rPr>
          <w:szCs w:val="24"/>
        </w:rPr>
        <w:t xml:space="preserve">. The "fit and proper" test is one which an Applicant and a Licence Holder must satisfy on a continuing basis. Each case is assessed on its own merits and on the basis of the relevant circumstances. The onus of proving that it meets the required standards on an on-going basis is on the Applicant and/or </w:t>
      </w:r>
      <w:r w:rsidR="006E0D59" w:rsidRPr="008C4F95">
        <w:rPr>
          <w:szCs w:val="24"/>
        </w:rPr>
        <w:t xml:space="preserve">licensed </w:t>
      </w:r>
      <w:r w:rsidR="00E0635B" w:rsidRPr="008C4F95">
        <w:rPr>
          <w:szCs w:val="24"/>
        </w:rPr>
        <w:t xml:space="preserve">Retail CIS </w:t>
      </w:r>
      <w:r w:rsidRPr="008C4F95">
        <w:rPr>
          <w:szCs w:val="24"/>
        </w:rPr>
        <w:t xml:space="preserve">as the case may be. </w:t>
      </w:r>
    </w:p>
    <w:p w:rsidR="00A63474" w:rsidRDefault="00A63474" w:rsidP="00843BAB">
      <w:pPr>
        <w:rPr>
          <w:ins w:id="9" w:author="Isabelle Agius" w:date="2016-09-28T09:01:00Z"/>
          <w:szCs w:val="24"/>
        </w:rPr>
      </w:pPr>
    </w:p>
    <w:p w:rsidR="00843BAB" w:rsidRPr="008C4F95" w:rsidRDefault="00843BAB" w:rsidP="00843BAB">
      <w:pPr>
        <w:rPr>
          <w:szCs w:val="24"/>
        </w:rPr>
      </w:pPr>
      <w:r w:rsidRPr="008C4F95">
        <w:rPr>
          <w:szCs w:val="24"/>
        </w:rPr>
        <w:t>It is not the task of the MFSA to prove that an applicant is fit and proper either on licensing or thereafter. The MFSA</w:t>
      </w:r>
      <w:r w:rsidR="007E294D" w:rsidRPr="008C4F95">
        <w:rPr>
          <w:szCs w:val="24"/>
        </w:rPr>
        <w:t>’</w:t>
      </w:r>
      <w:r w:rsidRPr="008C4F95">
        <w:rPr>
          <w:szCs w:val="24"/>
        </w:rPr>
        <w:t xml:space="preserve">s approach is cumulative. It may decide that a </w:t>
      </w:r>
      <w:r w:rsidR="00E0635B" w:rsidRPr="008C4F95">
        <w:rPr>
          <w:szCs w:val="24"/>
        </w:rPr>
        <w:t xml:space="preserve">Retail CIS </w:t>
      </w:r>
      <w:r w:rsidRPr="008C4F95">
        <w:rPr>
          <w:szCs w:val="24"/>
        </w:rPr>
        <w:t xml:space="preserve">has failed the test on the basis of considering </w:t>
      </w:r>
      <w:r w:rsidR="004B3A55" w:rsidRPr="008C4F95">
        <w:rPr>
          <w:szCs w:val="24"/>
        </w:rPr>
        <w:t>various circumstances</w:t>
      </w:r>
      <w:r w:rsidRPr="008C4F95">
        <w:rPr>
          <w:szCs w:val="24"/>
        </w:rPr>
        <w:t xml:space="preserve">, each of which on its own </w:t>
      </w:r>
      <w:r w:rsidR="004B3A55" w:rsidRPr="008C4F95">
        <w:rPr>
          <w:szCs w:val="24"/>
        </w:rPr>
        <w:t xml:space="preserve">may or </w:t>
      </w:r>
      <w:r w:rsidRPr="008C4F95">
        <w:rPr>
          <w:szCs w:val="24"/>
        </w:rPr>
        <w:t>would not lead to that conclusion.</w:t>
      </w:r>
      <w:del w:id="10" w:author="Isabelle Agius" w:date="2016-09-28T09:03:00Z">
        <w:r w:rsidRPr="008C4F95" w:rsidDel="00A63474">
          <w:rPr>
            <w:szCs w:val="24"/>
          </w:rPr>
          <w:delText xml:space="preserve"> An open and honest relationship with the MFSA is essential</w:delText>
        </w:r>
      </w:del>
      <w:r w:rsidRPr="008C4F95">
        <w:rPr>
          <w:szCs w:val="24"/>
        </w:rPr>
        <w:t xml:space="preserve">. When arriving at its decision as to whether an Applicant has met the required standards, the MFSA will take account both of what is said and of what is not said (for example in respect of a person's criminal record) that ought to have been </w:t>
      </w:r>
      <w:r w:rsidR="004B3A55" w:rsidRPr="008C4F95">
        <w:rPr>
          <w:szCs w:val="24"/>
        </w:rPr>
        <w:t>disclosed</w:t>
      </w:r>
      <w:r w:rsidRPr="008C4F95">
        <w:rPr>
          <w:szCs w:val="24"/>
        </w:rPr>
        <w:t>. It should be noted that it is an offence to provide inaccurate, false or misleading information to the MFSA.</w:t>
      </w:r>
    </w:p>
    <w:p w:rsidR="00843BAB" w:rsidRPr="008C4F95" w:rsidRDefault="00843BAB" w:rsidP="00843BAB"/>
    <w:p w:rsidR="00843BAB" w:rsidRPr="00A63474" w:rsidRDefault="00843BAB" w:rsidP="00EE29C0">
      <w:pPr>
        <w:rPr>
          <w:szCs w:val="24"/>
        </w:rPr>
      </w:pPr>
      <w:r w:rsidRPr="008C4F95">
        <w:rPr>
          <w:szCs w:val="24"/>
        </w:rPr>
        <w:t>In general terms, there are three criteria which must be met, to satisfy the "fit and proper" test:</w:t>
      </w:r>
      <w:ins w:id="11" w:author="Isabelle Agius" w:date="2016-09-28T09:05:00Z">
        <w:r w:rsidR="00A63474">
          <w:rPr>
            <w:szCs w:val="24"/>
          </w:rPr>
          <w:t xml:space="preserve"> (a) </w:t>
        </w:r>
      </w:ins>
      <w:r w:rsidRPr="00A63474">
        <w:rPr>
          <w:szCs w:val="24"/>
        </w:rPr>
        <w:t>integrity;</w:t>
      </w:r>
      <w:ins w:id="12" w:author="Isabelle Agius" w:date="2016-09-28T09:05:00Z">
        <w:r w:rsidR="00A63474" w:rsidRPr="00A63474">
          <w:rPr>
            <w:szCs w:val="24"/>
          </w:rPr>
          <w:t xml:space="preserve"> (b) </w:t>
        </w:r>
      </w:ins>
      <w:r w:rsidRPr="00A63474">
        <w:rPr>
          <w:szCs w:val="24"/>
        </w:rPr>
        <w:t>competence; and</w:t>
      </w:r>
      <w:ins w:id="13" w:author="Isabelle Agius" w:date="2016-09-28T09:05:00Z">
        <w:r w:rsidR="00A63474" w:rsidRPr="00A63474">
          <w:rPr>
            <w:szCs w:val="24"/>
          </w:rPr>
          <w:t xml:space="preserve"> (c) </w:t>
        </w:r>
      </w:ins>
      <w:r w:rsidRPr="00A63474">
        <w:rPr>
          <w:szCs w:val="24"/>
        </w:rPr>
        <w:t>solvency.</w:t>
      </w:r>
    </w:p>
    <w:p w:rsidR="00843BAB" w:rsidRPr="008C4F95" w:rsidRDefault="00843BAB" w:rsidP="00843BAB">
      <w:pPr>
        <w:rPr>
          <w:szCs w:val="24"/>
        </w:rPr>
      </w:pPr>
    </w:p>
    <w:p w:rsidR="00843BAB" w:rsidRPr="008C4F95" w:rsidRDefault="00843BAB" w:rsidP="00843BAB">
      <w:pPr>
        <w:rPr>
          <w:szCs w:val="24"/>
        </w:rPr>
      </w:pPr>
      <w:r w:rsidRPr="008C4F95">
        <w:rPr>
          <w:szCs w:val="24"/>
        </w:rPr>
        <w:lastRenderedPageBreak/>
        <w:t xml:space="preserve">Integrity involves the </w:t>
      </w:r>
      <w:r w:rsidR="00E0635B" w:rsidRPr="008C4F95">
        <w:rPr>
          <w:szCs w:val="24"/>
        </w:rPr>
        <w:t xml:space="preserve">Retail CIS </w:t>
      </w:r>
      <w:r w:rsidRPr="008C4F95">
        <w:rPr>
          <w:szCs w:val="24"/>
        </w:rPr>
        <w:t xml:space="preserve">and its officers </w:t>
      </w:r>
      <w:r w:rsidR="00A23D55" w:rsidRPr="008C4F95">
        <w:rPr>
          <w:szCs w:val="24"/>
        </w:rPr>
        <w:t xml:space="preserve">and </w:t>
      </w:r>
      <w:r w:rsidR="004B3A55" w:rsidRPr="008C4F95">
        <w:rPr>
          <w:szCs w:val="24"/>
        </w:rPr>
        <w:t xml:space="preserve">its </w:t>
      </w:r>
      <w:r w:rsidR="00A23D55" w:rsidRPr="008C4F95">
        <w:rPr>
          <w:szCs w:val="24"/>
        </w:rPr>
        <w:t xml:space="preserve">service providers </w:t>
      </w:r>
      <w:r w:rsidRPr="008C4F95">
        <w:rPr>
          <w:szCs w:val="24"/>
        </w:rPr>
        <w:t>acting honestly and in a trustworthy fashion.</w:t>
      </w:r>
    </w:p>
    <w:p w:rsidR="00843BAB" w:rsidRPr="008C4F95" w:rsidRDefault="00843BAB" w:rsidP="00843BAB">
      <w:pPr>
        <w:rPr>
          <w:szCs w:val="24"/>
        </w:rPr>
      </w:pPr>
    </w:p>
    <w:p w:rsidR="00843BAB" w:rsidRPr="008C4F95" w:rsidRDefault="00843BAB" w:rsidP="00843BAB">
      <w:pPr>
        <w:rPr>
          <w:szCs w:val="24"/>
        </w:rPr>
      </w:pPr>
      <w:r w:rsidRPr="008C4F95">
        <w:rPr>
          <w:szCs w:val="24"/>
        </w:rPr>
        <w:t xml:space="preserve">Competence means that </w:t>
      </w:r>
      <w:r w:rsidR="004B3A55" w:rsidRPr="008C4F95">
        <w:rPr>
          <w:szCs w:val="24"/>
        </w:rPr>
        <w:t xml:space="preserve">the </w:t>
      </w:r>
      <w:r w:rsidRPr="008C4F95">
        <w:rPr>
          <w:szCs w:val="24"/>
        </w:rPr>
        <w:t xml:space="preserve">persons responsible for running the </w:t>
      </w:r>
      <w:r w:rsidR="00E0635B" w:rsidRPr="008C4F95">
        <w:rPr>
          <w:szCs w:val="24"/>
        </w:rPr>
        <w:t>Retail CIS</w:t>
      </w:r>
      <w:r w:rsidRPr="008C4F95">
        <w:rPr>
          <w:szCs w:val="24"/>
        </w:rPr>
        <w:t xml:space="preserve"> must be able to demonstrate an acceptable amount of knowledge, professional expertise and experience. The degree of competence required will depend upon the job being performed. The MFSA will take into account the qualifications, experience and skills of those involved.  </w:t>
      </w:r>
    </w:p>
    <w:p w:rsidR="00843BAB" w:rsidRPr="008C4F95" w:rsidRDefault="00843BAB" w:rsidP="00843BAB">
      <w:pPr>
        <w:rPr>
          <w:szCs w:val="24"/>
        </w:rPr>
      </w:pPr>
    </w:p>
    <w:p w:rsidR="00843BAB" w:rsidRPr="008C4F95" w:rsidRDefault="00843BAB" w:rsidP="00843BAB">
      <w:pPr>
        <w:pStyle w:val="Heading2"/>
        <w:ind w:left="4"/>
        <w:rPr>
          <w:rFonts w:ascii="Times New Roman" w:hAnsi="Times New Roman"/>
          <w:b w:val="0"/>
          <w:sz w:val="24"/>
          <w:szCs w:val="24"/>
        </w:rPr>
      </w:pPr>
      <w:r w:rsidRPr="008C4F95">
        <w:rPr>
          <w:rFonts w:ascii="Times New Roman" w:hAnsi="Times New Roman"/>
          <w:b w:val="0"/>
          <w:sz w:val="24"/>
          <w:szCs w:val="24"/>
        </w:rPr>
        <w:t>Solvency means ensuring that proper financial control</w:t>
      </w:r>
      <w:r w:rsidR="004B3A55" w:rsidRPr="008C4F95">
        <w:rPr>
          <w:rFonts w:ascii="Times New Roman" w:hAnsi="Times New Roman"/>
          <w:b w:val="0"/>
          <w:sz w:val="24"/>
          <w:szCs w:val="24"/>
        </w:rPr>
        <w:t>s</w:t>
      </w:r>
      <w:r w:rsidRPr="008C4F95">
        <w:rPr>
          <w:rFonts w:ascii="Times New Roman" w:hAnsi="Times New Roman"/>
          <w:b w:val="0"/>
          <w:sz w:val="24"/>
          <w:szCs w:val="24"/>
        </w:rPr>
        <w:t xml:space="preserve"> and management of liquidity and capital is applied.</w:t>
      </w:r>
    </w:p>
    <w:p w:rsidR="00CC7611" w:rsidRPr="008C4F95" w:rsidRDefault="00F61406" w:rsidP="00EE29C0">
      <w:pPr>
        <w:pStyle w:val="Heading2"/>
        <w:numPr>
          <w:ilvl w:val="0"/>
          <w:numId w:val="6"/>
        </w:numPr>
        <w:tabs>
          <w:tab w:val="left" w:pos="709"/>
        </w:tabs>
        <w:rPr>
          <w:rFonts w:ascii="Times New Roman" w:hAnsi="Times New Roman"/>
          <w:sz w:val="24"/>
          <w:szCs w:val="24"/>
        </w:rPr>
      </w:pPr>
      <w:r w:rsidRPr="008C4F95">
        <w:rPr>
          <w:rFonts w:ascii="Times New Roman" w:hAnsi="Times New Roman"/>
          <w:b w:val="0"/>
          <w:sz w:val="24"/>
          <w:szCs w:val="24"/>
        </w:rPr>
        <w:br w:type="page"/>
      </w:r>
      <w:r w:rsidR="003C60E4" w:rsidRPr="00EE29C0">
        <w:rPr>
          <w:rFonts w:ascii="Times New Roman" w:hAnsi="Times New Roman"/>
          <w:smallCaps/>
          <w:sz w:val="24"/>
          <w:szCs w:val="24"/>
        </w:rPr>
        <w:lastRenderedPageBreak/>
        <w:t xml:space="preserve">Categories of </w:t>
      </w:r>
      <w:r w:rsidR="00E0635B" w:rsidRPr="00EE29C0">
        <w:rPr>
          <w:rFonts w:ascii="Times New Roman" w:hAnsi="Times New Roman"/>
          <w:smallCaps/>
          <w:sz w:val="24"/>
          <w:szCs w:val="24"/>
        </w:rPr>
        <w:t xml:space="preserve">Retail Collective Investment </w:t>
      </w:r>
      <w:r w:rsidR="000E3586" w:rsidRPr="00EE29C0">
        <w:rPr>
          <w:rFonts w:ascii="Times New Roman" w:hAnsi="Times New Roman"/>
          <w:smallCaps/>
          <w:sz w:val="24"/>
          <w:szCs w:val="24"/>
        </w:rPr>
        <w:t>Scheme</w:t>
      </w:r>
      <w:r w:rsidR="00E0635B" w:rsidRPr="00EE29C0">
        <w:rPr>
          <w:rFonts w:ascii="Times New Roman" w:hAnsi="Times New Roman"/>
          <w:smallCaps/>
          <w:sz w:val="24"/>
          <w:szCs w:val="24"/>
        </w:rPr>
        <w:t>s</w:t>
      </w:r>
    </w:p>
    <w:p w:rsidR="00CC7611" w:rsidRPr="008C4F95" w:rsidRDefault="00CC7611" w:rsidP="004B6029">
      <w:pPr>
        <w:rPr>
          <w:szCs w:val="24"/>
        </w:rPr>
      </w:pPr>
    </w:p>
    <w:p w:rsidR="00851CEE" w:rsidRPr="008C4F95" w:rsidRDefault="00851CEE" w:rsidP="004B6029">
      <w:pPr>
        <w:autoSpaceDE w:val="0"/>
        <w:autoSpaceDN w:val="0"/>
        <w:adjustRightInd w:val="0"/>
        <w:rPr>
          <w:kern w:val="0"/>
          <w:szCs w:val="24"/>
          <w:lang w:eastAsia="en-GB"/>
        </w:rPr>
      </w:pPr>
      <w:r w:rsidRPr="008C4F95">
        <w:rPr>
          <w:kern w:val="0"/>
          <w:szCs w:val="24"/>
          <w:lang w:eastAsia="en-GB"/>
        </w:rPr>
        <w:t xml:space="preserve">The </w:t>
      </w:r>
      <w:r w:rsidR="003C60E4" w:rsidRPr="008C4F95">
        <w:rPr>
          <w:kern w:val="0"/>
          <w:szCs w:val="24"/>
          <w:lang w:eastAsia="en-GB"/>
        </w:rPr>
        <w:t xml:space="preserve">MFSA’s regulatory regime for </w:t>
      </w:r>
      <w:r w:rsidR="00E0635B" w:rsidRPr="008C4F95">
        <w:rPr>
          <w:szCs w:val="24"/>
        </w:rPr>
        <w:t>Retail CIS</w:t>
      </w:r>
      <w:r w:rsidR="000E3586" w:rsidRPr="008C4F95">
        <w:rPr>
          <w:szCs w:val="24"/>
        </w:rPr>
        <w:t>s</w:t>
      </w:r>
      <w:r w:rsidRPr="008C4F95">
        <w:rPr>
          <w:kern w:val="0"/>
          <w:szCs w:val="24"/>
          <w:lang w:eastAsia="en-GB"/>
        </w:rPr>
        <w:t xml:space="preserve"> </w:t>
      </w:r>
      <w:r w:rsidR="003C60E4" w:rsidRPr="008C4F95">
        <w:rPr>
          <w:kern w:val="0"/>
          <w:szCs w:val="24"/>
          <w:lang w:eastAsia="en-GB"/>
        </w:rPr>
        <w:t xml:space="preserve">caters for </w:t>
      </w:r>
      <w:r w:rsidR="00283C7A" w:rsidRPr="008C4F95">
        <w:rPr>
          <w:kern w:val="0"/>
          <w:szCs w:val="24"/>
          <w:lang w:eastAsia="en-GB"/>
        </w:rPr>
        <w:t xml:space="preserve">four </w:t>
      </w:r>
      <w:r w:rsidR="003C60E4" w:rsidRPr="008C4F95">
        <w:rPr>
          <w:kern w:val="0"/>
          <w:szCs w:val="24"/>
          <w:lang w:eastAsia="en-GB"/>
        </w:rPr>
        <w:t xml:space="preserve">principal </w:t>
      </w:r>
      <w:r w:rsidRPr="008C4F95">
        <w:rPr>
          <w:kern w:val="0"/>
          <w:szCs w:val="24"/>
          <w:lang w:eastAsia="en-GB"/>
        </w:rPr>
        <w:t xml:space="preserve">categories: </w:t>
      </w:r>
    </w:p>
    <w:p w:rsidR="00851CEE" w:rsidRPr="008C4F95" w:rsidRDefault="00851CEE" w:rsidP="004B6029">
      <w:pPr>
        <w:autoSpaceDE w:val="0"/>
        <w:autoSpaceDN w:val="0"/>
        <w:adjustRightInd w:val="0"/>
        <w:rPr>
          <w:kern w:val="0"/>
          <w:szCs w:val="24"/>
          <w:lang w:eastAsia="en-GB"/>
        </w:rPr>
      </w:pPr>
    </w:p>
    <w:p w:rsidR="00F77C7F" w:rsidRPr="008C4F95" w:rsidRDefault="00E0635B" w:rsidP="00E35291">
      <w:pPr>
        <w:numPr>
          <w:ilvl w:val="0"/>
          <w:numId w:val="25"/>
        </w:numPr>
        <w:tabs>
          <w:tab w:val="clear" w:pos="2340"/>
          <w:tab w:val="left" w:pos="567"/>
        </w:tabs>
        <w:autoSpaceDE w:val="0"/>
        <w:autoSpaceDN w:val="0"/>
        <w:adjustRightInd w:val="0"/>
        <w:ind w:left="567" w:hanging="567"/>
        <w:rPr>
          <w:kern w:val="0"/>
          <w:szCs w:val="24"/>
          <w:lang w:eastAsia="en-GB"/>
        </w:rPr>
      </w:pPr>
      <w:r w:rsidRPr="008C4F95">
        <w:rPr>
          <w:kern w:val="0"/>
          <w:szCs w:val="24"/>
          <w:lang w:eastAsia="en-GB"/>
        </w:rPr>
        <w:t xml:space="preserve">Maltese </w:t>
      </w:r>
      <w:r w:rsidR="006A0BB8" w:rsidRPr="008C4F95">
        <w:rPr>
          <w:kern w:val="0"/>
          <w:szCs w:val="24"/>
          <w:lang w:eastAsia="en-GB"/>
        </w:rPr>
        <w:t>Non-UCITS</w:t>
      </w:r>
      <w:r w:rsidRPr="008C4F95">
        <w:rPr>
          <w:kern w:val="0"/>
          <w:szCs w:val="24"/>
          <w:lang w:eastAsia="en-GB"/>
        </w:rPr>
        <w:t xml:space="preserve"> </w:t>
      </w:r>
      <w:r w:rsidR="000E3586" w:rsidRPr="008C4F95">
        <w:rPr>
          <w:kern w:val="0"/>
          <w:szCs w:val="24"/>
          <w:lang w:eastAsia="en-GB"/>
        </w:rPr>
        <w:t>Scheme</w:t>
      </w:r>
      <w:r w:rsidRPr="008C4F95">
        <w:rPr>
          <w:kern w:val="0"/>
          <w:szCs w:val="24"/>
          <w:lang w:eastAsia="en-GB"/>
        </w:rPr>
        <w:t>s</w:t>
      </w:r>
      <w:r w:rsidR="00C46872" w:rsidRPr="008C4F95">
        <w:rPr>
          <w:kern w:val="0"/>
          <w:szCs w:val="24"/>
          <w:lang w:eastAsia="en-GB"/>
        </w:rPr>
        <w:t>;</w:t>
      </w:r>
    </w:p>
    <w:p w:rsidR="0016453B" w:rsidRPr="008C4F95" w:rsidRDefault="0016453B" w:rsidP="00E35291">
      <w:pPr>
        <w:numPr>
          <w:ilvl w:val="0"/>
          <w:numId w:val="25"/>
        </w:numPr>
        <w:tabs>
          <w:tab w:val="clear" w:pos="2340"/>
          <w:tab w:val="left" w:pos="567"/>
        </w:tabs>
        <w:autoSpaceDE w:val="0"/>
        <w:autoSpaceDN w:val="0"/>
        <w:adjustRightInd w:val="0"/>
        <w:ind w:left="567" w:hanging="567"/>
        <w:rPr>
          <w:kern w:val="0"/>
          <w:szCs w:val="24"/>
          <w:lang w:eastAsia="en-GB"/>
        </w:rPr>
      </w:pPr>
      <w:r w:rsidRPr="008C4F95">
        <w:rPr>
          <w:kern w:val="0"/>
          <w:szCs w:val="24"/>
          <w:lang w:eastAsia="en-GB"/>
        </w:rPr>
        <w:t xml:space="preserve">Maltese UCITS </w:t>
      </w:r>
      <w:r w:rsidR="000E3586" w:rsidRPr="008C4F95">
        <w:rPr>
          <w:kern w:val="0"/>
          <w:szCs w:val="24"/>
          <w:lang w:eastAsia="en-GB"/>
        </w:rPr>
        <w:t>Scheme</w:t>
      </w:r>
      <w:r w:rsidRPr="008C4F95">
        <w:rPr>
          <w:kern w:val="0"/>
          <w:szCs w:val="24"/>
          <w:lang w:eastAsia="en-GB"/>
        </w:rPr>
        <w:t>s</w:t>
      </w:r>
      <w:r w:rsidR="00C46872" w:rsidRPr="008C4F95">
        <w:rPr>
          <w:kern w:val="0"/>
          <w:szCs w:val="24"/>
          <w:lang w:eastAsia="en-GB"/>
        </w:rPr>
        <w:t>;</w:t>
      </w:r>
      <w:r w:rsidRPr="008C4F95">
        <w:rPr>
          <w:kern w:val="0"/>
          <w:szCs w:val="24"/>
          <w:lang w:eastAsia="en-GB"/>
        </w:rPr>
        <w:t xml:space="preserve"> </w:t>
      </w:r>
    </w:p>
    <w:p w:rsidR="00365AAB" w:rsidRPr="008C4F95" w:rsidRDefault="00E26EBE" w:rsidP="00E35291">
      <w:pPr>
        <w:numPr>
          <w:ilvl w:val="0"/>
          <w:numId w:val="25"/>
        </w:numPr>
        <w:tabs>
          <w:tab w:val="clear" w:pos="2340"/>
          <w:tab w:val="left" w:pos="567"/>
        </w:tabs>
        <w:autoSpaceDE w:val="0"/>
        <w:autoSpaceDN w:val="0"/>
        <w:adjustRightInd w:val="0"/>
        <w:ind w:left="567" w:hanging="567"/>
        <w:rPr>
          <w:kern w:val="0"/>
          <w:szCs w:val="24"/>
          <w:lang w:eastAsia="en-GB"/>
        </w:rPr>
      </w:pPr>
      <w:r w:rsidRPr="008C4F95">
        <w:rPr>
          <w:kern w:val="0"/>
          <w:szCs w:val="24"/>
          <w:lang w:eastAsia="en-GB"/>
        </w:rPr>
        <w:t>Overseas based</w:t>
      </w:r>
      <w:r w:rsidR="00365AAB" w:rsidRPr="008C4F95">
        <w:rPr>
          <w:kern w:val="0"/>
          <w:szCs w:val="24"/>
          <w:lang w:eastAsia="en-GB"/>
        </w:rPr>
        <w:t xml:space="preserve"> </w:t>
      </w:r>
      <w:r w:rsidR="006A0BB8" w:rsidRPr="008C4F95">
        <w:rPr>
          <w:kern w:val="0"/>
          <w:szCs w:val="24"/>
          <w:lang w:eastAsia="en-GB"/>
        </w:rPr>
        <w:t>Non-UCITS</w:t>
      </w:r>
      <w:r w:rsidR="00365AAB" w:rsidRPr="008C4F95">
        <w:rPr>
          <w:kern w:val="0"/>
          <w:szCs w:val="24"/>
          <w:lang w:eastAsia="en-GB"/>
        </w:rPr>
        <w:t xml:space="preserve"> </w:t>
      </w:r>
      <w:r w:rsidR="000E3586" w:rsidRPr="008C4F95">
        <w:rPr>
          <w:kern w:val="0"/>
          <w:szCs w:val="24"/>
          <w:lang w:eastAsia="en-GB"/>
        </w:rPr>
        <w:t>Scheme</w:t>
      </w:r>
      <w:r w:rsidR="00365AAB" w:rsidRPr="008C4F95">
        <w:rPr>
          <w:kern w:val="0"/>
          <w:szCs w:val="24"/>
          <w:lang w:eastAsia="en-GB"/>
        </w:rPr>
        <w:t>s; and</w:t>
      </w:r>
    </w:p>
    <w:p w:rsidR="00E0635B" w:rsidRPr="008C4F95" w:rsidRDefault="00E0635B" w:rsidP="00E35291">
      <w:pPr>
        <w:numPr>
          <w:ilvl w:val="0"/>
          <w:numId w:val="25"/>
        </w:numPr>
        <w:tabs>
          <w:tab w:val="clear" w:pos="2340"/>
          <w:tab w:val="left" w:pos="567"/>
        </w:tabs>
        <w:autoSpaceDE w:val="0"/>
        <w:autoSpaceDN w:val="0"/>
        <w:adjustRightInd w:val="0"/>
        <w:ind w:left="567" w:hanging="567"/>
        <w:rPr>
          <w:kern w:val="0"/>
          <w:szCs w:val="24"/>
          <w:lang w:eastAsia="en-GB"/>
        </w:rPr>
      </w:pPr>
      <w:r w:rsidRPr="008C4F95">
        <w:rPr>
          <w:kern w:val="0"/>
          <w:szCs w:val="24"/>
          <w:lang w:eastAsia="en-GB"/>
        </w:rPr>
        <w:t xml:space="preserve">European UCITS </w:t>
      </w:r>
      <w:r w:rsidR="000E3586" w:rsidRPr="008C4F95">
        <w:rPr>
          <w:kern w:val="0"/>
          <w:szCs w:val="24"/>
          <w:lang w:eastAsia="en-GB"/>
        </w:rPr>
        <w:t>Scheme</w:t>
      </w:r>
      <w:r w:rsidRPr="008C4F95">
        <w:rPr>
          <w:kern w:val="0"/>
          <w:szCs w:val="24"/>
          <w:lang w:eastAsia="en-GB"/>
        </w:rPr>
        <w:t>s</w:t>
      </w:r>
      <w:r w:rsidR="00365AAB" w:rsidRPr="008C4F95">
        <w:rPr>
          <w:kern w:val="0"/>
          <w:szCs w:val="24"/>
          <w:lang w:eastAsia="en-GB"/>
        </w:rPr>
        <w:t>.</w:t>
      </w:r>
    </w:p>
    <w:p w:rsidR="00E0635B" w:rsidRPr="008C4F95" w:rsidRDefault="00E0635B" w:rsidP="004B6029">
      <w:pPr>
        <w:rPr>
          <w:szCs w:val="24"/>
        </w:rPr>
      </w:pPr>
    </w:p>
    <w:p w:rsidR="00ED6C52" w:rsidRDefault="003C60E4" w:rsidP="004B6029">
      <w:pPr>
        <w:rPr>
          <w:ins w:id="14" w:author="Isabelle Agius" w:date="2016-09-28T09:17:00Z"/>
          <w:szCs w:val="24"/>
        </w:rPr>
      </w:pPr>
      <w:r w:rsidRPr="008C4F95">
        <w:rPr>
          <w:szCs w:val="24"/>
        </w:rPr>
        <w:t xml:space="preserve">Unless otherwise indicated, </w:t>
      </w:r>
      <w:r w:rsidR="000A7F1A" w:rsidRPr="008C4F95">
        <w:rPr>
          <w:szCs w:val="24"/>
        </w:rPr>
        <w:t xml:space="preserve">all </w:t>
      </w:r>
      <w:r w:rsidR="00ED6C52" w:rsidRPr="008C4F95">
        <w:rPr>
          <w:szCs w:val="24"/>
        </w:rPr>
        <w:t>reference</w:t>
      </w:r>
      <w:r w:rsidR="000A7F1A" w:rsidRPr="008C4F95">
        <w:rPr>
          <w:szCs w:val="24"/>
        </w:rPr>
        <w:t>s</w:t>
      </w:r>
      <w:r w:rsidR="00ED6C52" w:rsidRPr="008C4F95">
        <w:rPr>
          <w:szCs w:val="24"/>
        </w:rPr>
        <w:t xml:space="preserve"> to </w:t>
      </w:r>
      <w:r w:rsidR="00E0635B" w:rsidRPr="008C4F95">
        <w:rPr>
          <w:szCs w:val="24"/>
        </w:rPr>
        <w:t xml:space="preserve">Retail CISs </w:t>
      </w:r>
      <w:r w:rsidRPr="008C4F95">
        <w:rPr>
          <w:szCs w:val="24"/>
        </w:rPr>
        <w:t xml:space="preserve">throughout these </w:t>
      </w:r>
      <w:r w:rsidR="00A3335B" w:rsidRPr="008C4F95">
        <w:rPr>
          <w:szCs w:val="24"/>
        </w:rPr>
        <w:t>Rules</w:t>
      </w:r>
      <w:r w:rsidRPr="008C4F95">
        <w:rPr>
          <w:szCs w:val="24"/>
        </w:rPr>
        <w:t xml:space="preserve"> </w:t>
      </w:r>
      <w:r w:rsidR="00867F5A" w:rsidRPr="008C4F95">
        <w:rPr>
          <w:szCs w:val="24"/>
        </w:rPr>
        <w:t xml:space="preserve">capture </w:t>
      </w:r>
      <w:r w:rsidR="00E0635B" w:rsidRPr="008C4F95">
        <w:rPr>
          <w:szCs w:val="24"/>
        </w:rPr>
        <w:t xml:space="preserve">Maltese UCITS </w:t>
      </w:r>
      <w:r w:rsidR="000E3586" w:rsidRPr="008C4F95">
        <w:rPr>
          <w:szCs w:val="24"/>
        </w:rPr>
        <w:t>Scheme</w:t>
      </w:r>
      <w:r w:rsidR="00E0635B" w:rsidRPr="008C4F95">
        <w:rPr>
          <w:szCs w:val="24"/>
        </w:rPr>
        <w:t xml:space="preserve">s, Maltese </w:t>
      </w:r>
      <w:r w:rsidR="006A0BB8" w:rsidRPr="008C4F95">
        <w:rPr>
          <w:szCs w:val="24"/>
        </w:rPr>
        <w:t>Non-UCITS</w:t>
      </w:r>
      <w:r w:rsidR="00E0635B" w:rsidRPr="008C4F95">
        <w:rPr>
          <w:szCs w:val="24"/>
        </w:rPr>
        <w:t xml:space="preserve"> </w:t>
      </w:r>
      <w:r w:rsidR="000E3586" w:rsidRPr="008C4F95">
        <w:rPr>
          <w:szCs w:val="24"/>
        </w:rPr>
        <w:t>Scheme</w:t>
      </w:r>
      <w:r w:rsidR="00E0635B" w:rsidRPr="008C4F95">
        <w:rPr>
          <w:szCs w:val="24"/>
        </w:rPr>
        <w:t xml:space="preserve">s, European UCITS </w:t>
      </w:r>
      <w:r w:rsidR="000E3586" w:rsidRPr="008C4F95">
        <w:rPr>
          <w:szCs w:val="24"/>
        </w:rPr>
        <w:t>Scheme</w:t>
      </w:r>
      <w:r w:rsidR="00E0635B" w:rsidRPr="008C4F95">
        <w:rPr>
          <w:szCs w:val="24"/>
        </w:rPr>
        <w:t xml:space="preserve">s and </w:t>
      </w:r>
      <w:r w:rsidR="00E26EBE" w:rsidRPr="008C4F95">
        <w:rPr>
          <w:kern w:val="0"/>
          <w:szCs w:val="24"/>
          <w:lang w:eastAsia="en-GB"/>
        </w:rPr>
        <w:t>Overseas based</w:t>
      </w:r>
      <w:r w:rsidR="00E0635B" w:rsidRPr="008C4F95">
        <w:rPr>
          <w:kern w:val="0"/>
          <w:szCs w:val="24"/>
          <w:lang w:eastAsia="en-GB"/>
        </w:rPr>
        <w:t xml:space="preserve"> </w:t>
      </w:r>
      <w:r w:rsidR="006A0BB8" w:rsidRPr="008C4F95">
        <w:rPr>
          <w:kern w:val="0"/>
          <w:szCs w:val="24"/>
          <w:lang w:eastAsia="en-GB"/>
        </w:rPr>
        <w:t>Non-UCITS</w:t>
      </w:r>
      <w:r w:rsidR="00E0635B" w:rsidRPr="008C4F95">
        <w:rPr>
          <w:kern w:val="0"/>
          <w:szCs w:val="24"/>
          <w:lang w:eastAsia="en-GB"/>
        </w:rPr>
        <w:t xml:space="preserve"> </w:t>
      </w:r>
      <w:r w:rsidR="000E3586" w:rsidRPr="008C4F95">
        <w:rPr>
          <w:kern w:val="0"/>
          <w:szCs w:val="24"/>
          <w:lang w:eastAsia="en-GB"/>
        </w:rPr>
        <w:t>Scheme</w:t>
      </w:r>
      <w:r w:rsidR="00E0635B" w:rsidRPr="008C4F95">
        <w:rPr>
          <w:kern w:val="0"/>
          <w:szCs w:val="24"/>
          <w:lang w:eastAsia="en-GB"/>
        </w:rPr>
        <w:t>s</w:t>
      </w:r>
      <w:r w:rsidR="00867F5A" w:rsidRPr="008C4F95">
        <w:rPr>
          <w:szCs w:val="24"/>
        </w:rPr>
        <w:t xml:space="preserve">. </w:t>
      </w:r>
    </w:p>
    <w:p w:rsidR="00DF3EE1" w:rsidRDefault="00DF3EE1" w:rsidP="004B6029">
      <w:pPr>
        <w:rPr>
          <w:ins w:id="15" w:author="Isabelle Agius" w:date="2016-09-28T09:17:00Z"/>
          <w:szCs w:val="24"/>
        </w:rPr>
      </w:pPr>
    </w:p>
    <w:p w:rsidR="00DF3EE1" w:rsidRDefault="00DF3EE1" w:rsidP="00DF3EE1">
      <w:pPr>
        <w:rPr>
          <w:ins w:id="16" w:author="Isabelle Agius" w:date="2016-09-28T09:17:00Z"/>
          <w:szCs w:val="24"/>
          <w:lang w:val="mt-MT"/>
        </w:rPr>
      </w:pPr>
      <w:ins w:id="17" w:author="Isabelle Agius" w:date="2016-09-28T09:17:00Z">
        <w:r>
          <w:rPr>
            <w:szCs w:val="24"/>
            <w:lang w:val="mt-MT"/>
          </w:rPr>
          <w:t xml:space="preserve">The MFSA will not accept any applications for the licencing and authorisation of non-UCITS retail schemes with effect from 3 June 2016. </w:t>
        </w:r>
      </w:ins>
    </w:p>
    <w:p w:rsidR="00DF3EE1" w:rsidRDefault="00DF3EE1" w:rsidP="00DF3EE1">
      <w:pPr>
        <w:rPr>
          <w:ins w:id="18" w:author="Isabelle Agius" w:date="2016-09-28T09:17:00Z"/>
          <w:szCs w:val="24"/>
          <w:lang w:val="mt-MT"/>
        </w:rPr>
      </w:pPr>
    </w:p>
    <w:p w:rsidR="00DF3EE1" w:rsidRDefault="00EE29C0" w:rsidP="00DF3EE1">
      <w:pPr>
        <w:rPr>
          <w:ins w:id="19" w:author="Isabelle Agius" w:date="2016-09-28T09:17:00Z"/>
          <w:szCs w:val="24"/>
          <w:lang w:val="mt-MT"/>
        </w:rPr>
      </w:pPr>
      <w:ins w:id="20" w:author="Isabelle Agius" w:date="2016-12-27T11:14:00Z">
        <w:r>
          <w:rPr>
            <w:szCs w:val="24"/>
            <w:lang w:val="mt-MT"/>
          </w:rPr>
          <w:t>The Authority has engaged in discussions with the local promoters of the CISs falling within the scope of the O</w:t>
        </w:r>
      </w:ins>
      <w:ins w:id="21" w:author="Isabelle Agius" w:date="2016-09-28T09:18:00Z">
        <w:r w:rsidR="00DF3EE1">
          <w:rPr>
            <w:szCs w:val="24"/>
            <w:lang w:val="mt-MT"/>
          </w:rPr>
          <w:t xml:space="preserve">verseas </w:t>
        </w:r>
      </w:ins>
      <w:ins w:id="22" w:author="Isabelle Agius" w:date="2016-12-27T11:14:00Z">
        <w:r>
          <w:rPr>
            <w:szCs w:val="24"/>
            <w:lang w:val="mt-MT"/>
          </w:rPr>
          <w:t>B</w:t>
        </w:r>
      </w:ins>
      <w:ins w:id="23" w:author="Isabelle Agius" w:date="2016-09-28T09:18:00Z">
        <w:r w:rsidR="00DF3EE1">
          <w:rPr>
            <w:szCs w:val="24"/>
            <w:lang w:val="mt-MT"/>
          </w:rPr>
          <w:t>ased Non-UCITS Scheme</w:t>
        </w:r>
      </w:ins>
      <w:ins w:id="24" w:author="Isabelle Agius" w:date="2016-12-27T11:14:00Z">
        <w:r>
          <w:rPr>
            <w:szCs w:val="24"/>
            <w:lang w:val="mt-MT"/>
          </w:rPr>
          <w:t xml:space="preserve"> regime</w:t>
        </w:r>
      </w:ins>
      <w:ins w:id="25" w:author="Isabelle Agius" w:date="2016-09-28T09:18:00Z">
        <w:r>
          <w:rPr>
            <w:szCs w:val="24"/>
            <w:lang w:val="mt-MT"/>
          </w:rPr>
          <w:t xml:space="preserve"> and has provided them with a transitional period within which to adapt to the requirements of the National Private Placement</w:t>
        </w:r>
      </w:ins>
      <w:ins w:id="26" w:author="Isabelle Agius" w:date="2016-12-27T11:15:00Z">
        <w:r>
          <w:rPr>
            <w:szCs w:val="24"/>
            <w:lang w:val="mt-MT"/>
          </w:rPr>
          <w:t xml:space="preserve"> regime. </w:t>
        </w:r>
      </w:ins>
      <w:ins w:id="27" w:author="Isabelle Agius" w:date="2016-12-27T11:14:00Z">
        <w:r>
          <w:rPr>
            <w:szCs w:val="24"/>
            <w:lang w:val="mt-MT"/>
          </w:rPr>
          <w:t xml:space="preserve"> </w:t>
        </w:r>
      </w:ins>
    </w:p>
    <w:p w:rsidR="00DF3EE1" w:rsidRPr="008C4F95" w:rsidRDefault="00EE29C0" w:rsidP="004B6029">
      <w:pPr>
        <w:rPr>
          <w:szCs w:val="24"/>
        </w:rPr>
      </w:pPr>
      <w:ins w:id="28" w:author="Isabelle Agius" w:date="2016-12-27T11:16:00Z">
        <w:r w:rsidRPr="00EE29C0">
          <w:rPr>
            <w:i/>
            <w:noProof/>
            <w:kern w:val="0"/>
            <w:szCs w:val="24"/>
            <w:lang w:eastAsia="en-GB"/>
          </w:rPr>
          <mc:AlternateContent>
            <mc:Choice Requires="wps">
              <w:drawing>
                <wp:anchor distT="45720" distB="45720" distL="114300" distR="114300" simplePos="0" relativeHeight="251656192" behindDoc="0" locked="0" layoutInCell="1" allowOverlap="1">
                  <wp:simplePos x="0" y="0"/>
                  <wp:positionH relativeFrom="column">
                    <wp:posOffset>4040149</wp:posOffset>
                  </wp:positionH>
                  <wp:positionV relativeFrom="paragraph">
                    <wp:posOffset>72847</wp:posOffset>
                  </wp:positionV>
                  <wp:extent cx="2360930" cy="1404620"/>
                  <wp:effectExtent l="0" t="0" r="20320" b="1016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rsidR="00EE29C0" w:rsidRPr="00EE29C0" w:rsidRDefault="00EE29C0">
                              <w:pPr>
                                <w:rPr>
                                  <w:b/>
                                  <w:color w:val="FF0000"/>
                                  <w:rPrChange w:id="29" w:author="Isabelle Agius" w:date="2016-12-27T11:16:00Z">
                                    <w:rPr>
                                      <w:b/>
                                    </w:rPr>
                                  </w:rPrChange>
                                </w:rPr>
                              </w:pPr>
                              <w:ins w:id="30" w:author="Isabelle Agius" w:date="2016-12-27T11:16:00Z">
                                <w:r w:rsidRPr="00EE29C0">
                                  <w:rPr>
                                    <w:b/>
                                    <w:color w:val="FF0000"/>
                                    <w:rPrChange w:id="31" w:author="Isabelle Agius" w:date="2016-12-27T11:16:00Z">
                                      <w:rPr>
                                        <w:b/>
                                      </w:rPr>
                                    </w:rPrChange>
                                  </w:rPr>
                                  <w:t xml:space="preserve">Applications can no longer be filed under this regime. </w:t>
                                </w:r>
                              </w:ins>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18.1pt;margin-top:5.75pt;width:185.9pt;height:110.6pt;z-index:25165619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">
                  <v:textbox style="mso-fit-shape-to-text:t">
                    <w:txbxContent>
                      <w:p w:rsidR="00EE29C0" w:rsidRPr="00EE29C0" w:rsidRDefault="00EE29C0">
                        <w:pPr>
                          <w:rPr>
                            <w:b/>
                            <w:color w:val="FF0000"/>
                            <w:rPrChange w:id="32" w:author="Isabelle Agius" w:date="2016-12-27T11:16:00Z">
                              <w:rPr>
                                <w:b/>
                              </w:rPr>
                            </w:rPrChange>
                          </w:rPr>
                        </w:pPr>
                        <w:ins w:id="33" w:author="Isabelle Agius" w:date="2016-12-27T11:16:00Z">
                          <w:r w:rsidRPr="00EE29C0">
                            <w:rPr>
                              <w:b/>
                              <w:color w:val="FF0000"/>
                              <w:rPrChange w:id="34" w:author="Isabelle Agius" w:date="2016-12-27T11:16:00Z">
                                <w:rPr>
                                  <w:b/>
                                </w:rPr>
                              </w:rPrChange>
                            </w:rPr>
                            <w:t xml:space="preserve">Applications can no longer be filed under this regime. </w:t>
                          </w:r>
                        </w:ins>
                      </w:p>
                    </w:txbxContent>
                  </v:textbox>
                  <w10:wrap type="square"/>
                </v:shape>
              </w:pict>
            </mc:Fallback>
          </mc:AlternateContent>
        </w:r>
      </w:ins>
    </w:p>
    <w:p w:rsidR="00F77C7F" w:rsidRPr="008C4F95" w:rsidRDefault="00E0635B" w:rsidP="00743A50">
      <w:pPr>
        <w:pStyle w:val="Heading2"/>
        <w:numPr>
          <w:ilvl w:val="1"/>
          <w:numId w:val="6"/>
        </w:numPr>
        <w:tabs>
          <w:tab w:val="left" w:pos="709"/>
        </w:tabs>
        <w:ind w:left="709" w:hanging="709"/>
        <w:rPr>
          <w:rFonts w:ascii="Times New Roman" w:hAnsi="Times New Roman"/>
          <w:i/>
          <w:kern w:val="0"/>
          <w:sz w:val="24"/>
          <w:szCs w:val="24"/>
          <w:lang w:eastAsia="en-GB"/>
        </w:rPr>
      </w:pPr>
      <w:bookmarkStart w:id="35" w:name="_Toc519407659"/>
      <w:r w:rsidRPr="008C4F95">
        <w:rPr>
          <w:rFonts w:ascii="Times New Roman" w:hAnsi="Times New Roman"/>
          <w:i/>
          <w:kern w:val="0"/>
          <w:sz w:val="24"/>
          <w:szCs w:val="24"/>
          <w:lang w:eastAsia="en-GB"/>
        </w:rPr>
        <w:t>Malt</w:t>
      </w:r>
      <w:r w:rsidR="00C46872" w:rsidRPr="008C4F95">
        <w:rPr>
          <w:rFonts w:ascii="Times New Roman" w:hAnsi="Times New Roman"/>
          <w:i/>
          <w:kern w:val="0"/>
          <w:sz w:val="24"/>
          <w:szCs w:val="24"/>
          <w:lang w:eastAsia="en-GB"/>
        </w:rPr>
        <w:t>ese</w:t>
      </w:r>
      <w:r w:rsidRPr="008C4F95">
        <w:rPr>
          <w:rFonts w:ascii="Times New Roman" w:hAnsi="Times New Roman"/>
          <w:i/>
          <w:kern w:val="0"/>
          <w:sz w:val="24"/>
          <w:szCs w:val="24"/>
          <w:lang w:eastAsia="en-GB"/>
        </w:rPr>
        <w:t xml:space="preserve"> </w:t>
      </w:r>
      <w:r w:rsidR="006A0BB8" w:rsidRPr="008C4F95">
        <w:rPr>
          <w:rFonts w:ascii="Times New Roman" w:hAnsi="Times New Roman"/>
          <w:i/>
          <w:kern w:val="0"/>
          <w:sz w:val="24"/>
          <w:szCs w:val="24"/>
          <w:lang w:eastAsia="en-GB"/>
        </w:rPr>
        <w:t>Non-UCITS</w:t>
      </w:r>
      <w:r w:rsidRPr="008C4F95">
        <w:rPr>
          <w:rFonts w:ascii="Times New Roman" w:hAnsi="Times New Roman"/>
          <w:i/>
          <w:kern w:val="0"/>
          <w:sz w:val="24"/>
          <w:szCs w:val="24"/>
          <w:lang w:eastAsia="en-GB"/>
        </w:rPr>
        <w:t xml:space="preserve"> </w:t>
      </w:r>
      <w:r w:rsidR="000E3586" w:rsidRPr="008C4F95">
        <w:rPr>
          <w:rFonts w:ascii="Times New Roman" w:hAnsi="Times New Roman"/>
          <w:i/>
          <w:kern w:val="0"/>
          <w:sz w:val="24"/>
          <w:szCs w:val="24"/>
          <w:lang w:eastAsia="en-GB"/>
        </w:rPr>
        <w:t>Scheme</w:t>
      </w:r>
      <w:r w:rsidRPr="008C4F95">
        <w:rPr>
          <w:rFonts w:ascii="Times New Roman" w:hAnsi="Times New Roman"/>
          <w:i/>
          <w:kern w:val="0"/>
          <w:sz w:val="24"/>
          <w:szCs w:val="24"/>
          <w:lang w:eastAsia="en-GB"/>
        </w:rPr>
        <w:t>s</w:t>
      </w:r>
    </w:p>
    <w:p w:rsidR="00F33D62" w:rsidRPr="008C4F95" w:rsidRDefault="00F33D62" w:rsidP="00F33D62">
      <w:pPr>
        <w:pStyle w:val="Heading3"/>
        <w:ind w:right="0"/>
        <w:rPr>
          <w:i/>
          <w:szCs w:val="24"/>
        </w:rPr>
      </w:pPr>
    </w:p>
    <w:p w:rsidR="00F33D62" w:rsidRPr="008C4F95" w:rsidRDefault="00F33D62" w:rsidP="00F33D62">
      <w:pPr>
        <w:tabs>
          <w:tab w:val="left" w:pos="1550"/>
        </w:tabs>
        <w:rPr>
          <w:kern w:val="0"/>
          <w:szCs w:val="24"/>
          <w:lang w:eastAsia="en-GB"/>
        </w:rPr>
      </w:pPr>
      <w:r w:rsidRPr="008C4F95">
        <w:rPr>
          <w:kern w:val="0"/>
          <w:szCs w:val="24"/>
          <w:lang w:eastAsia="en-GB"/>
        </w:rPr>
        <w:t>A Malt</w:t>
      </w:r>
      <w:r w:rsidR="00C46872" w:rsidRPr="008C4F95">
        <w:rPr>
          <w:kern w:val="0"/>
          <w:szCs w:val="24"/>
          <w:lang w:eastAsia="en-GB"/>
        </w:rPr>
        <w:t>ese</w:t>
      </w:r>
      <w:r w:rsidRPr="008C4F95">
        <w:rPr>
          <w:kern w:val="0"/>
          <w:szCs w:val="24"/>
          <w:lang w:eastAsia="en-GB"/>
        </w:rPr>
        <w:t xml:space="preserve"> </w:t>
      </w:r>
      <w:r w:rsidR="006A0BB8" w:rsidRPr="008C4F95">
        <w:rPr>
          <w:kern w:val="0"/>
          <w:szCs w:val="24"/>
          <w:lang w:eastAsia="en-GB"/>
        </w:rPr>
        <w:t>Non-UCITS</w:t>
      </w:r>
      <w:r w:rsidRPr="008C4F95">
        <w:rPr>
          <w:kern w:val="0"/>
          <w:szCs w:val="24"/>
          <w:lang w:eastAsia="en-GB"/>
        </w:rPr>
        <w:t xml:space="preserve"> </w:t>
      </w:r>
      <w:r w:rsidR="000E3586" w:rsidRPr="008C4F95">
        <w:rPr>
          <w:kern w:val="0"/>
          <w:szCs w:val="24"/>
          <w:lang w:eastAsia="en-GB"/>
        </w:rPr>
        <w:t>Scheme</w:t>
      </w:r>
      <w:r w:rsidRPr="008C4F95">
        <w:rPr>
          <w:kern w:val="0"/>
          <w:szCs w:val="24"/>
          <w:lang w:eastAsia="en-GB"/>
        </w:rPr>
        <w:t xml:space="preserve"> is an open ended or closed ended </w:t>
      </w:r>
      <w:r w:rsidR="007F67AA" w:rsidRPr="008C4F95">
        <w:rPr>
          <w:kern w:val="0"/>
          <w:szCs w:val="24"/>
          <w:lang w:eastAsia="en-GB"/>
        </w:rPr>
        <w:t xml:space="preserve">retail </w:t>
      </w:r>
      <w:r w:rsidR="000E3586" w:rsidRPr="008C4F95">
        <w:rPr>
          <w:kern w:val="0"/>
          <w:szCs w:val="24"/>
          <w:lang w:eastAsia="en-GB"/>
        </w:rPr>
        <w:t>Scheme</w:t>
      </w:r>
      <w:r w:rsidRPr="008C4F95">
        <w:rPr>
          <w:kern w:val="0"/>
          <w:szCs w:val="24"/>
          <w:lang w:eastAsia="en-GB"/>
        </w:rPr>
        <w:t xml:space="preserve"> </w:t>
      </w:r>
      <w:r w:rsidR="002E287B" w:rsidRPr="008C4F95">
        <w:rPr>
          <w:szCs w:val="24"/>
        </w:rPr>
        <w:t xml:space="preserve">formed in accordance with or existing under the </w:t>
      </w:r>
      <w:r w:rsidR="00E35291" w:rsidRPr="008C4F95">
        <w:rPr>
          <w:szCs w:val="24"/>
        </w:rPr>
        <w:t>L</w:t>
      </w:r>
      <w:r w:rsidR="002E287B" w:rsidRPr="008C4F95">
        <w:rPr>
          <w:szCs w:val="24"/>
        </w:rPr>
        <w:t>aws of Malta</w:t>
      </w:r>
      <w:r w:rsidR="00721C56" w:rsidRPr="008C4F95">
        <w:rPr>
          <w:szCs w:val="24"/>
        </w:rPr>
        <w:t>. Such Schemes are subject to</w:t>
      </w:r>
      <w:r w:rsidR="00685616" w:rsidRPr="008C4F95">
        <w:rPr>
          <w:szCs w:val="24"/>
        </w:rPr>
        <w:t xml:space="preserve"> </w:t>
      </w:r>
      <w:r w:rsidR="002E287B" w:rsidRPr="008C4F95">
        <w:rPr>
          <w:kern w:val="0"/>
          <w:szCs w:val="24"/>
          <w:lang w:eastAsia="en-GB"/>
        </w:rPr>
        <w:t xml:space="preserve">the </w:t>
      </w:r>
      <w:r w:rsidRPr="008C4F95">
        <w:rPr>
          <w:kern w:val="0"/>
          <w:szCs w:val="24"/>
          <w:lang w:eastAsia="en-GB"/>
        </w:rPr>
        <w:t xml:space="preserve">requirements outlined in Part BI of these </w:t>
      </w:r>
      <w:r w:rsidR="00A3335B" w:rsidRPr="008C4F95">
        <w:rPr>
          <w:kern w:val="0"/>
          <w:szCs w:val="24"/>
          <w:lang w:eastAsia="en-GB"/>
        </w:rPr>
        <w:t>Rules</w:t>
      </w:r>
      <w:r w:rsidRPr="008C4F95">
        <w:rPr>
          <w:kern w:val="0"/>
          <w:szCs w:val="24"/>
          <w:lang w:eastAsia="en-GB"/>
        </w:rPr>
        <w:t xml:space="preserve">. </w:t>
      </w:r>
    </w:p>
    <w:p w:rsidR="00F67F1B" w:rsidRPr="008C4F95" w:rsidRDefault="00F67F1B" w:rsidP="00F33D62">
      <w:pPr>
        <w:rPr>
          <w:kern w:val="0"/>
          <w:szCs w:val="24"/>
          <w:lang w:eastAsia="en-GB"/>
        </w:rPr>
      </w:pPr>
    </w:p>
    <w:p w:rsidR="00F33D62" w:rsidRPr="008C4F95" w:rsidRDefault="00F33D62" w:rsidP="00F33D62">
      <w:pPr>
        <w:rPr>
          <w:kern w:val="0"/>
          <w:szCs w:val="24"/>
          <w:lang w:eastAsia="en-GB"/>
        </w:rPr>
      </w:pPr>
      <w:r w:rsidRPr="008C4F95">
        <w:rPr>
          <w:kern w:val="0"/>
          <w:szCs w:val="24"/>
          <w:lang w:eastAsia="en-GB"/>
        </w:rPr>
        <w:t xml:space="preserve">A Maltese </w:t>
      </w:r>
      <w:r w:rsidR="006A0BB8" w:rsidRPr="008C4F95">
        <w:rPr>
          <w:kern w:val="0"/>
          <w:szCs w:val="24"/>
          <w:lang w:eastAsia="en-GB"/>
        </w:rPr>
        <w:t>Non-UCITS</w:t>
      </w:r>
      <w:r w:rsidRPr="008C4F95">
        <w:rPr>
          <w:kern w:val="0"/>
          <w:szCs w:val="24"/>
          <w:lang w:eastAsia="en-GB"/>
        </w:rPr>
        <w:t xml:space="preserve"> </w:t>
      </w:r>
      <w:r w:rsidR="000E3586" w:rsidRPr="008C4F95">
        <w:rPr>
          <w:kern w:val="0"/>
          <w:szCs w:val="24"/>
          <w:lang w:eastAsia="en-GB"/>
        </w:rPr>
        <w:t>Scheme</w:t>
      </w:r>
      <w:r w:rsidRPr="008C4F95">
        <w:rPr>
          <w:kern w:val="0"/>
          <w:szCs w:val="24"/>
          <w:lang w:eastAsia="en-GB"/>
        </w:rPr>
        <w:t xml:space="preserve"> may be set up </w:t>
      </w:r>
      <w:r w:rsidR="00B54A4A" w:rsidRPr="008C4F95">
        <w:rPr>
          <w:kern w:val="0"/>
          <w:szCs w:val="24"/>
          <w:lang w:eastAsia="en-GB"/>
        </w:rPr>
        <w:t>in various legal forms including</w:t>
      </w:r>
      <w:r w:rsidRPr="008C4F95">
        <w:rPr>
          <w:kern w:val="0"/>
          <w:szCs w:val="24"/>
          <w:lang w:eastAsia="en-GB"/>
        </w:rPr>
        <w:t>:</w:t>
      </w:r>
    </w:p>
    <w:p w:rsidR="005541B6" w:rsidRPr="008C4F95" w:rsidRDefault="00F33D62" w:rsidP="00E35291">
      <w:pPr>
        <w:numPr>
          <w:ilvl w:val="0"/>
          <w:numId w:val="15"/>
        </w:numPr>
        <w:tabs>
          <w:tab w:val="clear" w:pos="1440"/>
        </w:tabs>
        <w:ind w:left="426" w:hanging="426"/>
        <w:rPr>
          <w:kern w:val="0"/>
          <w:szCs w:val="24"/>
          <w:lang w:eastAsia="en-GB"/>
        </w:rPr>
      </w:pPr>
      <w:r w:rsidRPr="008C4F95">
        <w:rPr>
          <w:kern w:val="0"/>
          <w:szCs w:val="24"/>
          <w:lang w:eastAsia="en-GB"/>
        </w:rPr>
        <w:t>an investment company with variable share capital (SICAV) in terms of the Companies Act</w:t>
      </w:r>
      <w:r w:rsidR="008376AA" w:rsidRPr="008C4F95">
        <w:rPr>
          <w:kern w:val="0"/>
          <w:szCs w:val="24"/>
          <w:lang w:eastAsia="en-GB"/>
        </w:rPr>
        <w:t xml:space="preserve"> (Chapter 386 of the Laws of Malta)</w:t>
      </w:r>
      <w:r w:rsidR="005541B6" w:rsidRPr="008C4F95">
        <w:rPr>
          <w:kern w:val="0"/>
          <w:szCs w:val="24"/>
          <w:lang w:eastAsia="en-GB"/>
        </w:rPr>
        <w:t>;</w:t>
      </w:r>
    </w:p>
    <w:p w:rsidR="00B2369F" w:rsidRPr="008C4F95" w:rsidRDefault="005541B6" w:rsidP="00E35291">
      <w:pPr>
        <w:numPr>
          <w:ilvl w:val="0"/>
          <w:numId w:val="15"/>
        </w:numPr>
        <w:tabs>
          <w:tab w:val="clear" w:pos="1440"/>
        </w:tabs>
        <w:ind w:left="426" w:hanging="426"/>
        <w:rPr>
          <w:kern w:val="0"/>
          <w:szCs w:val="24"/>
          <w:lang w:eastAsia="en-GB"/>
        </w:rPr>
      </w:pPr>
      <w:r w:rsidRPr="008C4F95">
        <w:rPr>
          <w:kern w:val="0"/>
          <w:szCs w:val="24"/>
          <w:lang w:eastAsia="en-GB"/>
        </w:rPr>
        <w:t xml:space="preserve">an incorporated cell company </w:t>
      </w:r>
      <w:r w:rsidR="00CD1DF3" w:rsidRPr="008C4F95">
        <w:rPr>
          <w:kern w:val="0"/>
          <w:szCs w:val="24"/>
          <w:lang w:eastAsia="en-GB"/>
        </w:rPr>
        <w:t>in terms of the Companies Act (SICAV Incorporated Cell Company) Regulations, 2010</w:t>
      </w:r>
      <w:r w:rsidR="008376AA" w:rsidRPr="008C4F95">
        <w:rPr>
          <w:kern w:val="0"/>
          <w:szCs w:val="24"/>
          <w:lang w:eastAsia="en-GB"/>
        </w:rPr>
        <w:t>;</w:t>
      </w:r>
    </w:p>
    <w:p w:rsidR="00F33D62" w:rsidRPr="008C4F95" w:rsidRDefault="00F33D62" w:rsidP="00E35291">
      <w:pPr>
        <w:numPr>
          <w:ilvl w:val="0"/>
          <w:numId w:val="15"/>
        </w:numPr>
        <w:tabs>
          <w:tab w:val="clear" w:pos="1440"/>
        </w:tabs>
        <w:ind w:left="426" w:hanging="426"/>
        <w:rPr>
          <w:kern w:val="0"/>
          <w:szCs w:val="24"/>
          <w:lang w:eastAsia="en-GB"/>
        </w:rPr>
      </w:pPr>
      <w:r w:rsidRPr="008C4F95">
        <w:rPr>
          <w:kern w:val="0"/>
          <w:szCs w:val="24"/>
          <w:lang w:eastAsia="en-GB"/>
        </w:rPr>
        <w:t>an investment company with fixed share capital (INVCO) in terms of the Companies Act</w:t>
      </w:r>
      <w:r w:rsidR="008376AA" w:rsidRPr="008C4F95">
        <w:rPr>
          <w:kern w:val="0"/>
          <w:szCs w:val="24"/>
          <w:lang w:eastAsia="en-GB"/>
        </w:rPr>
        <w:t xml:space="preserve"> (Chapter 386 of the Laws of Malta)</w:t>
      </w:r>
      <w:r w:rsidRPr="008C4F95">
        <w:rPr>
          <w:kern w:val="0"/>
          <w:szCs w:val="24"/>
          <w:lang w:eastAsia="en-GB"/>
        </w:rPr>
        <w:t>;</w:t>
      </w:r>
    </w:p>
    <w:p w:rsidR="00F33D62" w:rsidRPr="008C4F95" w:rsidRDefault="00F33D62" w:rsidP="00E35291">
      <w:pPr>
        <w:numPr>
          <w:ilvl w:val="0"/>
          <w:numId w:val="15"/>
        </w:numPr>
        <w:tabs>
          <w:tab w:val="clear" w:pos="1440"/>
        </w:tabs>
        <w:ind w:left="426" w:hanging="426"/>
        <w:rPr>
          <w:kern w:val="0"/>
          <w:szCs w:val="24"/>
          <w:lang w:eastAsia="en-GB"/>
        </w:rPr>
      </w:pPr>
      <w:r w:rsidRPr="008C4F95">
        <w:rPr>
          <w:kern w:val="0"/>
          <w:szCs w:val="24"/>
          <w:lang w:eastAsia="en-GB"/>
        </w:rPr>
        <w:t xml:space="preserve">a limited partnership </w:t>
      </w:r>
      <w:r w:rsidR="00CB24C0" w:rsidRPr="008C4F95">
        <w:rPr>
          <w:kern w:val="0"/>
          <w:szCs w:val="24"/>
          <w:lang w:eastAsia="en-GB"/>
        </w:rPr>
        <w:t xml:space="preserve">divided into shares </w:t>
      </w:r>
      <w:r w:rsidRPr="008C4F95">
        <w:rPr>
          <w:kern w:val="0"/>
          <w:szCs w:val="24"/>
          <w:lang w:eastAsia="en-GB"/>
        </w:rPr>
        <w:t>in terms of the Companies Act</w:t>
      </w:r>
      <w:r w:rsidR="008376AA" w:rsidRPr="008C4F95">
        <w:rPr>
          <w:kern w:val="0"/>
          <w:szCs w:val="24"/>
          <w:lang w:eastAsia="en-GB"/>
        </w:rPr>
        <w:t xml:space="preserve"> (Chapter 386 of the Laws of Malta)</w:t>
      </w:r>
      <w:r w:rsidRPr="008C4F95">
        <w:rPr>
          <w:kern w:val="0"/>
          <w:szCs w:val="24"/>
          <w:lang w:eastAsia="en-GB"/>
        </w:rPr>
        <w:t>;</w:t>
      </w:r>
    </w:p>
    <w:p w:rsidR="00F33D62" w:rsidRPr="008C4F95" w:rsidRDefault="00F33D62" w:rsidP="00E35291">
      <w:pPr>
        <w:numPr>
          <w:ilvl w:val="0"/>
          <w:numId w:val="15"/>
        </w:numPr>
        <w:tabs>
          <w:tab w:val="clear" w:pos="1440"/>
        </w:tabs>
        <w:ind w:left="426" w:hanging="426"/>
        <w:rPr>
          <w:kern w:val="0"/>
          <w:szCs w:val="24"/>
          <w:lang w:eastAsia="en-GB"/>
        </w:rPr>
      </w:pPr>
      <w:r w:rsidRPr="008C4F95">
        <w:rPr>
          <w:kern w:val="0"/>
          <w:szCs w:val="24"/>
          <w:lang w:eastAsia="en-GB"/>
        </w:rPr>
        <w:t>a unit trust in terms of the Trust and Trustees Act</w:t>
      </w:r>
      <w:r w:rsidR="006A351F" w:rsidRPr="008C4F95">
        <w:rPr>
          <w:kern w:val="0"/>
          <w:szCs w:val="24"/>
          <w:lang w:eastAsia="en-GB"/>
        </w:rPr>
        <w:t xml:space="preserve"> (Chapter 331 of the Laws of Malta);</w:t>
      </w:r>
      <w:r w:rsidRPr="008C4F95">
        <w:rPr>
          <w:kern w:val="0"/>
          <w:szCs w:val="24"/>
          <w:lang w:eastAsia="en-GB"/>
        </w:rPr>
        <w:t xml:space="preserve"> </w:t>
      </w:r>
      <w:r w:rsidR="00230D65" w:rsidRPr="008C4F95">
        <w:rPr>
          <w:kern w:val="0"/>
          <w:szCs w:val="24"/>
          <w:lang w:eastAsia="en-GB"/>
        </w:rPr>
        <w:t>and</w:t>
      </w:r>
    </w:p>
    <w:p w:rsidR="00F33D62" w:rsidRPr="008C4F95" w:rsidRDefault="00F33D62" w:rsidP="00E35291">
      <w:pPr>
        <w:numPr>
          <w:ilvl w:val="0"/>
          <w:numId w:val="15"/>
        </w:numPr>
        <w:tabs>
          <w:tab w:val="clear" w:pos="1440"/>
        </w:tabs>
        <w:ind w:left="426" w:hanging="426"/>
        <w:rPr>
          <w:kern w:val="0"/>
          <w:szCs w:val="24"/>
          <w:lang w:eastAsia="en-GB"/>
        </w:rPr>
      </w:pPr>
      <w:r w:rsidRPr="008C4F95">
        <w:rPr>
          <w:kern w:val="0"/>
          <w:szCs w:val="24"/>
          <w:lang w:eastAsia="en-GB"/>
        </w:rPr>
        <w:t xml:space="preserve">a </w:t>
      </w:r>
      <w:r w:rsidR="006441B2" w:rsidRPr="008C4F95">
        <w:rPr>
          <w:kern w:val="0"/>
          <w:szCs w:val="24"/>
          <w:lang w:eastAsia="en-GB"/>
        </w:rPr>
        <w:t xml:space="preserve">contractual </w:t>
      </w:r>
      <w:r w:rsidRPr="008C4F95">
        <w:rPr>
          <w:kern w:val="0"/>
          <w:szCs w:val="24"/>
          <w:lang w:eastAsia="en-GB"/>
        </w:rPr>
        <w:t>fund in terms of the</w:t>
      </w:r>
      <w:r w:rsidR="00CD1DF3" w:rsidRPr="008C4F95">
        <w:rPr>
          <w:kern w:val="0"/>
          <w:szCs w:val="24"/>
          <w:lang w:eastAsia="en-GB"/>
        </w:rPr>
        <w:t xml:space="preserve"> Investment Services Act (Contractual Funds</w:t>
      </w:r>
      <w:r w:rsidR="006A351F" w:rsidRPr="008C4F95">
        <w:rPr>
          <w:kern w:val="0"/>
          <w:szCs w:val="24"/>
          <w:lang w:eastAsia="en-GB"/>
        </w:rPr>
        <w:t>)</w:t>
      </w:r>
      <w:r w:rsidR="00CD1DF3" w:rsidRPr="008C4F95">
        <w:rPr>
          <w:kern w:val="0"/>
          <w:szCs w:val="24"/>
          <w:lang w:eastAsia="en-GB"/>
        </w:rPr>
        <w:t xml:space="preserve"> Regulations, 2011</w:t>
      </w:r>
      <w:r w:rsidRPr="008C4F95">
        <w:rPr>
          <w:kern w:val="0"/>
          <w:szCs w:val="24"/>
          <w:lang w:eastAsia="en-GB"/>
        </w:rPr>
        <w:t xml:space="preserve">. </w:t>
      </w:r>
    </w:p>
    <w:p w:rsidR="00F33D62" w:rsidRPr="008C4F95" w:rsidRDefault="00F33D62" w:rsidP="00F33D62">
      <w:pPr>
        <w:rPr>
          <w:kern w:val="0"/>
          <w:szCs w:val="24"/>
          <w:lang w:eastAsia="en-GB"/>
        </w:rPr>
      </w:pPr>
    </w:p>
    <w:p w:rsidR="00F33D62" w:rsidRPr="008C4F95" w:rsidRDefault="00F33D62" w:rsidP="00F33D62">
      <w:pPr>
        <w:rPr>
          <w:kern w:val="0"/>
          <w:szCs w:val="24"/>
          <w:lang w:eastAsia="en-GB"/>
        </w:rPr>
      </w:pPr>
      <w:r w:rsidRPr="008C4F95">
        <w:rPr>
          <w:kern w:val="0"/>
          <w:szCs w:val="24"/>
          <w:lang w:eastAsia="en-GB"/>
        </w:rPr>
        <w:t xml:space="preserve">A Maltese </w:t>
      </w:r>
      <w:r w:rsidR="006A0BB8" w:rsidRPr="008C4F95">
        <w:rPr>
          <w:kern w:val="0"/>
          <w:szCs w:val="24"/>
          <w:lang w:eastAsia="en-GB"/>
        </w:rPr>
        <w:t>Non-</w:t>
      </w:r>
      <w:r w:rsidRPr="008C4F95">
        <w:rPr>
          <w:kern w:val="0"/>
          <w:szCs w:val="24"/>
          <w:lang w:eastAsia="en-GB"/>
        </w:rPr>
        <w:t xml:space="preserve">UCITS </w:t>
      </w:r>
      <w:r w:rsidR="000E3586" w:rsidRPr="008C4F95">
        <w:rPr>
          <w:kern w:val="0"/>
          <w:szCs w:val="24"/>
          <w:lang w:eastAsia="en-GB"/>
        </w:rPr>
        <w:t>Scheme</w:t>
      </w:r>
      <w:r w:rsidRPr="008C4F95">
        <w:rPr>
          <w:kern w:val="0"/>
          <w:szCs w:val="24"/>
          <w:lang w:eastAsia="en-GB"/>
        </w:rPr>
        <w:t xml:space="preserve"> is required t</w:t>
      </w:r>
      <w:r w:rsidR="00840B50" w:rsidRPr="008C4F95">
        <w:rPr>
          <w:kern w:val="0"/>
          <w:szCs w:val="24"/>
          <w:lang w:eastAsia="en-GB"/>
        </w:rPr>
        <w:t xml:space="preserve">o appoint an </w:t>
      </w:r>
      <w:r w:rsidRPr="008C4F95">
        <w:rPr>
          <w:kern w:val="0"/>
          <w:szCs w:val="24"/>
          <w:lang w:eastAsia="en-GB"/>
        </w:rPr>
        <w:t xml:space="preserve">Investment Manager unless it is set up as a </w:t>
      </w:r>
      <w:r w:rsidR="006A0BB8" w:rsidRPr="008C4F95">
        <w:rPr>
          <w:kern w:val="0"/>
          <w:szCs w:val="24"/>
          <w:lang w:eastAsia="en-GB"/>
        </w:rPr>
        <w:t>self-managed</w:t>
      </w:r>
      <w:r w:rsidRPr="008C4F95">
        <w:rPr>
          <w:kern w:val="0"/>
          <w:szCs w:val="24"/>
          <w:lang w:eastAsia="en-GB"/>
        </w:rPr>
        <w:t xml:space="preserve"> Maltese </w:t>
      </w:r>
      <w:r w:rsidR="006A0BB8" w:rsidRPr="008C4F95">
        <w:rPr>
          <w:kern w:val="0"/>
          <w:szCs w:val="24"/>
          <w:lang w:eastAsia="en-GB"/>
        </w:rPr>
        <w:t>Non-UCITS</w:t>
      </w:r>
      <w:r w:rsidRPr="008C4F95">
        <w:rPr>
          <w:kern w:val="0"/>
          <w:szCs w:val="24"/>
          <w:lang w:eastAsia="en-GB"/>
        </w:rPr>
        <w:t xml:space="preserve"> </w:t>
      </w:r>
      <w:r w:rsidR="000E3586" w:rsidRPr="008C4F95">
        <w:rPr>
          <w:kern w:val="0"/>
          <w:szCs w:val="24"/>
          <w:lang w:eastAsia="en-GB"/>
        </w:rPr>
        <w:t>Scheme</w:t>
      </w:r>
      <w:r w:rsidRPr="008C4F95">
        <w:rPr>
          <w:kern w:val="0"/>
          <w:szCs w:val="24"/>
          <w:lang w:eastAsia="en-GB"/>
        </w:rPr>
        <w:t xml:space="preserve">. </w:t>
      </w:r>
    </w:p>
    <w:p w:rsidR="00F33D62" w:rsidRPr="008C4F95" w:rsidRDefault="00F33D62" w:rsidP="00F33D62">
      <w:pPr>
        <w:rPr>
          <w:kern w:val="0"/>
          <w:szCs w:val="24"/>
          <w:lang w:eastAsia="en-GB"/>
        </w:rPr>
      </w:pPr>
    </w:p>
    <w:p w:rsidR="00840B50" w:rsidRPr="008C4F95" w:rsidDel="00DF3EE1" w:rsidRDefault="00F33D62" w:rsidP="00840B50">
      <w:pPr>
        <w:rPr>
          <w:del w:id="36" w:author="Isabelle Agius" w:date="2016-09-28T09:21:00Z"/>
          <w:kern w:val="0"/>
          <w:szCs w:val="24"/>
          <w:lang w:eastAsia="en-GB"/>
        </w:rPr>
      </w:pPr>
      <w:r w:rsidRPr="008C4F95">
        <w:rPr>
          <w:kern w:val="0"/>
          <w:szCs w:val="24"/>
          <w:lang w:eastAsia="en-GB"/>
        </w:rPr>
        <w:lastRenderedPageBreak/>
        <w:t xml:space="preserve">The </w:t>
      </w:r>
      <w:r w:rsidR="00DF3EE1">
        <w:rPr>
          <w:kern w:val="0"/>
          <w:szCs w:val="24"/>
          <w:lang w:eastAsia="en-GB"/>
        </w:rPr>
        <w:t>c</w:t>
      </w:r>
      <w:r w:rsidRPr="008C4F95">
        <w:rPr>
          <w:kern w:val="0"/>
          <w:szCs w:val="24"/>
          <w:lang w:eastAsia="en-GB"/>
        </w:rPr>
        <w:t xml:space="preserve">ustodian or depositary of a Maltese </w:t>
      </w:r>
      <w:r w:rsidR="006A0BB8" w:rsidRPr="008C4F95">
        <w:rPr>
          <w:kern w:val="0"/>
          <w:szCs w:val="24"/>
          <w:lang w:eastAsia="en-GB"/>
        </w:rPr>
        <w:t>Non-UCITS</w:t>
      </w:r>
      <w:r w:rsidRPr="008C4F95">
        <w:rPr>
          <w:kern w:val="0"/>
          <w:szCs w:val="24"/>
          <w:lang w:eastAsia="en-GB"/>
        </w:rPr>
        <w:t xml:space="preserve"> </w:t>
      </w:r>
      <w:r w:rsidR="000E3586" w:rsidRPr="008C4F95">
        <w:rPr>
          <w:kern w:val="0"/>
          <w:szCs w:val="24"/>
          <w:lang w:eastAsia="en-GB"/>
        </w:rPr>
        <w:t>Scheme</w:t>
      </w:r>
      <w:r w:rsidRPr="008C4F95">
        <w:rPr>
          <w:kern w:val="0"/>
          <w:szCs w:val="24"/>
          <w:lang w:eastAsia="en-GB"/>
        </w:rPr>
        <w:t xml:space="preserve"> should be based in Malta and in possession of a Category 4</w:t>
      </w:r>
      <w:ins w:id="37" w:author="Isabelle Agius" w:date="2016-09-28T09:20:00Z">
        <w:r w:rsidR="00DF3EE1">
          <w:rPr>
            <w:kern w:val="0"/>
            <w:szCs w:val="24"/>
            <w:lang w:eastAsia="en-GB"/>
          </w:rPr>
          <w:t>a</w:t>
        </w:r>
      </w:ins>
      <w:r w:rsidRPr="008C4F95">
        <w:rPr>
          <w:kern w:val="0"/>
          <w:szCs w:val="24"/>
          <w:lang w:eastAsia="en-GB"/>
        </w:rPr>
        <w:t xml:space="preserve"> Investment Services Licence issued by the MFSA in terms of the Investment Services Act, 1994.</w:t>
      </w:r>
      <w:r w:rsidR="00840B50" w:rsidRPr="008C4F95">
        <w:rPr>
          <w:kern w:val="0"/>
          <w:szCs w:val="24"/>
          <w:lang w:eastAsia="en-GB"/>
        </w:rPr>
        <w:t xml:space="preserve"> The Custodian of a Maltese </w:t>
      </w:r>
      <w:r w:rsidR="006A0BB8" w:rsidRPr="008C4F95">
        <w:rPr>
          <w:kern w:val="0"/>
          <w:szCs w:val="24"/>
          <w:lang w:eastAsia="en-GB"/>
        </w:rPr>
        <w:t>Non-UCITS</w:t>
      </w:r>
      <w:r w:rsidR="00840B50" w:rsidRPr="008C4F95">
        <w:rPr>
          <w:kern w:val="0"/>
          <w:szCs w:val="24"/>
          <w:lang w:eastAsia="en-GB"/>
        </w:rPr>
        <w:t xml:space="preserve"> </w:t>
      </w:r>
      <w:r w:rsidR="000E3586" w:rsidRPr="008C4F95">
        <w:rPr>
          <w:kern w:val="0"/>
          <w:szCs w:val="24"/>
          <w:lang w:eastAsia="en-GB"/>
        </w:rPr>
        <w:t>Scheme</w:t>
      </w:r>
      <w:r w:rsidR="00840B50" w:rsidRPr="008C4F95">
        <w:rPr>
          <w:kern w:val="0"/>
          <w:szCs w:val="24"/>
          <w:lang w:eastAsia="en-GB"/>
        </w:rPr>
        <w:t xml:space="preserve"> </w:t>
      </w:r>
      <w:del w:id="38" w:author="Isabelle Agius" w:date="2016-09-28T09:21:00Z">
        <w:r w:rsidR="00840B50" w:rsidRPr="008C4F95" w:rsidDel="00DF3EE1">
          <w:rPr>
            <w:kern w:val="0"/>
            <w:szCs w:val="24"/>
            <w:lang w:eastAsia="en-GB"/>
          </w:rPr>
          <w:delText>is required to keep under custody the asset</w:delText>
        </w:r>
        <w:r w:rsidR="00794718" w:rsidRPr="008C4F95" w:rsidDel="00DF3EE1">
          <w:rPr>
            <w:kern w:val="0"/>
            <w:szCs w:val="24"/>
            <w:lang w:eastAsia="en-GB"/>
          </w:rPr>
          <w:delText>s</w:delText>
        </w:r>
        <w:r w:rsidR="00840B50" w:rsidRPr="008C4F95" w:rsidDel="00DF3EE1">
          <w:rPr>
            <w:kern w:val="0"/>
            <w:szCs w:val="24"/>
            <w:lang w:eastAsia="en-GB"/>
          </w:rPr>
          <w:delText xml:space="preserve"> of the </w:delText>
        </w:r>
        <w:r w:rsidR="000E3586" w:rsidRPr="008C4F95" w:rsidDel="00DF3EE1">
          <w:rPr>
            <w:kern w:val="0"/>
            <w:szCs w:val="24"/>
            <w:lang w:eastAsia="en-GB"/>
          </w:rPr>
          <w:delText>Scheme</w:delText>
        </w:r>
        <w:r w:rsidR="00840B50" w:rsidRPr="008C4F95" w:rsidDel="00DF3EE1">
          <w:rPr>
            <w:kern w:val="0"/>
            <w:szCs w:val="24"/>
            <w:lang w:eastAsia="en-GB"/>
          </w:rPr>
          <w:delText xml:space="preserve"> and to carry out a monitoring function over the activ</w:delText>
        </w:r>
        <w:r w:rsidR="00794718" w:rsidRPr="008C4F95" w:rsidDel="00DF3EE1">
          <w:rPr>
            <w:kern w:val="0"/>
            <w:szCs w:val="24"/>
            <w:lang w:eastAsia="en-GB"/>
          </w:rPr>
          <w:delText>ities of the Investment Manager, or over the management functions of the Scheme in the case of a self-managed Scheme.</w:delText>
        </w:r>
      </w:del>
    </w:p>
    <w:p w:rsidR="00F33D62" w:rsidRPr="008C4F95" w:rsidRDefault="00DF3EE1" w:rsidP="00F33D62">
      <w:pPr>
        <w:rPr>
          <w:kern w:val="0"/>
          <w:szCs w:val="24"/>
          <w:lang w:eastAsia="en-GB"/>
        </w:rPr>
      </w:pPr>
      <w:ins w:id="39" w:author="Isabelle Agius" w:date="2016-09-28T09:21:00Z">
        <w:r>
          <w:rPr>
            <w:kern w:val="0"/>
            <w:szCs w:val="24"/>
            <w:lang w:eastAsia="en-GB"/>
          </w:rPr>
          <w:t xml:space="preserve">shall be guided by the provisions of the Investment Services Act (Custodians of Collective Investment Schemes) Regulations. </w:t>
        </w:r>
      </w:ins>
    </w:p>
    <w:p w:rsidR="00462379" w:rsidRPr="008C4F95" w:rsidDel="00462379" w:rsidRDefault="00462379">
      <w:pPr>
        <w:rPr>
          <w:kern w:val="0"/>
          <w:szCs w:val="24"/>
          <w:lang w:eastAsia="en-GB"/>
        </w:rPr>
      </w:pPr>
    </w:p>
    <w:p w:rsidR="00F33D62" w:rsidRPr="008C4F95" w:rsidRDefault="00F33D62" w:rsidP="00F33D62">
      <w:pPr>
        <w:rPr>
          <w:kern w:val="0"/>
          <w:szCs w:val="24"/>
          <w:lang w:eastAsia="en-GB"/>
        </w:rPr>
      </w:pPr>
      <w:r w:rsidRPr="008C4F95">
        <w:rPr>
          <w:kern w:val="0"/>
          <w:szCs w:val="24"/>
          <w:lang w:eastAsia="en-GB"/>
        </w:rPr>
        <w:t xml:space="preserve">The Administrator of a Maltese </w:t>
      </w:r>
      <w:r w:rsidR="006A0BB8" w:rsidRPr="008C4F95">
        <w:rPr>
          <w:kern w:val="0"/>
          <w:szCs w:val="24"/>
          <w:lang w:eastAsia="en-GB"/>
        </w:rPr>
        <w:t>Non-</w:t>
      </w:r>
      <w:r w:rsidRPr="008C4F95">
        <w:rPr>
          <w:kern w:val="0"/>
          <w:szCs w:val="24"/>
          <w:lang w:eastAsia="en-GB"/>
        </w:rPr>
        <w:t xml:space="preserve">UCITS </w:t>
      </w:r>
      <w:r w:rsidR="000E3586" w:rsidRPr="008C4F95">
        <w:rPr>
          <w:kern w:val="0"/>
          <w:szCs w:val="24"/>
          <w:lang w:eastAsia="en-GB"/>
        </w:rPr>
        <w:t>Scheme</w:t>
      </w:r>
      <w:r w:rsidRPr="008C4F95">
        <w:rPr>
          <w:kern w:val="0"/>
          <w:szCs w:val="24"/>
          <w:lang w:eastAsia="en-GB"/>
        </w:rPr>
        <w:t xml:space="preserve"> </w:t>
      </w:r>
      <w:del w:id="40" w:author="Isabelle Agius" w:date="2016-09-28T09:41:00Z">
        <w:r w:rsidRPr="008C4F95" w:rsidDel="00EE3B78">
          <w:rPr>
            <w:kern w:val="0"/>
            <w:szCs w:val="24"/>
            <w:lang w:eastAsia="en-GB"/>
          </w:rPr>
          <w:delText xml:space="preserve">should </w:delText>
        </w:r>
      </w:del>
      <w:ins w:id="41" w:author="Isabelle Agius" w:date="2016-09-28T09:41:00Z">
        <w:r w:rsidR="00EE3B78">
          <w:rPr>
            <w:kern w:val="0"/>
            <w:szCs w:val="24"/>
            <w:lang w:eastAsia="en-GB"/>
          </w:rPr>
          <w:t>shall</w:t>
        </w:r>
        <w:r w:rsidR="00EE3B78" w:rsidRPr="008C4F95">
          <w:rPr>
            <w:kern w:val="0"/>
            <w:szCs w:val="24"/>
            <w:lang w:eastAsia="en-GB"/>
          </w:rPr>
          <w:t xml:space="preserve"> </w:t>
        </w:r>
      </w:ins>
      <w:r w:rsidRPr="008C4F95">
        <w:rPr>
          <w:kern w:val="0"/>
          <w:szCs w:val="24"/>
          <w:lang w:eastAsia="en-GB"/>
        </w:rPr>
        <w:t xml:space="preserve">be based in Malta. </w:t>
      </w:r>
    </w:p>
    <w:p w:rsidR="00F33D62" w:rsidRPr="008C4F95" w:rsidRDefault="00F33D62" w:rsidP="00F33D62">
      <w:pPr>
        <w:rPr>
          <w:kern w:val="0"/>
          <w:szCs w:val="24"/>
          <w:lang w:eastAsia="en-GB"/>
        </w:rPr>
      </w:pPr>
    </w:p>
    <w:p w:rsidR="00F33D62" w:rsidRPr="008C4F95" w:rsidRDefault="00F33D62" w:rsidP="00F33D62">
      <w:pPr>
        <w:rPr>
          <w:kern w:val="0"/>
          <w:szCs w:val="24"/>
          <w:lang w:eastAsia="en-GB"/>
        </w:rPr>
      </w:pPr>
      <w:r w:rsidRPr="008C4F95">
        <w:rPr>
          <w:kern w:val="0"/>
          <w:szCs w:val="24"/>
          <w:lang w:eastAsia="en-GB"/>
        </w:rPr>
        <w:t xml:space="preserve">A Maltese </w:t>
      </w:r>
      <w:r w:rsidR="006A0BB8" w:rsidRPr="008C4F95">
        <w:rPr>
          <w:kern w:val="0"/>
          <w:szCs w:val="24"/>
          <w:lang w:eastAsia="en-GB"/>
        </w:rPr>
        <w:t>Non-</w:t>
      </w:r>
      <w:r w:rsidRPr="008C4F95">
        <w:rPr>
          <w:kern w:val="0"/>
          <w:szCs w:val="24"/>
          <w:lang w:eastAsia="en-GB"/>
        </w:rPr>
        <w:t xml:space="preserve">UCITS </w:t>
      </w:r>
      <w:r w:rsidR="000E3586" w:rsidRPr="008C4F95">
        <w:rPr>
          <w:kern w:val="0"/>
          <w:szCs w:val="24"/>
          <w:lang w:eastAsia="en-GB"/>
        </w:rPr>
        <w:t>Scheme</w:t>
      </w:r>
      <w:r w:rsidRPr="008C4F95">
        <w:rPr>
          <w:kern w:val="0"/>
          <w:szCs w:val="24"/>
          <w:lang w:eastAsia="en-GB"/>
        </w:rPr>
        <w:t xml:space="preserve"> may market its units to the general public in </w:t>
      </w:r>
      <w:smartTag w:uri="urn:schemas-microsoft-com:office:smarttags" w:element="country-region">
        <w:smartTag w:uri="urn:schemas-microsoft-com:office:smarttags" w:element="place">
          <w:r w:rsidRPr="008C4F95">
            <w:rPr>
              <w:kern w:val="0"/>
              <w:szCs w:val="24"/>
              <w:lang w:eastAsia="en-GB"/>
            </w:rPr>
            <w:t>Malta</w:t>
          </w:r>
        </w:smartTag>
      </w:smartTag>
      <w:r w:rsidRPr="008C4F95">
        <w:rPr>
          <w:kern w:val="0"/>
          <w:szCs w:val="24"/>
          <w:lang w:eastAsia="en-GB"/>
        </w:rPr>
        <w:t xml:space="preserve">. It may also market its units to the general public in any </w:t>
      </w:r>
      <w:r w:rsidR="00CA7CD4" w:rsidRPr="008C4F95">
        <w:rPr>
          <w:kern w:val="0"/>
          <w:szCs w:val="24"/>
          <w:lang w:eastAsia="en-GB"/>
        </w:rPr>
        <w:t xml:space="preserve">other State provided that it satisfies the regulatory requirements applicable </w:t>
      </w:r>
      <w:ins w:id="42" w:author="Isabelle Agius" w:date="2016-09-28T09:42:00Z">
        <w:r w:rsidR="00EE3B78">
          <w:rPr>
            <w:kern w:val="0"/>
            <w:szCs w:val="24"/>
            <w:lang w:eastAsia="en-GB"/>
          </w:rPr>
          <w:t xml:space="preserve">to the national private placement regime </w:t>
        </w:r>
      </w:ins>
      <w:r w:rsidR="00CA7CD4" w:rsidRPr="008C4F95">
        <w:rPr>
          <w:kern w:val="0"/>
          <w:szCs w:val="24"/>
          <w:lang w:eastAsia="en-GB"/>
        </w:rPr>
        <w:t xml:space="preserve">in that State. It is the obligation of the Maltese </w:t>
      </w:r>
      <w:r w:rsidR="006A0BB8" w:rsidRPr="008C4F95">
        <w:rPr>
          <w:kern w:val="0"/>
          <w:szCs w:val="24"/>
          <w:lang w:eastAsia="en-GB"/>
        </w:rPr>
        <w:t>Non-UCITS</w:t>
      </w:r>
      <w:r w:rsidR="00CA7CD4" w:rsidRPr="008C4F95">
        <w:rPr>
          <w:kern w:val="0"/>
          <w:szCs w:val="24"/>
          <w:lang w:eastAsia="en-GB"/>
        </w:rPr>
        <w:t xml:space="preserve"> </w:t>
      </w:r>
      <w:r w:rsidR="000E3586" w:rsidRPr="008C4F95">
        <w:rPr>
          <w:kern w:val="0"/>
          <w:szCs w:val="24"/>
          <w:lang w:eastAsia="en-GB"/>
        </w:rPr>
        <w:t>Scheme</w:t>
      </w:r>
      <w:r w:rsidR="00CA7CD4" w:rsidRPr="008C4F95">
        <w:rPr>
          <w:kern w:val="0"/>
          <w:szCs w:val="24"/>
          <w:lang w:eastAsia="en-GB"/>
        </w:rPr>
        <w:t xml:space="preserve"> to ensure compliance with the requirements of the foreign State in which it intends marketing its units. </w:t>
      </w:r>
    </w:p>
    <w:p w:rsidR="00F33D62" w:rsidRPr="008C4F95" w:rsidRDefault="00F33D62" w:rsidP="00F33D62">
      <w:pPr>
        <w:rPr>
          <w:kern w:val="0"/>
          <w:szCs w:val="24"/>
          <w:lang w:eastAsia="en-GB"/>
        </w:rPr>
      </w:pPr>
    </w:p>
    <w:p w:rsidR="00E21A42" w:rsidRPr="008C4F95" w:rsidRDefault="00E21A42" w:rsidP="00E21A42">
      <w:pPr>
        <w:rPr>
          <w:kern w:val="0"/>
          <w:szCs w:val="24"/>
          <w:lang w:eastAsia="en-GB"/>
        </w:rPr>
      </w:pPr>
      <w:r w:rsidRPr="008C4F95">
        <w:rPr>
          <w:kern w:val="0"/>
          <w:szCs w:val="24"/>
          <w:lang w:eastAsia="en-GB"/>
        </w:rPr>
        <w:t xml:space="preserve">A Maltese </w:t>
      </w:r>
      <w:r w:rsidR="006A0BB8" w:rsidRPr="008C4F95">
        <w:rPr>
          <w:kern w:val="0"/>
          <w:szCs w:val="24"/>
          <w:lang w:eastAsia="en-GB"/>
        </w:rPr>
        <w:t>Non-</w:t>
      </w:r>
      <w:r w:rsidRPr="008C4F95">
        <w:rPr>
          <w:kern w:val="0"/>
          <w:szCs w:val="24"/>
          <w:lang w:eastAsia="en-GB"/>
        </w:rPr>
        <w:t xml:space="preserve">UCITS </w:t>
      </w:r>
      <w:r w:rsidR="000E3586" w:rsidRPr="008C4F95">
        <w:rPr>
          <w:kern w:val="0"/>
          <w:szCs w:val="24"/>
          <w:lang w:eastAsia="en-GB"/>
        </w:rPr>
        <w:t>Scheme</w:t>
      </w:r>
      <w:r w:rsidRPr="008C4F95">
        <w:rPr>
          <w:kern w:val="0"/>
          <w:szCs w:val="24"/>
          <w:lang w:eastAsia="en-GB"/>
        </w:rPr>
        <w:t xml:space="preserve"> is required to draw up a Prospectus which includes the information outlined in Appendix </w:t>
      </w:r>
      <w:r w:rsidR="00CB24C0" w:rsidRPr="008C4F95">
        <w:rPr>
          <w:kern w:val="0"/>
          <w:szCs w:val="24"/>
          <w:lang w:eastAsia="en-GB"/>
        </w:rPr>
        <w:t xml:space="preserve">1 </w:t>
      </w:r>
      <w:r w:rsidRPr="008C4F95">
        <w:rPr>
          <w:kern w:val="0"/>
          <w:szCs w:val="24"/>
          <w:lang w:eastAsia="en-GB"/>
        </w:rPr>
        <w:t xml:space="preserve">to Part B of these </w:t>
      </w:r>
      <w:r w:rsidR="00A3335B" w:rsidRPr="008C4F95">
        <w:rPr>
          <w:kern w:val="0"/>
          <w:szCs w:val="24"/>
          <w:lang w:eastAsia="en-GB"/>
        </w:rPr>
        <w:t>Rules</w:t>
      </w:r>
      <w:r w:rsidRPr="008C4F95">
        <w:rPr>
          <w:kern w:val="0"/>
          <w:szCs w:val="24"/>
          <w:lang w:eastAsia="en-GB"/>
        </w:rPr>
        <w:t xml:space="preserve">. Such </w:t>
      </w:r>
      <w:r w:rsidR="000E3586" w:rsidRPr="008C4F95">
        <w:rPr>
          <w:kern w:val="0"/>
          <w:szCs w:val="24"/>
          <w:lang w:eastAsia="en-GB"/>
        </w:rPr>
        <w:t>Scheme</w:t>
      </w:r>
      <w:r w:rsidRPr="008C4F95">
        <w:rPr>
          <w:kern w:val="0"/>
          <w:szCs w:val="24"/>
          <w:lang w:eastAsia="en-GB"/>
        </w:rPr>
        <w:t xml:space="preserve">s are also required to comply with the requirements outlined in the Investment Services Act (Prospectus of Collective Investment </w:t>
      </w:r>
      <w:r w:rsidR="000E3586" w:rsidRPr="008C4F95">
        <w:rPr>
          <w:kern w:val="0"/>
          <w:szCs w:val="24"/>
          <w:lang w:eastAsia="en-GB"/>
        </w:rPr>
        <w:t>Scheme</w:t>
      </w:r>
      <w:r w:rsidRPr="008C4F95">
        <w:rPr>
          <w:kern w:val="0"/>
          <w:szCs w:val="24"/>
          <w:lang w:eastAsia="en-GB"/>
        </w:rPr>
        <w:t>s) Regulations</w:t>
      </w:r>
      <w:del w:id="43" w:author="Isabelle Agius" w:date="2016-09-28T09:42:00Z">
        <w:r w:rsidRPr="008C4F95" w:rsidDel="00EE3B78">
          <w:rPr>
            <w:kern w:val="0"/>
            <w:szCs w:val="24"/>
            <w:lang w:eastAsia="en-GB"/>
          </w:rPr>
          <w:delText>, 2005</w:delText>
        </w:r>
      </w:del>
      <w:r w:rsidRPr="008C4F95">
        <w:rPr>
          <w:kern w:val="0"/>
          <w:szCs w:val="24"/>
          <w:lang w:eastAsia="en-GB"/>
        </w:rPr>
        <w:t xml:space="preserve">. A Maltese closed ended </w:t>
      </w:r>
      <w:r w:rsidR="006A0BB8" w:rsidRPr="008C4F95">
        <w:rPr>
          <w:kern w:val="0"/>
          <w:szCs w:val="24"/>
          <w:lang w:eastAsia="en-GB"/>
        </w:rPr>
        <w:t>Non-UCITS</w:t>
      </w:r>
      <w:r w:rsidRPr="008C4F95">
        <w:rPr>
          <w:kern w:val="0"/>
          <w:szCs w:val="24"/>
          <w:lang w:eastAsia="en-GB"/>
        </w:rPr>
        <w:t xml:space="preserve"> </w:t>
      </w:r>
      <w:r w:rsidR="000E3586" w:rsidRPr="008C4F95">
        <w:rPr>
          <w:kern w:val="0"/>
          <w:szCs w:val="24"/>
          <w:lang w:eastAsia="en-GB"/>
        </w:rPr>
        <w:t>Scheme</w:t>
      </w:r>
      <w:r w:rsidRPr="008C4F95">
        <w:rPr>
          <w:kern w:val="0"/>
          <w:szCs w:val="24"/>
          <w:lang w:eastAsia="en-GB"/>
        </w:rPr>
        <w:t xml:space="preserve"> </w:t>
      </w:r>
      <w:r w:rsidR="00E01FB7" w:rsidRPr="008C4F95">
        <w:rPr>
          <w:kern w:val="0"/>
          <w:szCs w:val="24"/>
          <w:lang w:eastAsia="en-GB"/>
        </w:rPr>
        <w:t xml:space="preserve">which makes an offer of securities to the public </w:t>
      </w:r>
      <w:r w:rsidRPr="008C4F95">
        <w:rPr>
          <w:kern w:val="0"/>
          <w:szCs w:val="24"/>
          <w:lang w:eastAsia="en-GB"/>
        </w:rPr>
        <w:t xml:space="preserve">is required to draw up a Prospectus which complies with the requirements of the Prospectus Directive </w:t>
      </w:r>
      <w:r w:rsidR="007C30D1" w:rsidRPr="008C4F95">
        <w:rPr>
          <w:kern w:val="0"/>
          <w:szCs w:val="24"/>
          <w:lang w:eastAsia="en-GB"/>
        </w:rPr>
        <w:t xml:space="preserve">(Directive </w:t>
      </w:r>
      <w:r w:rsidR="007428BD" w:rsidRPr="008C4F95">
        <w:rPr>
          <w:kern w:val="0"/>
          <w:szCs w:val="24"/>
          <w:lang w:eastAsia="en-GB"/>
        </w:rPr>
        <w:t xml:space="preserve">2001/34/EC) </w:t>
      </w:r>
      <w:r w:rsidRPr="008C4F95">
        <w:rPr>
          <w:kern w:val="0"/>
          <w:szCs w:val="24"/>
          <w:lang w:eastAsia="en-GB"/>
        </w:rPr>
        <w:t xml:space="preserve">and may accordingly avail </w:t>
      </w:r>
      <w:r w:rsidR="002E287B" w:rsidRPr="008C4F95">
        <w:rPr>
          <w:kern w:val="0"/>
          <w:szCs w:val="24"/>
          <w:lang w:eastAsia="en-GB"/>
        </w:rPr>
        <w:t>itself</w:t>
      </w:r>
      <w:r w:rsidRPr="008C4F95">
        <w:rPr>
          <w:kern w:val="0"/>
          <w:szCs w:val="24"/>
          <w:lang w:eastAsia="en-GB"/>
        </w:rPr>
        <w:t xml:space="preserve"> of the passport under the said Directive. </w:t>
      </w:r>
    </w:p>
    <w:p w:rsidR="009026CD" w:rsidRPr="008C4F95" w:rsidRDefault="009026CD" w:rsidP="00F77C7F">
      <w:pPr>
        <w:rPr>
          <w:szCs w:val="24"/>
        </w:rPr>
      </w:pPr>
    </w:p>
    <w:p w:rsidR="0016453B" w:rsidRPr="008C4F95" w:rsidRDefault="0016453B" w:rsidP="00743A50">
      <w:pPr>
        <w:pStyle w:val="Heading2"/>
        <w:numPr>
          <w:ilvl w:val="1"/>
          <w:numId w:val="6"/>
        </w:numPr>
        <w:tabs>
          <w:tab w:val="left" w:pos="709"/>
        </w:tabs>
        <w:ind w:left="709" w:hanging="709"/>
        <w:rPr>
          <w:rFonts w:ascii="Times New Roman" w:hAnsi="Times New Roman"/>
          <w:i/>
          <w:kern w:val="0"/>
          <w:sz w:val="24"/>
          <w:szCs w:val="24"/>
          <w:lang w:eastAsia="en-GB"/>
        </w:rPr>
      </w:pPr>
      <w:r w:rsidRPr="008C4F95">
        <w:rPr>
          <w:rFonts w:ascii="Times New Roman" w:hAnsi="Times New Roman"/>
          <w:i/>
          <w:kern w:val="0"/>
          <w:sz w:val="24"/>
          <w:szCs w:val="24"/>
          <w:lang w:eastAsia="en-GB"/>
        </w:rPr>
        <w:t>Malt</w:t>
      </w:r>
      <w:r w:rsidR="00C46872" w:rsidRPr="008C4F95">
        <w:rPr>
          <w:rFonts w:ascii="Times New Roman" w:hAnsi="Times New Roman"/>
          <w:i/>
          <w:kern w:val="0"/>
          <w:sz w:val="24"/>
          <w:szCs w:val="24"/>
          <w:lang w:eastAsia="en-GB"/>
        </w:rPr>
        <w:t>ese</w:t>
      </w:r>
      <w:r w:rsidRPr="008C4F95">
        <w:rPr>
          <w:rFonts w:ascii="Times New Roman" w:hAnsi="Times New Roman"/>
          <w:i/>
          <w:kern w:val="0"/>
          <w:sz w:val="24"/>
          <w:szCs w:val="24"/>
          <w:lang w:eastAsia="en-GB"/>
        </w:rPr>
        <w:t xml:space="preserve"> UCITS </w:t>
      </w:r>
      <w:r w:rsidR="000E3586" w:rsidRPr="008C4F95">
        <w:rPr>
          <w:rFonts w:ascii="Times New Roman" w:hAnsi="Times New Roman"/>
          <w:i/>
          <w:kern w:val="0"/>
          <w:sz w:val="24"/>
          <w:szCs w:val="24"/>
          <w:lang w:eastAsia="en-GB"/>
        </w:rPr>
        <w:t>Scheme</w:t>
      </w:r>
      <w:r w:rsidRPr="008C4F95">
        <w:rPr>
          <w:rFonts w:ascii="Times New Roman" w:hAnsi="Times New Roman"/>
          <w:i/>
          <w:kern w:val="0"/>
          <w:sz w:val="24"/>
          <w:szCs w:val="24"/>
          <w:lang w:eastAsia="en-GB"/>
        </w:rPr>
        <w:t>s</w:t>
      </w:r>
    </w:p>
    <w:p w:rsidR="0016453B" w:rsidRPr="008C4F95" w:rsidRDefault="0016453B" w:rsidP="0016453B">
      <w:pPr>
        <w:pStyle w:val="Heading3"/>
        <w:ind w:right="0"/>
        <w:rPr>
          <w:i/>
          <w:szCs w:val="24"/>
        </w:rPr>
      </w:pPr>
    </w:p>
    <w:p w:rsidR="0016453B" w:rsidRPr="008C4F95" w:rsidRDefault="0016453B" w:rsidP="0016453B">
      <w:pPr>
        <w:tabs>
          <w:tab w:val="left" w:pos="1550"/>
        </w:tabs>
        <w:rPr>
          <w:kern w:val="0"/>
          <w:szCs w:val="24"/>
          <w:lang w:eastAsia="en-GB"/>
        </w:rPr>
      </w:pPr>
      <w:r w:rsidRPr="008C4F95">
        <w:rPr>
          <w:kern w:val="0"/>
          <w:szCs w:val="24"/>
          <w:lang w:eastAsia="en-GB"/>
        </w:rPr>
        <w:t>A Malt</w:t>
      </w:r>
      <w:r w:rsidR="00C46872" w:rsidRPr="008C4F95">
        <w:rPr>
          <w:kern w:val="0"/>
          <w:szCs w:val="24"/>
          <w:lang w:eastAsia="en-GB"/>
        </w:rPr>
        <w:t>ese</w:t>
      </w:r>
      <w:r w:rsidRPr="008C4F95">
        <w:rPr>
          <w:kern w:val="0"/>
          <w:szCs w:val="24"/>
          <w:lang w:eastAsia="en-GB"/>
        </w:rPr>
        <w:t xml:space="preserve"> UCITS </w:t>
      </w:r>
      <w:r w:rsidR="000E3586" w:rsidRPr="008C4F95">
        <w:rPr>
          <w:szCs w:val="24"/>
        </w:rPr>
        <w:t>Scheme</w:t>
      </w:r>
      <w:r w:rsidRPr="008C4F95">
        <w:rPr>
          <w:szCs w:val="24"/>
        </w:rPr>
        <w:t xml:space="preserve"> is an open</w:t>
      </w:r>
      <w:del w:id="44" w:author="Isabelle Agius" w:date="2016-09-28T09:43:00Z">
        <w:r w:rsidRPr="008C4F95" w:rsidDel="00EE3B78">
          <w:rPr>
            <w:szCs w:val="24"/>
          </w:rPr>
          <w:delText xml:space="preserve"> </w:delText>
        </w:r>
      </w:del>
      <w:ins w:id="45" w:author="Isabelle Agius" w:date="2016-09-28T09:43:00Z">
        <w:r w:rsidR="00EE3B78">
          <w:rPr>
            <w:szCs w:val="24"/>
          </w:rPr>
          <w:t>-</w:t>
        </w:r>
      </w:ins>
      <w:r w:rsidRPr="008C4F95">
        <w:rPr>
          <w:szCs w:val="24"/>
        </w:rPr>
        <w:t xml:space="preserve">ended </w:t>
      </w:r>
      <w:r w:rsidR="000E3586" w:rsidRPr="008C4F95">
        <w:rPr>
          <w:szCs w:val="24"/>
        </w:rPr>
        <w:t>Scheme</w:t>
      </w:r>
      <w:r w:rsidRPr="008C4F95">
        <w:rPr>
          <w:szCs w:val="24"/>
        </w:rPr>
        <w:t xml:space="preserve"> formed in accordance with or existing under the laws of Malta</w:t>
      </w:r>
      <w:r w:rsidRPr="008C4F95">
        <w:rPr>
          <w:kern w:val="0"/>
          <w:szCs w:val="24"/>
          <w:lang w:eastAsia="en-GB"/>
        </w:rPr>
        <w:t xml:space="preserve"> </w:t>
      </w:r>
      <w:r w:rsidR="00230D65" w:rsidRPr="008C4F95">
        <w:rPr>
          <w:kern w:val="0"/>
          <w:szCs w:val="24"/>
          <w:lang w:eastAsia="en-GB"/>
        </w:rPr>
        <w:t xml:space="preserve">and is subject to </w:t>
      </w:r>
      <w:r w:rsidRPr="008C4F95">
        <w:rPr>
          <w:kern w:val="0"/>
          <w:szCs w:val="24"/>
          <w:lang w:eastAsia="en-GB"/>
        </w:rPr>
        <w:t xml:space="preserve">the requirements applicable to </w:t>
      </w:r>
      <w:r w:rsidR="00A24BD7" w:rsidRPr="008C4F95">
        <w:rPr>
          <w:kern w:val="0"/>
          <w:szCs w:val="24"/>
          <w:lang w:eastAsia="en-GB"/>
        </w:rPr>
        <w:t xml:space="preserve">Maltese </w:t>
      </w:r>
      <w:r w:rsidRPr="008C4F95">
        <w:rPr>
          <w:kern w:val="0"/>
          <w:szCs w:val="24"/>
          <w:lang w:eastAsia="en-GB"/>
        </w:rPr>
        <w:t xml:space="preserve">UCITS </w:t>
      </w:r>
      <w:r w:rsidR="000E3586" w:rsidRPr="008C4F95">
        <w:rPr>
          <w:kern w:val="0"/>
          <w:szCs w:val="24"/>
          <w:lang w:eastAsia="en-GB"/>
        </w:rPr>
        <w:t>Scheme</w:t>
      </w:r>
      <w:r w:rsidRPr="008C4F95">
        <w:rPr>
          <w:kern w:val="0"/>
          <w:szCs w:val="24"/>
          <w:lang w:eastAsia="en-GB"/>
        </w:rPr>
        <w:t xml:space="preserve">s outlined in Part BII of these </w:t>
      </w:r>
      <w:r w:rsidR="00A3335B" w:rsidRPr="008C4F95">
        <w:rPr>
          <w:kern w:val="0"/>
          <w:szCs w:val="24"/>
          <w:lang w:eastAsia="en-GB"/>
        </w:rPr>
        <w:t>Rules</w:t>
      </w:r>
      <w:r w:rsidR="00B619E4" w:rsidRPr="008C4F95">
        <w:rPr>
          <w:kern w:val="0"/>
          <w:szCs w:val="24"/>
          <w:lang w:eastAsia="en-GB"/>
        </w:rPr>
        <w:t xml:space="preserve"> and the Investment Services Act (Marketing of UCITS) Regulations, 2011 which transpose </w:t>
      </w:r>
      <w:r w:rsidR="00794718" w:rsidRPr="008C4F95">
        <w:rPr>
          <w:kern w:val="0"/>
          <w:szCs w:val="24"/>
          <w:lang w:eastAsia="en-GB"/>
        </w:rPr>
        <w:t>the UCITS Directive</w:t>
      </w:r>
      <w:r w:rsidR="00E27837" w:rsidRPr="008C4F95">
        <w:rPr>
          <w:kern w:val="0"/>
          <w:szCs w:val="24"/>
          <w:lang w:eastAsia="en-GB"/>
        </w:rPr>
        <w:t>.</w:t>
      </w:r>
      <w:r w:rsidR="004D780D" w:rsidRPr="008C4F95">
        <w:rPr>
          <w:kern w:val="0"/>
          <w:szCs w:val="24"/>
          <w:lang w:eastAsia="en-GB"/>
        </w:rPr>
        <w:t xml:space="preserve"> </w:t>
      </w:r>
    </w:p>
    <w:p w:rsidR="0016453B" w:rsidRPr="008C4F95" w:rsidRDefault="0016453B" w:rsidP="0016453B">
      <w:pPr>
        <w:rPr>
          <w:kern w:val="0"/>
          <w:szCs w:val="24"/>
          <w:lang w:eastAsia="en-GB"/>
        </w:rPr>
      </w:pPr>
    </w:p>
    <w:p w:rsidR="0016453B" w:rsidRPr="008C4F95" w:rsidRDefault="0016453B" w:rsidP="0016453B">
      <w:pPr>
        <w:rPr>
          <w:kern w:val="0"/>
          <w:szCs w:val="24"/>
          <w:lang w:eastAsia="en-GB"/>
        </w:rPr>
      </w:pPr>
      <w:r w:rsidRPr="008C4F95">
        <w:rPr>
          <w:kern w:val="0"/>
          <w:szCs w:val="24"/>
          <w:lang w:eastAsia="en-GB"/>
        </w:rPr>
        <w:t xml:space="preserve">A Maltese UCITS </w:t>
      </w:r>
      <w:r w:rsidR="000E3586" w:rsidRPr="008C4F95">
        <w:rPr>
          <w:kern w:val="0"/>
          <w:szCs w:val="24"/>
          <w:lang w:eastAsia="en-GB"/>
        </w:rPr>
        <w:t>Scheme</w:t>
      </w:r>
      <w:r w:rsidRPr="008C4F95">
        <w:rPr>
          <w:kern w:val="0"/>
          <w:szCs w:val="24"/>
          <w:lang w:eastAsia="en-GB"/>
        </w:rPr>
        <w:t xml:space="preserve"> may be set up as:</w:t>
      </w:r>
    </w:p>
    <w:p w:rsidR="0016453B" w:rsidRPr="008C4F95" w:rsidDel="00EE3B78" w:rsidRDefault="0016453B" w:rsidP="0016453B">
      <w:pPr>
        <w:rPr>
          <w:del w:id="46" w:author="Isabelle Agius" w:date="2016-09-28T09:44:00Z"/>
          <w:kern w:val="0"/>
          <w:szCs w:val="24"/>
          <w:lang w:eastAsia="en-GB"/>
        </w:rPr>
      </w:pPr>
    </w:p>
    <w:p w:rsidR="006E6F62" w:rsidRPr="008C4F95" w:rsidRDefault="004E072A" w:rsidP="00E35291">
      <w:pPr>
        <w:numPr>
          <w:ilvl w:val="0"/>
          <w:numId w:val="15"/>
        </w:numPr>
        <w:tabs>
          <w:tab w:val="clear" w:pos="1440"/>
        </w:tabs>
        <w:ind w:left="426" w:hanging="426"/>
        <w:rPr>
          <w:kern w:val="0"/>
          <w:szCs w:val="24"/>
          <w:lang w:eastAsia="en-GB"/>
        </w:rPr>
      </w:pPr>
      <w:r w:rsidRPr="008C4F95">
        <w:rPr>
          <w:kern w:val="0"/>
          <w:szCs w:val="24"/>
          <w:lang w:eastAsia="en-GB"/>
        </w:rPr>
        <w:t>an investment company with variable share capital (SICAV) in terms of the Companies Act (Chapter 386 of the Laws of Malta)</w:t>
      </w:r>
      <w:r w:rsidR="006E6F62" w:rsidRPr="008C4F95">
        <w:rPr>
          <w:kern w:val="0"/>
          <w:szCs w:val="24"/>
          <w:lang w:eastAsia="en-GB"/>
        </w:rPr>
        <w:t>;</w:t>
      </w:r>
    </w:p>
    <w:p w:rsidR="00EE3B78" w:rsidRDefault="00CB24C0" w:rsidP="00E35291">
      <w:pPr>
        <w:numPr>
          <w:ilvl w:val="0"/>
          <w:numId w:val="15"/>
        </w:numPr>
        <w:tabs>
          <w:tab w:val="clear" w:pos="1440"/>
        </w:tabs>
        <w:ind w:left="426" w:hanging="426"/>
        <w:rPr>
          <w:ins w:id="47" w:author="Isabelle Agius" w:date="2016-09-28T09:44:00Z"/>
          <w:kern w:val="0"/>
          <w:szCs w:val="24"/>
          <w:lang w:eastAsia="en-GB"/>
        </w:rPr>
      </w:pPr>
      <w:r w:rsidRPr="008C4F95">
        <w:rPr>
          <w:kern w:val="0"/>
          <w:szCs w:val="24"/>
          <w:lang w:eastAsia="en-GB"/>
        </w:rPr>
        <w:t xml:space="preserve">a limited partnership </w:t>
      </w:r>
      <w:r w:rsidR="002F00BD" w:rsidRPr="008C4F95">
        <w:rPr>
          <w:kern w:val="0"/>
          <w:szCs w:val="24"/>
          <w:lang w:eastAsia="en-GB"/>
        </w:rPr>
        <w:t xml:space="preserve">whose share capital is </w:t>
      </w:r>
      <w:r w:rsidRPr="008C4F95">
        <w:rPr>
          <w:kern w:val="0"/>
          <w:szCs w:val="24"/>
          <w:lang w:eastAsia="en-GB"/>
        </w:rPr>
        <w:t>divided into shares in terms of the Companies Act (Chapter 386 of the Laws of Malta);</w:t>
      </w:r>
    </w:p>
    <w:p w:rsidR="0016453B" w:rsidRPr="008C4F95" w:rsidRDefault="0016453B" w:rsidP="00E35291">
      <w:pPr>
        <w:numPr>
          <w:ilvl w:val="0"/>
          <w:numId w:val="15"/>
        </w:numPr>
        <w:tabs>
          <w:tab w:val="clear" w:pos="1440"/>
        </w:tabs>
        <w:ind w:left="426" w:hanging="426"/>
        <w:rPr>
          <w:kern w:val="0"/>
          <w:szCs w:val="24"/>
          <w:lang w:eastAsia="en-GB"/>
        </w:rPr>
      </w:pPr>
      <w:r w:rsidRPr="008C4F95">
        <w:rPr>
          <w:kern w:val="0"/>
          <w:szCs w:val="24"/>
          <w:lang w:eastAsia="en-GB"/>
        </w:rPr>
        <w:t>a unit trust in terms of the Trust and Trustees Act</w:t>
      </w:r>
      <w:r w:rsidR="006A351F" w:rsidRPr="008C4F95">
        <w:rPr>
          <w:kern w:val="0"/>
          <w:szCs w:val="24"/>
          <w:lang w:eastAsia="en-GB"/>
        </w:rPr>
        <w:t xml:space="preserve"> (Chapter 331 of the Laws of Malta)</w:t>
      </w:r>
      <w:r w:rsidRPr="008C4F95">
        <w:rPr>
          <w:kern w:val="0"/>
          <w:szCs w:val="24"/>
          <w:lang w:eastAsia="en-GB"/>
        </w:rPr>
        <w:t xml:space="preserve">; or </w:t>
      </w:r>
    </w:p>
    <w:p w:rsidR="0016453B" w:rsidRPr="008C4F95" w:rsidRDefault="0016453B" w:rsidP="00E35291">
      <w:pPr>
        <w:numPr>
          <w:ilvl w:val="0"/>
          <w:numId w:val="15"/>
        </w:numPr>
        <w:tabs>
          <w:tab w:val="clear" w:pos="1440"/>
        </w:tabs>
        <w:ind w:left="426" w:hanging="426"/>
        <w:rPr>
          <w:kern w:val="0"/>
          <w:szCs w:val="24"/>
          <w:lang w:eastAsia="en-GB"/>
        </w:rPr>
      </w:pPr>
      <w:r w:rsidRPr="008C4F95">
        <w:rPr>
          <w:kern w:val="0"/>
          <w:szCs w:val="24"/>
          <w:lang w:eastAsia="en-GB"/>
        </w:rPr>
        <w:t xml:space="preserve">a </w:t>
      </w:r>
      <w:del w:id="48" w:author="Isabelle Agius" w:date="2016-09-28T09:44:00Z">
        <w:r w:rsidRPr="008C4F95" w:rsidDel="00EE3B78">
          <w:rPr>
            <w:kern w:val="0"/>
            <w:szCs w:val="24"/>
            <w:lang w:eastAsia="en-GB"/>
          </w:rPr>
          <w:delText xml:space="preserve">common </w:delText>
        </w:r>
      </w:del>
      <w:r w:rsidR="006441B2" w:rsidRPr="008C4F95">
        <w:rPr>
          <w:kern w:val="0"/>
          <w:szCs w:val="24"/>
          <w:lang w:eastAsia="en-GB"/>
        </w:rPr>
        <w:t xml:space="preserve">contractual </w:t>
      </w:r>
      <w:r w:rsidRPr="008C4F95">
        <w:rPr>
          <w:kern w:val="0"/>
          <w:szCs w:val="24"/>
          <w:lang w:eastAsia="en-GB"/>
        </w:rPr>
        <w:t xml:space="preserve">fund in terms of the </w:t>
      </w:r>
      <w:r w:rsidR="004E072A" w:rsidRPr="008C4F95">
        <w:rPr>
          <w:kern w:val="0"/>
          <w:szCs w:val="24"/>
          <w:lang w:eastAsia="en-GB"/>
        </w:rPr>
        <w:t>Investment Services Act (Contractual Funds) Regulations, 2011.</w:t>
      </w:r>
      <w:r w:rsidRPr="008C4F95">
        <w:rPr>
          <w:kern w:val="0"/>
          <w:szCs w:val="24"/>
          <w:lang w:eastAsia="en-GB"/>
        </w:rPr>
        <w:t xml:space="preserve"> </w:t>
      </w:r>
    </w:p>
    <w:p w:rsidR="00984A21" w:rsidRPr="008C4F95" w:rsidRDefault="00984A21" w:rsidP="00854824">
      <w:pPr>
        <w:rPr>
          <w:kern w:val="0"/>
          <w:szCs w:val="24"/>
          <w:lang w:eastAsia="en-GB"/>
        </w:rPr>
      </w:pPr>
    </w:p>
    <w:p w:rsidR="00984A21" w:rsidRPr="008C4F95" w:rsidRDefault="00984A21" w:rsidP="00854824">
      <w:pPr>
        <w:rPr>
          <w:kern w:val="0"/>
          <w:szCs w:val="24"/>
          <w:lang w:eastAsia="en-GB"/>
        </w:rPr>
      </w:pPr>
      <w:r w:rsidRPr="008C4F95">
        <w:rPr>
          <w:kern w:val="0"/>
          <w:szCs w:val="24"/>
          <w:lang w:eastAsia="en-GB"/>
        </w:rPr>
        <w:t xml:space="preserve">A Maltese UCITS shall receive authorisation to be set up as a common fund only if the MFSA has approved the application of the Maltese or European Management Company to manage the fund, the fund rules and the choice of the custodian. </w:t>
      </w:r>
    </w:p>
    <w:p w:rsidR="00984A21" w:rsidRPr="008C4F95" w:rsidRDefault="00984A21" w:rsidP="00854824">
      <w:pPr>
        <w:rPr>
          <w:kern w:val="0"/>
          <w:szCs w:val="24"/>
          <w:lang w:eastAsia="en-GB"/>
        </w:rPr>
      </w:pPr>
    </w:p>
    <w:p w:rsidR="00984A21" w:rsidRPr="008C4F95" w:rsidRDefault="00984A21" w:rsidP="00854824">
      <w:pPr>
        <w:rPr>
          <w:kern w:val="0"/>
          <w:szCs w:val="24"/>
          <w:lang w:eastAsia="en-GB"/>
        </w:rPr>
      </w:pPr>
      <w:r w:rsidRPr="008C4F95">
        <w:rPr>
          <w:kern w:val="0"/>
          <w:szCs w:val="24"/>
          <w:lang w:eastAsia="en-GB"/>
        </w:rPr>
        <w:t xml:space="preserve">A Maltese UCITS shall receive authorisation to be set up as an investment company only if the MFSA has approved both its instruments of incorporation and the choice of the </w:t>
      </w:r>
      <w:r w:rsidRPr="008C4F95">
        <w:rPr>
          <w:kern w:val="0"/>
          <w:szCs w:val="24"/>
          <w:lang w:eastAsia="en-GB"/>
        </w:rPr>
        <w:lastRenderedPageBreak/>
        <w:t>custodian, and where relevant the application of the designated management company to manage the investment company.</w:t>
      </w:r>
    </w:p>
    <w:p w:rsidR="00984A21" w:rsidRPr="008C4F95" w:rsidRDefault="00984A21" w:rsidP="00854824">
      <w:pPr>
        <w:rPr>
          <w:kern w:val="0"/>
          <w:szCs w:val="24"/>
          <w:lang w:eastAsia="en-GB"/>
        </w:rPr>
      </w:pPr>
    </w:p>
    <w:p w:rsidR="00984A21" w:rsidRPr="008C4F95" w:rsidRDefault="00984A21" w:rsidP="00854824">
      <w:pPr>
        <w:rPr>
          <w:kern w:val="0"/>
          <w:szCs w:val="24"/>
          <w:lang w:eastAsia="en-GB"/>
        </w:rPr>
      </w:pPr>
      <w:r w:rsidRPr="008C4F95">
        <w:rPr>
          <w:kern w:val="0"/>
          <w:szCs w:val="24"/>
          <w:lang w:eastAsia="en-GB"/>
        </w:rPr>
        <w:t xml:space="preserve">In the case where the Maltese UCITS appoints a European Management Company, the MFSA shall decide on the application of the European Management Company to manage the Maltese UCITS pursuant to Regulation 6 of the Investment Services Act (UCITS Management Company Passport) Regulations, 2011. Furthermore, such authorisation shall not be subject either to a requirement that the UCITS be managed by a Maltese Management Company or that the management company pursues or delegates any of its activities in </w:t>
      </w:r>
      <w:smartTag w:uri="urn:schemas-microsoft-com:office:smarttags" w:element="country-region">
        <w:smartTag w:uri="urn:schemas-microsoft-com:office:smarttags" w:element="place">
          <w:r w:rsidRPr="008C4F95">
            <w:rPr>
              <w:kern w:val="0"/>
              <w:szCs w:val="24"/>
              <w:lang w:eastAsia="en-GB"/>
            </w:rPr>
            <w:t>Malta</w:t>
          </w:r>
        </w:smartTag>
      </w:smartTag>
      <w:r w:rsidRPr="008C4F95">
        <w:rPr>
          <w:kern w:val="0"/>
          <w:szCs w:val="24"/>
          <w:lang w:eastAsia="en-GB"/>
        </w:rPr>
        <w:t>.</w:t>
      </w:r>
    </w:p>
    <w:p w:rsidR="00E27837" w:rsidRPr="008C4F95" w:rsidRDefault="00E27837" w:rsidP="0016453B">
      <w:pPr>
        <w:rPr>
          <w:kern w:val="0"/>
          <w:szCs w:val="24"/>
          <w:lang w:eastAsia="en-GB"/>
        </w:rPr>
      </w:pPr>
    </w:p>
    <w:p w:rsidR="00E27837" w:rsidRPr="008C4F95" w:rsidRDefault="00E27837" w:rsidP="00794718">
      <w:pPr>
        <w:rPr>
          <w:kern w:val="0"/>
          <w:szCs w:val="24"/>
          <w:lang w:eastAsia="en-GB"/>
        </w:rPr>
      </w:pPr>
      <w:r w:rsidRPr="008C4F95">
        <w:rPr>
          <w:kern w:val="0"/>
          <w:szCs w:val="24"/>
          <w:lang w:eastAsia="en-GB"/>
        </w:rPr>
        <w:t xml:space="preserve">Subject to the overarching conditions of </w:t>
      </w:r>
      <w:r w:rsidR="00794718" w:rsidRPr="008C4F95">
        <w:rPr>
          <w:kern w:val="0"/>
          <w:szCs w:val="24"/>
          <w:lang w:eastAsia="en-GB"/>
        </w:rPr>
        <w:t xml:space="preserve">the UCITS </w:t>
      </w:r>
      <w:r w:rsidRPr="008C4F95">
        <w:rPr>
          <w:kern w:val="0"/>
          <w:szCs w:val="24"/>
          <w:lang w:eastAsia="en-GB"/>
        </w:rPr>
        <w:t xml:space="preserve">Directive and the </w:t>
      </w:r>
      <w:r w:rsidR="006B2C0E" w:rsidRPr="008C4F95">
        <w:rPr>
          <w:kern w:val="0"/>
          <w:szCs w:val="24"/>
          <w:lang w:eastAsia="en-GB"/>
        </w:rPr>
        <w:t>Investment Services Act (Marketing of UCITS) Regulations, 2011,</w:t>
      </w:r>
      <w:r w:rsidRPr="008C4F95">
        <w:rPr>
          <w:kern w:val="0"/>
          <w:szCs w:val="24"/>
          <w:lang w:eastAsia="en-GB"/>
        </w:rPr>
        <w:t xml:space="preserve"> a Maltese UCITS Scheme may also be set up as an</w:t>
      </w:r>
      <w:r w:rsidR="00794718" w:rsidRPr="008C4F95">
        <w:rPr>
          <w:kern w:val="0"/>
          <w:szCs w:val="24"/>
          <w:lang w:eastAsia="en-GB"/>
        </w:rPr>
        <w:t xml:space="preserve"> I</w:t>
      </w:r>
      <w:r w:rsidRPr="008C4F95">
        <w:rPr>
          <w:kern w:val="0"/>
          <w:szCs w:val="24"/>
          <w:lang w:eastAsia="en-GB"/>
        </w:rPr>
        <w:t xml:space="preserve">ncorporated Cell Company (ICC) in terms of the Companies Act (SICAV Incorporated </w:t>
      </w:r>
      <w:r w:rsidR="00794718" w:rsidRPr="008C4F95">
        <w:rPr>
          <w:kern w:val="0"/>
          <w:szCs w:val="24"/>
          <w:lang w:eastAsia="en-GB"/>
        </w:rPr>
        <w:t xml:space="preserve">Cell Company) Regulations, 2010. </w:t>
      </w:r>
    </w:p>
    <w:p w:rsidR="006E6F62" w:rsidRPr="008C4F95" w:rsidRDefault="006E6F62" w:rsidP="0016453B">
      <w:pPr>
        <w:rPr>
          <w:kern w:val="0"/>
          <w:szCs w:val="24"/>
          <w:lang w:eastAsia="en-GB"/>
        </w:rPr>
      </w:pPr>
    </w:p>
    <w:p w:rsidR="0016453B" w:rsidRPr="008C4F95" w:rsidRDefault="0016453B" w:rsidP="0016453B">
      <w:pPr>
        <w:rPr>
          <w:kern w:val="0"/>
          <w:szCs w:val="24"/>
          <w:lang w:eastAsia="en-GB"/>
        </w:rPr>
      </w:pPr>
      <w:r w:rsidRPr="008C4F95">
        <w:rPr>
          <w:kern w:val="0"/>
          <w:szCs w:val="24"/>
          <w:lang w:eastAsia="en-GB"/>
        </w:rPr>
        <w:t xml:space="preserve">A Maltese UCITS </w:t>
      </w:r>
      <w:r w:rsidR="000E3586" w:rsidRPr="008C4F95">
        <w:rPr>
          <w:kern w:val="0"/>
          <w:szCs w:val="24"/>
          <w:lang w:eastAsia="en-GB"/>
        </w:rPr>
        <w:t>Scheme</w:t>
      </w:r>
      <w:r w:rsidRPr="008C4F95">
        <w:rPr>
          <w:kern w:val="0"/>
          <w:szCs w:val="24"/>
          <w:lang w:eastAsia="en-GB"/>
        </w:rPr>
        <w:t xml:space="preserve"> is required to appoint a </w:t>
      </w:r>
      <w:r w:rsidR="006A6D6F" w:rsidRPr="008C4F95">
        <w:rPr>
          <w:kern w:val="0"/>
          <w:szCs w:val="24"/>
          <w:lang w:eastAsia="en-GB"/>
        </w:rPr>
        <w:t>m</w:t>
      </w:r>
      <w:r w:rsidRPr="008C4F95">
        <w:rPr>
          <w:kern w:val="0"/>
          <w:szCs w:val="24"/>
          <w:lang w:eastAsia="en-GB"/>
        </w:rPr>
        <w:t xml:space="preserve">anagement </w:t>
      </w:r>
      <w:r w:rsidR="006A6D6F" w:rsidRPr="008C4F95">
        <w:rPr>
          <w:kern w:val="0"/>
          <w:szCs w:val="24"/>
          <w:lang w:eastAsia="en-GB"/>
        </w:rPr>
        <w:t>c</w:t>
      </w:r>
      <w:r w:rsidR="00135161" w:rsidRPr="008C4F95">
        <w:rPr>
          <w:kern w:val="0"/>
          <w:szCs w:val="24"/>
          <w:lang w:eastAsia="en-GB"/>
        </w:rPr>
        <w:t>ompany</w:t>
      </w:r>
      <w:r w:rsidR="00854824" w:rsidRPr="008C4F95">
        <w:rPr>
          <w:kern w:val="0"/>
          <w:szCs w:val="24"/>
          <w:lang w:eastAsia="en-GB"/>
        </w:rPr>
        <w:t>,</w:t>
      </w:r>
      <w:r w:rsidR="00135161" w:rsidRPr="008C4F95">
        <w:rPr>
          <w:kern w:val="0"/>
          <w:szCs w:val="24"/>
          <w:lang w:eastAsia="en-GB"/>
        </w:rPr>
        <w:t xml:space="preserve"> </w:t>
      </w:r>
      <w:r w:rsidRPr="008C4F95">
        <w:rPr>
          <w:kern w:val="0"/>
          <w:szCs w:val="24"/>
          <w:lang w:eastAsia="en-GB"/>
        </w:rPr>
        <w:t>unless it is set up as a self</w:t>
      </w:r>
      <w:r w:rsidR="006E6F62" w:rsidRPr="008C4F95">
        <w:rPr>
          <w:kern w:val="0"/>
          <w:szCs w:val="24"/>
          <w:lang w:eastAsia="en-GB"/>
        </w:rPr>
        <w:t>-</w:t>
      </w:r>
      <w:r w:rsidRPr="008C4F95">
        <w:rPr>
          <w:kern w:val="0"/>
          <w:szCs w:val="24"/>
          <w:lang w:eastAsia="en-GB"/>
        </w:rPr>
        <w:t xml:space="preserve">managed Maltese UCITS </w:t>
      </w:r>
      <w:r w:rsidR="000E3586" w:rsidRPr="008C4F95">
        <w:rPr>
          <w:kern w:val="0"/>
          <w:szCs w:val="24"/>
          <w:lang w:eastAsia="en-GB"/>
        </w:rPr>
        <w:t>Scheme</w:t>
      </w:r>
      <w:r w:rsidRPr="008C4F95">
        <w:rPr>
          <w:kern w:val="0"/>
          <w:szCs w:val="24"/>
          <w:lang w:eastAsia="en-GB"/>
        </w:rPr>
        <w:t>. In the latter case</w:t>
      </w:r>
      <w:r w:rsidR="00854824" w:rsidRPr="008C4F95">
        <w:rPr>
          <w:kern w:val="0"/>
          <w:szCs w:val="24"/>
          <w:lang w:eastAsia="en-GB"/>
        </w:rPr>
        <w:t>,</w:t>
      </w:r>
      <w:r w:rsidRPr="008C4F95">
        <w:rPr>
          <w:kern w:val="0"/>
          <w:szCs w:val="24"/>
          <w:lang w:eastAsia="en-GB"/>
        </w:rPr>
        <w:t xml:space="preserve"> the Maltese UCITS </w:t>
      </w:r>
      <w:r w:rsidR="000E3586" w:rsidRPr="008C4F95">
        <w:rPr>
          <w:kern w:val="0"/>
          <w:szCs w:val="24"/>
          <w:lang w:eastAsia="en-GB"/>
        </w:rPr>
        <w:t>Scheme</w:t>
      </w:r>
      <w:r w:rsidRPr="008C4F95">
        <w:rPr>
          <w:kern w:val="0"/>
          <w:szCs w:val="24"/>
          <w:lang w:eastAsia="en-GB"/>
        </w:rPr>
        <w:t xml:space="preserve"> should be constituted in the form of an investment company with variable share capital</w:t>
      </w:r>
      <w:r w:rsidR="004E072A" w:rsidRPr="008C4F95">
        <w:rPr>
          <w:kern w:val="0"/>
          <w:szCs w:val="24"/>
          <w:lang w:eastAsia="en-GB"/>
        </w:rPr>
        <w:t xml:space="preserve"> and shall comply with the provisions applicable to self-managed Maltese UCITS </w:t>
      </w:r>
      <w:r w:rsidR="006A6D6F" w:rsidRPr="008C4F95">
        <w:rPr>
          <w:kern w:val="0"/>
          <w:szCs w:val="24"/>
          <w:lang w:eastAsia="en-GB"/>
        </w:rPr>
        <w:t xml:space="preserve">prescribed in </w:t>
      </w:r>
      <w:r w:rsidR="00E65BC0" w:rsidRPr="008C4F95">
        <w:rPr>
          <w:kern w:val="0"/>
          <w:szCs w:val="24"/>
          <w:lang w:eastAsia="en-GB"/>
        </w:rPr>
        <w:t xml:space="preserve">Section 16 of </w:t>
      </w:r>
      <w:r w:rsidR="006A6D6F" w:rsidRPr="008C4F95">
        <w:rPr>
          <w:kern w:val="0"/>
          <w:szCs w:val="24"/>
          <w:lang w:eastAsia="en-GB"/>
        </w:rPr>
        <w:t>Part BII of these Rules</w:t>
      </w:r>
      <w:r w:rsidR="00E65BC0" w:rsidRPr="008C4F95">
        <w:rPr>
          <w:kern w:val="0"/>
          <w:szCs w:val="24"/>
          <w:lang w:eastAsia="en-GB"/>
        </w:rPr>
        <w:t xml:space="preserve"> and in Appendix VIII of these Rules.</w:t>
      </w:r>
    </w:p>
    <w:p w:rsidR="006E6F62" w:rsidRPr="008C4F95" w:rsidRDefault="006E6F62" w:rsidP="0016453B">
      <w:pPr>
        <w:rPr>
          <w:kern w:val="0"/>
          <w:szCs w:val="24"/>
          <w:lang w:eastAsia="en-GB"/>
        </w:rPr>
      </w:pPr>
    </w:p>
    <w:p w:rsidR="006E6F62" w:rsidRPr="008C4F95" w:rsidRDefault="006E6F62" w:rsidP="0016453B">
      <w:pPr>
        <w:rPr>
          <w:kern w:val="0"/>
          <w:szCs w:val="24"/>
          <w:lang w:eastAsia="en-GB"/>
        </w:rPr>
      </w:pPr>
      <w:r w:rsidRPr="008C4F95">
        <w:rPr>
          <w:kern w:val="0"/>
          <w:szCs w:val="24"/>
          <w:lang w:eastAsia="en-GB"/>
        </w:rPr>
        <w:t xml:space="preserve">The </w:t>
      </w:r>
      <w:r w:rsidR="006A6D6F" w:rsidRPr="008C4F95">
        <w:rPr>
          <w:kern w:val="0"/>
          <w:szCs w:val="24"/>
          <w:lang w:eastAsia="en-GB"/>
        </w:rPr>
        <w:t>m</w:t>
      </w:r>
      <w:r w:rsidRPr="008C4F95">
        <w:rPr>
          <w:kern w:val="0"/>
          <w:szCs w:val="24"/>
          <w:lang w:eastAsia="en-GB"/>
        </w:rPr>
        <w:t xml:space="preserve">anagement </w:t>
      </w:r>
      <w:r w:rsidR="006A6D6F" w:rsidRPr="008C4F95">
        <w:rPr>
          <w:kern w:val="0"/>
          <w:szCs w:val="24"/>
          <w:lang w:eastAsia="en-GB"/>
        </w:rPr>
        <w:t>c</w:t>
      </w:r>
      <w:r w:rsidRPr="008C4F95">
        <w:rPr>
          <w:kern w:val="0"/>
          <w:szCs w:val="24"/>
          <w:lang w:eastAsia="en-GB"/>
        </w:rPr>
        <w:t xml:space="preserve">ompany or the </w:t>
      </w:r>
      <w:r w:rsidR="006A6D6F" w:rsidRPr="008C4F95">
        <w:rPr>
          <w:kern w:val="0"/>
          <w:szCs w:val="24"/>
          <w:lang w:eastAsia="en-GB"/>
        </w:rPr>
        <w:t>s</w:t>
      </w:r>
      <w:r w:rsidRPr="008C4F95">
        <w:rPr>
          <w:kern w:val="0"/>
          <w:szCs w:val="24"/>
          <w:lang w:eastAsia="en-GB"/>
        </w:rPr>
        <w:t>elf-</w:t>
      </w:r>
      <w:r w:rsidR="006A6D6F" w:rsidRPr="008C4F95">
        <w:rPr>
          <w:kern w:val="0"/>
          <w:szCs w:val="24"/>
          <w:lang w:eastAsia="en-GB"/>
        </w:rPr>
        <w:t>m</w:t>
      </w:r>
      <w:r w:rsidRPr="008C4F95">
        <w:rPr>
          <w:kern w:val="0"/>
          <w:szCs w:val="24"/>
          <w:lang w:eastAsia="en-GB"/>
        </w:rPr>
        <w:t xml:space="preserve">anaged Maltese UCITS may delegate </w:t>
      </w:r>
      <w:r w:rsidR="00854824" w:rsidRPr="008C4F95">
        <w:rPr>
          <w:kern w:val="0"/>
          <w:szCs w:val="24"/>
          <w:lang w:eastAsia="en-GB"/>
        </w:rPr>
        <w:t>the</w:t>
      </w:r>
      <w:r w:rsidRPr="008C4F95">
        <w:rPr>
          <w:kern w:val="0"/>
          <w:szCs w:val="24"/>
          <w:lang w:eastAsia="en-GB"/>
        </w:rPr>
        <w:t xml:space="preserve"> administrative function to an administrator.</w:t>
      </w:r>
    </w:p>
    <w:p w:rsidR="0016453B" w:rsidRPr="008C4F95" w:rsidRDefault="0016453B" w:rsidP="0016453B">
      <w:pPr>
        <w:rPr>
          <w:kern w:val="0"/>
          <w:szCs w:val="24"/>
          <w:lang w:eastAsia="en-GB"/>
        </w:rPr>
      </w:pPr>
    </w:p>
    <w:p w:rsidR="0016453B" w:rsidRPr="008C4F95" w:rsidDel="00EE3B78" w:rsidRDefault="0016453B" w:rsidP="0016453B">
      <w:pPr>
        <w:rPr>
          <w:del w:id="49" w:author="Isabelle Agius" w:date="2016-09-28T09:45:00Z"/>
          <w:kern w:val="0"/>
          <w:szCs w:val="24"/>
          <w:lang w:eastAsia="en-GB"/>
        </w:rPr>
      </w:pPr>
      <w:r w:rsidRPr="008C4F95">
        <w:rPr>
          <w:kern w:val="0"/>
          <w:szCs w:val="24"/>
          <w:lang w:eastAsia="en-GB"/>
        </w:rPr>
        <w:t xml:space="preserve">The Custodian or depositary of a Maltese UCITS </w:t>
      </w:r>
      <w:r w:rsidR="000E3586" w:rsidRPr="008C4F95">
        <w:rPr>
          <w:kern w:val="0"/>
          <w:szCs w:val="24"/>
          <w:lang w:eastAsia="en-GB"/>
        </w:rPr>
        <w:t>Scheme</w:t>
      </w:r>
      <w:r w:rsidRPr="008C4F95">
        <w:rPr>
          <w:kern w:val="0"/>
          <w:szCs w:val="24"/>
          <w:lang w:eastAsia="en-GB"/>
        </w:rPr>
        <w:t xml:space="preserve"> </w:t>
      </w:r>
      <w:del w:id="50" w:author="Isabelle Agius" w:date="2016-09-28T09:45:00Z">
        <w:r w:rsidRPr="008C4F95" w:rsidDel="00EE3B78">
          <w:rPr>
            <w:kern w:val="0"/>
            <w:szCs w:val="24"/>
            <w:lang w:eastAsia="en-GB"/>
          </w:rPr>
          <w:delText xml:space="preserve">should </w:delText>
        </w:r>
      </w:del>
      <w:ins w:id="51" w:author="Isabelle Agius" w:date="2016-09-28T09:45:00Z">
        <w:r w:rsidR="00EE3B78">
          <w:rPr>
            <w:kern w:val="0"/>
            <w:szCs w:val="24"/>
            <w:lang w:eastAsia="en-GB"/>
          </w:rPr>
          <w:t>shall</w:t>
        </w:r>
        <w:r w:rsidR="00EE3B78" w:rsidRPr="008C4F95">
          <w:rPr>
            <w:kern w:val="0"/>
            <w:szCs w:val="24"/>
            <w:lang w:eastAsia="en-GB"/>
          </w:rPr>
          <w:t xml:space="preserve"> </w:t>
        </w:r>
      </w:ins>
      <w:r w:rsidRPr="008C4F95">
        <w:rPr>
          <w:kern w:val="0"/>
          <w:szCs w:val="24"/>
          <w:lang w:eastAsia="en-GB"/>
        </w:rPr>
        <w:t>be based in Malta and in possession of a Category 4</w:t>
      </w:r>
      <w:ins w:id="52" w:author="Isabelle Agius" w:date="2016-09-28T09:45:00Z">
        <w:r w:rsidR="00EE3B78">
          <w:rPr>
            <w:kern w:val="0"/>
            <w:szCs w:val="24"/>
            <w:lang w:eastAsia="en-GB"/>
          </w:rPr>
          <w:t>a</w:t>
        </w:r>
      </w:ins>
      <w:r w:rsidRPr="008C4F95">
        <w:rPr>
          <w:kern w:val="0"/>
          <w:szCs w:val="24"/>
          <w:lang w:eastAsia="en-GB"/>
        </w:rPr>
        <w:t xml:space="preserve"> Investment Services Licence issued by the MFSA in terms of the Investment Services Act, 1994. The Custodian </w:t>
      </w:r>
      <w:ins w:id="53" w:author="Isabelle Agius" w:date="2016-09-28T09:45:00Z">
        <w:r w:rsidR="00EE3B78">
          <w:rPr>
            <w:kern w:val="0"/>
            <w:szCs w:val="24"/>
            <w:lang w:eastAsia="en-GB"/>
          </w:rPr>
          <w:t xml:space="preserve">shall be guided by the provisions of the Investment Services Act (Custodians of Collective Investment Schemes) Regulations. </w:t>
        </w:r>
      </w:ins>
      <w:del w:id="54" w:author="Isabelle Agius" w:date="2016-09-28T09:45:00Z">
        <w:r w:rsidRPr="008C4F95" w:rsidDel="00EE3B78">
          <w:rPr>
            <w:kern w:val="0"/>
            <w:szCs w:val="24"/>
            <w:lang w:eastAsia="en-GB"/>
          </w:rPr>
          <w:delText xml:space="preserve">of a Maltese UCITS </w:delText>
        </w:r>
        <w:r w:rsidR="000E3586" w:rsidRPr="008C4F95" w:rsidDel="00EE3B78">
          <w:rPr>
            <w:kern w:val="0"/>
            <w:szCs w:val="24"/>
            <w:lang w:eastAsia="en-GB"/>
          </w:rPr>
          <w:delText>Scheme</w:delText>
        </w:r>
        <w:r w:rsidRPr="008C4F95" w:rsidDel="00EE3B78">
          <w:rPr>
            <w:kern w:val="0"/>
            <w:szCs w:val="24"/>
            <w:lang w:eastAsia="en-GB"/>
          </w:rPr>
          <w:delText xml:space="preserve"> is required to keep under custody the asset of the </w:delText>
        </w:r>
        <w:r w:rsidR="000E3586" w:rsidRPr="008C4F95" w:rsidDel="00EE3B78">
          <w:rPr>
            <w:kern w:val="0"/>
            <w:szCs w:val="24"/>
            <w:lang w:eastAsia="en-GB"/>
          </w:rPr>
          <w:delText>Scheme</w:delText>
        </w:r>
        <w:r w:rsidRPr="008C4F95" w:rsidDel="00EE3B78">
          <w:rPr>
            <w:kern w:val="0"/>
            <w:szCs w:val="24"/>
            <w:lang w:eastAsia="en-GB"/>
          </w:rPr>
          <w:delText xml:space="preserve"> and to carry out a monitoring function over the activities of the Investment Manager</w:delText>
        </w:r>
        <w:r w:rsidR="00794718" w:rsidRPr="008C4F95" w:rsidDel="00EE3B78">
          <w:rPr>
            <w:kern w:val="0"/>
            <w:szCs w:val="24"/>
            <w:lang w:eastAsia="en-GB"/>
          </w:rPr>
          <w:delText xml:space="preserve"> or the management function of a self-managed Scheme</w:delText>
        </w:r>
        <w:r w:rsidRPr="008C4F95" w:rsidDel="00EE3B78">
          <w:rPr>
            <w:kern w:val="0"/>
            <w:szCs w:val="24"/>
            <w:lang w:eastAsia="en-GB"/>
          </w:rPr>
          <w:delText xml:space="preserve">. </w:delText>
        </w:r>
      </w:del>
    </w:p>
    <w:p w:rsidR="0016453B" w:rsidRDefault="0016453B" w:rsidP="0016453B">
      <w:pPr>
        <w:rPr>
          <w:ins w:id="55" w:author="Isabelle Agius" w:date="2016-09-28T09:45:00Z"/>
          <w:kern w:val="0"/>
          <w:szCs w:val="24"/>
          <w:lang w:eastAsia="en-GB"/>
        </w:rPr>
      </w:pPr>
    </w:p>
    <w:p w:rsidR="00EE3B78" w:rsidRPr="008C4F95" w:rsidRDefault="00EE3B78" w:rsidP="0016453B">
      <w:pPr>
        <w:rPr>
          <w:kern w:val="0"/>
          <w:szCs w:val="24"/>
          <w:lang w:eastAsia="en-GB"/>
        </w:rPr>
      </w:pPr>
    </w:p>
    <w:p w:rsidR="0016453B" w:rsidRPr="008C4F95" w:rsidRDefault="0016453B" w:rsidP="0016453B">
      <w:pPr>
        <w:rPr>
          <w:kern w:val="0"/>
          <w:szCs w:val="24"/>
          <w:lang w:eastAsia="en-GB"/>
        </w:rPr>
      </w:pPr>
      <w:r w:rsidRPr="008C4F95">
        <w:rPr>
          <w:kern w:val="0"/>
          <w:szCs w:val="24"/>
          <w:lang w:eastAsia="en-GB"/>
        </w:rPr>
        <w:t xml:space="preserve">A Maltese UCITS </w:t>
      </w:r>
      <w:r w:rsidR="000E3586" w:rsidRPr="008C4F95">
        <w:rPr>
          <w:kern w:val="0"/>
          <w:szCs w:val="24"/>
          <w:lang w:eastAsia="en-GB"/>
        </w:rPr>
        <w:t>Scheme</w:t>
      </w:r>
      <w:r w:rsidRPr="008C4F95">
        <w:rPr>
          <w:kern w:val="0"/>
          <w:szCs w:val="24"/>
          <w:lang w:eastAsia="en-GB"/>
        </w:rPr>
        <w:t xml:space="preserve"> may market its units to the general public in Malta. It may also market its units to the general public in any </w:t>
      </w:r>
      <w:smartTag w:uri="urn:schemas-microsoft-com:office:smarttags" w:element="PlaceName">
        <w:r w:rsidR="003465B8" w:rsidRPr="008C4F95">
          <w:rPr>
            <w:kern w:val="0"/>
            <w:szCs w:val="24"/>
            <w:lang w:eastAsia="en-GB"/>
          </w:rPr>
          <w:t>Member</w:t>
        </w:r>
      </w:smartTag>
      <w:r w:rsidR="003465B8" w:rsidRPr="008C4F95">
        <w:rPr>
          <w:kern w:val="0"/>
          <w:szCs w:val="24"/>
          <w:lang w:eastAsia="en-GB"/>
        </w:rPr>
        <w:t xml:space="preserve"> </w:t>
      </w:r>
      <w:smartTag w:uri="urn:schemas-microsoft-com:office:smarttags" w:element="PlaceType">
        <w:r w:rsidR="003465B8" w:rsidRPr="008C4F95">
          <w:rPr>
            <w:kern w:val="0"/>
            <w:szCs w:val="24"/>
            <w:lang w:eastAsia="en-GB"/>
          </w:rPr>
          <w:t>State</w:t>
        </w:r>
      </w:smartTag>
      <w:r w:rsidR="003465B8" w:rsidRPr="008C4F95">
        <w:rPr>
          <w:kern w:val="0"/>
          <w:szCs w:val="24"/>
          <w:lang w:eastAsia="en-GB"/>
        </w:rPr>
        <w:t xml:space="preserve"> or </w:t>
      </w:r>
      <w:smartTag w:uri="urn:schemas-microsoft-com:office:smarttags" w:element="PlaceName">
        <w:r w:rsidRPr="008C4F95">
          <w:rPr>
            <w:kern w:val="0"/>
            <w:szCs w:val="24"/>
            <w:lang w:eastAsia="en-GB"/>
          </w:rPr>
          <w:t>EEA</w:t>
        </w:r>
      </w:smartTag>
      <w:r w:rsidRPr="008C4F95">
        <w:rPr>
          <w:kern w:val="0"/>
          <w:szCs w:val="24"/>
          <w:lang w:eastAsia="en-GB"/>
        </w:rPr>
        <w:t xml:space="preserve"> </w:t>
      </w:r>
      <w:smartTag w:uri="urn:schemas-microsoft-com:office:smarttags" w:element="PlaceType">
        <w:r w:rsidRPr="008C4F95">
          <w:rPr>
            <w:kern w:val="0"/>
            <w:szCs w:val="24"/>
            <w:lang w:eastAsia="en-GB"/>
          </w:rPr>
          <w:t>State</w:t>
        </w:r>
      </w:smartTag>
      <w:r w:rsidRPr="008C4F95">
        <w:rPr>
          <w:kern w:val="0"/>
          <w:szCs w:val="24"/>
          <w:lang w:eastAsia="en-GB"/>
        </w:rPr>
        <w:t xml:space="preserve"> (other than </w:t>
      </w:r>
      <w:smartTag w:uri="urn:schemas-microsoft-com:office:smarttags" w:element="country-region">
        <w:smartTag w:uri="urn:schemas-microsoft-com:office:smarttags" w:element="place">
          <w:r w:rsidRPr="008C4F95">
            <w:rPr>
              <w:kern w:val="0"/>
              <w:szCs w:val="24"/>
              <w:lang w:eastAsia="en-GB"/>
            </w:rPr>
            <w:t>Malta</w:t>
          </w:r>
        </w:smartTag>
      </w:smartTag>
      <w:r w:rsidRPr="008C4F95">
        <w:rPr>
          <w:kern w:val="0"/>
          <w:szCs w:val="24"/>
          <w:lang w:eastAsia="en-GB"/>
        </w:rPr>
        <w:t xml:space="preserve">) provided that it follows the notification procedure stipulated in the </w:t>
      </w:r>
      <w:r w:rsidR="006E6F62" w:rsidRPr="008C4F95">
        <w:rPr>
          <w:kern w:val="0"/>
          <w:szCs w:val="24"/>
          <w:lang w:eastAsia="en-GB"/>
        </w:rPr>
        <w:t>Investment Services Act (</w:t>
      </w:r>
      <w:r w:rsidR="006A6D6F" w:rsidRPr="008C4F95">
        <w:rPr>
          <w:kern w:val="0"/>
          <w:szCs w:val="24"/>
          <w:lang w:eastAsia="en-GB"/>
        </w:rPr>
        <w:t>Marketing</w:t>
      </w:r>
      <w:r w:rsidR="006E6F62" w:rsidRPr="008C4F95">
        <w:rPr>
          <w:kern w:val="0"/>
          <w:szCs w:val="24"/>
          <w:lang w:eastAsia="en-GB"/>
        </w:rPr>
        <w:t xml:space="preserve"> of UCITS) Regulations, 2011</w:t>
      </w:r>
      <w:r w:rsidRPr="008C4F95">
        <w:rPr>
          <w:kern w:val="0"/>
          <w:szCs w:val="24"/>
          <w:lang w:eastAsia="en-GB"/>
        </w:rPr>
        <w:t xml:space="preserve">. </w:t>
      </w:r>
    </w:p>
    <w:p w:rsidR="0016453B" w:rsidRPr="008C4F95" w:rsidRDefault="0016453B" w:rsidP="0016453B">
      <w:pPr>
        <w:rPr>
          <w:kern w:val="0"/>
          <w:szCs w:val="24"/>
          <w:lang w:eastAsia="en-GB"/>
        </w:rPr>
      </w:pPr>
    </w:p>
    <w:p w:rsidR="0016453B" w:rsidRPr="008C4F95" w:rsidRDefault="0016453B" w:rsidP="006E6F62">
      <w:pPr>
        <w:rPr>
          <w:kern w:val="0"/>
          <w:szCs w:val="24"/>
          <w:lang w:eastAsia="en-GB"/>
        </w:rPr>
      </w:pPr>
      <w:r w:rsidRPr="008C4F95">
        <w:rPr>
          <w:kern w:val="0"/>
          <w:szCs w:val="24"/>
          <w:lang w:eastAsia="en-GB"/>
        </w:rPr>
        <w:t xml:space="preserve">A Maltese UCITS </w:t>
      </w:r>
      <w:r w:rsidR="000E3586" w:rsidRPr="008C4F95">
        <w:rPr>
          <w:kern w:val="0"/>
          <w:szCs w:val="24"/>
          <w:lang w:eastAsia="en-GB"/>
        </w:rPr>
        <w:t>Scheme</w:t>
      </w:r>
      <w:r w:rsidRPr="008C4F95">
        <w:rPr>
          <w:kern w:val="0"/>
          <w:szCs w:val="24"/>
          <w:lang w:eastAsia="en-GB"/>
        </w:rPr>
        <w:t xml:space="preserve"> is required to draw up a Prospectus</w:t>
      </w:r>
      <w:r w:rsidR="006E6F62" w:rsidRPr="008C4F95">
        <w:rPr>
          <w:kern w:val="0"/>
          <w:szCs w:val="24"/>
          <w:lang w:eastAsia="en-GB"/>
        </w:rPr>
        <w:t xml:space="preserve"> and a Key Investor Information Document. In drawing up the </w:t>
      </w:r>
      <w:r w:rsidR="00232EA9" w:rsidRPr="008C4F95">
        <w:rPr>
          <w:kern w:val="0"/>
          <w:szCs w:val="24"/>
          <w:lang w:eastAsia="en-GB"/>
        </w:rPr>
        <w:t>P</w:t>
      </w:r>
      <w:r w:rsidR="006E6F62" w:rsidRPr="008C4F95">
        <w:rPr>
          <w:kern w:val="0"/>
          <w:szCs w:val="24"/>
          <w:lang w:eastAsia="en-GB"/>
        </w:rPr>
        <w:t xml:space="preserve">rospectus, the Maltese UCITS shall comply with the </w:t>
      </w:r>
      <w:r w:rsidRPr="008C4F95">
        <w:rPr>
          <w:kern w:val="0"/>
          <w:szCs w:val="24"/>
          <w:lang w:eastAsia="en-GB"/>
        </w:rPr>
        <w:t xml:space="preserve">Investment Services Act (Prospectus of Collective Investment </w:t>
      </w:r>
      <w:r w:rsidR="000E3586" w:rsidRPr="008C4F95">
        <w:rPr>
          <w:kern w:val="0"/>
          <w:szCs w:val="24"/>
          <w:lang w:eastAsia="en-GB"/>
        </w:rPr>
        <w:t>Scheme</w:t>
      </w:r>
      <w:r w:rsidRPr="008C4F95">
        <w:rPr>
          <w:kern w:val="0"/>
          <w:szCs w:val="24"/>
          <w:lang w:eastAsia="en-GB"/>
        </w:rPr>
        <w:t>s) Regulations, 2005</w:t>
      </w:r>
      <w:r w:rsidR="006E6F62" w:rsidRPr="008C4F95">
        <w:rPr>
          <w:kern w:val="0"/>
          <w:szCs w:val="24"/>
          <w:lang w:eastAsia="en-GB"/>
        </w:rPr>
        <w:t xml:space="preserve"> </w:t>
      </w:r>
      <w:r w:rsidR="006A6D6F" w:rsidRPr="008C4F95">
        <w:rPr>
          <w:kern w:val="0"/>
          <w:szCs w:val="24"/>
          <w:lang w:eastAsia="en-GB"/>
        </w:rPr>
        <w:t xml:space="preserve">and the information outlined in Appendix </w:t>
      </w:r>
      <w:r w:rsidR="006A055F" w:rsidRPr="008C4F95">
        <w:rPr>
          <w:kern w:val="0"/>
          <w:szCs w:val="24"/>
          <w:lang w:eastAsia="en-GB"/>
        </w:rPr>
        <w:t>I</w:t>
      </w:r>
      <w:r w:rsidR="006A6D6F" w:rsidRPr="008C4F95">
        <w:rPr>
          <w:kern w:val="0"/>
          <w:szCs w:val="24"/>
          <w:lang w:eastAsia="en-GB"/>
        </w:rPr>
        <w:t xml:space="preserve"> to Part B of these Rules. </w:t>
      </w:r>
      <w:r w:rsidR="006E6F62" w:rsidRPr="008C4F95">
        <w:rPr>
          <w:kern w:val="0"/>
          <w:szCs w:val="24"/>
          <w:lang w:eastAsia="en-GB"/>
        </w:rPr>
        <w:t xml:space="preserve">With regards to the drafting of the Key Investor Information Document, </w:t>
      </w:r>
      <w:r w:rsidR="006A6D6F" w:rsidRPr="008C4F95">
        <w:rPr>
          <w:kern w:val="0"/>
          <w:szCs w:val="24"/>
          <w:lang w:eastAsia="en-GB"/>
        </w:rPr>
        <w:t xml:space="preserve">the Maltese UCITS Scheme </w:t>
      </w:r>
      <w:r w:rsidR="006E6F62" w:rsidRPr="008C4F95">
        <w:rPr>
          <w:kern w:val="0"/>
          <w:szCs w:val="24"/>
          <w:lang w:eastAsia="en-GB"/>
        </w:rPr>
        <w:t xml:space="preserve">shall comply with the </w:t>
      </w:r>
      <w:r w:rsidR="006A6D6F" w:rsidRPr="008C4F95">
        <w:rPr>
          <w:kern w:val="0"/>
          <w:szCs w:val="24"/>
          <w:lang w:eastAsia="en-GB"/>
        </w:rPr>
        <w:t>requirements prescribed in</w:t>
      </w:r>
      <w:r w:rsidR="00E65BC0" w:rsidRPr="008C4F95">
        <w:rPr>
          <w:kern w:val="0"/>
          <w:szCs w:val="24"/>
          <w:lang w:eastAsia="en-GB"/>
        </w:rPr>
        <w:t xml:space="preserve"> Section 6.2. of </w:t>
      </w:r>
      <w:r w:rsidR="006E6F62" w:rsidRPr="008C4F95">
        <w:rPr>
          <w:kern w:val="0"/>
          <w:szCs w:val="24"/>
          <w:lang w:eastAsia="en-GB"/>
        </w:rPr>
        <w:t>Part BII of these Rules.</w:t>
      </w:r>
    </w:p>
    <w:p w:rsidR="00984A21" w:rsidRPr="008C4F95" w:rsidRDefault="00984A21" w:rsidP="006E6F62">
      <w:pPr>
        <w:rPr>
          <w:kern w:val="0"/>
          <w:szCs w:val="24"/>
          <w:lang w:eastAsia="en-GB"/>
        </w:rPr>
      </w:pPr>
    </w:p>
    <w:p w:rsidR="00854824" w:rsidRPr="008C4F95" w:rsidRDefault="00854824" w:rsidP="006E6F62">
      <w:pPr>
        <w:rPr>
          <w:kern w:val="0"/>
          <w:szCs w:val="24"/>
          <w:lang w:eastAsia="en-GB"/>
        </w:rPr>
      </w:pPr>
      <w:r w:rsidRPr="008C4F95">
        <w:rPr>
          <w:kern w:val="0"/>
          <w:szCs w:val="24"/>
          <w:lang w:eastAsia="en-GB"/>
        </w:rPr>
        <w:t xml:space="preserve">Without prejudice to the generality of Article 6(6) of the Act, the Management Company or in the case where the scheme is a self-managed scheme, the investment company, shall be </w:t>
      </w:r>
      <w:r w:rsidRPr="008C4F95">
        <w:rPr>
          <w:kern w:val="0"/>
          <w:szCs w:val="24"/>
          <w:lang w:eastAsia="en-GB"/>
        </w:rPr>
        <w:lastRenderedPageBreak/>
        <w:t xml:space="preserve">informed within two months of the submission of a complete application, whether or not authorisation of the UCITS has been granted. </w:t>
      </w:r>
    </w:p>
    <w:p w:rsidR="00854824" w:rsidRPr="008C4F95" w:rsidRDefault="00854824" w:rsidP="006E6F62">
      <w:pPr>
        <w:rPr>
          <w:kern w:val="0"/>
          <w:szCs w:val="24"/>
          <w:lang w:eastAsia="en-GB"/>
        </w:rPr>
      </w:pPr>
    </w:p>
    <w:p w:rsidR="004D26AE" w:rsidRPr="008C4F95" w:rsidRDefault="00984A21" w:rsidP="006E6F62">
      <w:pPr>
        <w:rPr>
          <w:kern w:val="0"/>
          <w:szCs w:val="24"/>
          <w:lang w:eastAsia="en-GB"/>
        </w:rPr>
      </w:pPr>
      <w:r w:rsidRPr="008C4F95">
        <w:rPr>
          <w:kern w:val="0"/>
          <w:szCs w:val="24"/>
          <w:lang w:eastAsia="en-GB"/>
        </w:rPr>
        <w:t xml:space="preserve">The MFSA shall not authorise a Maltese UCITS if the UCITS is legally prevented </w:t>
      </w:r>
      <w:r w:rsidR="004D26AE" w:rsidRPr="008C4F95">
        <w:rPr>
          <w:kern w:val="0"/>
          <w:szCs w:val="24"/>
          <w:lang w:eastAsia="en-GB"/>
        </w:rPr>
        <w:t xml:space="preserve">for example though a provision in the fund rules or instruments of incorporation) from marketing its units in </w:t>
      </w:r>
      <w:smartTag w:uri="urn:schemas-microsoft-com:office:smarttags" w:element="country-region">
        <w:smartTag w:uri="urn:schemas-microsoft-com:office:smarttags" w:element="place">
          <w:r w:rsidR="004D26AE" w:rsidRPr="008C4F95">
            <w:rPr>
              <w:kern w:val="0"/>
              <w:szCs w:val="24"/>
              <w:lang w:eastAsia="en-GB"/>
            </w:rPr>
            <w:t>Malta</w:t>
          </w:r>
        </w:smartTag>
      </w:smartTag>
      <w:r w:rsidR="004D26AE" w:rsidRPr="008C4F95">
        <w:rPr>
          <w:kern w:val="0"/>
          <w:szCs w:val="24"/>
          <w:lang w:eastAsia="en-GB"/>
        </w:rPr>
        <w:t>.</w:t>
      </w:r>
    </w:p>
    <w:p w:rsidR="00984A21" w:rsidRPr="008C4F95" w:rsidRDefault="00EE29C0" w:rsidP="006E6F62">
      <w:pPr>
        <w:rPr>
          <w:kern w:val="0"/>
          <w:szCs w:val="24"/>
          <w:lang w:eastAsia="en-GB"/>
        </w:rPr>
      </w:pPr>
      <w:ins w:id="56" w:author="Isabelle Agius" w:date="2016-12-27T11:17:00Z">
        <w:r>
          <w:rPr>
            <w:noProof/>
            <w:lang w:eastAsia="en-GB"/>
          </w:rPr>
          <mc:AlternateContent>
            <mc:Choice Requires="wps">
              <w:drawing>
                <wp:anchor distT="45720" distB="45720" distL="114300" distR="114300" simplePos="0" relativeHeight="251660288" behindDoc="0" locked="0" layoutInCell="1" allowOverlap="1">
                  <wp:simplePos x="0" y="0"/>
                  <wp:positionH relativeFrom="column">
                    <wp:posOffset>3769360</wp:posOffset>
                  </wp:positionH>
                  <wp:positionV relativeFrom="paragraph">
                    <wp:posOffset>174625</wp:posOffset>
                  </wp:positionV>
                  <wp:extent cx="2360930" cy="1404620"/>
                  <wp:effectExtent l="0" t="0" r="22860" b="1143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rsidR="00EE29C0" w:rsidRPr="00EE29C0" w:rsidRDefault="00EE29C0">
                              <w:pPr>
                                <w:rPr>
                                  <w:b/>
                                  <w:color w:val="FF0000"/>
                                  <w:rPrChange w:id="57" w:author="Isabelle Agius" w:date="2016-12-27T11:17:00Z">
                                    <w:rPr/>
                                  </w:rPrChange>
                                </w:rPr>
                              </w:pPr>
                              <w:ins w:id="58" w:author="Isabelle Agius" w:date="2016-12-27T11:17:00Z">
                                <w:r w:rsidRPr="00EE29C0">
                                  <w:rPr>
                                    <w:b/>
                                    <w:color w:val="FF0000"/>
                                    <w:rPrChange w:id="59" w:author="Isabelle Agius" w:date="2016-12-27T11:17:00Z">
                                      <w:rPr/>
                                    </w:rPrChange>
                                  </w:rPr>
                                  <w:t xml:space="preserve">Applications can no longer be filed under this regime. </w:t>
                                </w:r>
                              </w:ins>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27" type="#_x0000_t202" style="position:absolute;left:0;text-align:left;margin-left:296.8pt;margin-top:13.75pt;width:185.9pt;height:110.6pt;z-index:25166028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">
                  <v:textbox style="mso-fit-shape-to-text:t">
                    <w:txbxContent>
                      <w:p w:rsidR="00EE29C0" w:rsidRPr="00EE29C0" w:rsidRDefault="00EE29C0">
                        <w:pPr>
                          <w:rPr>
                            <w:b/>
                            <w:color w:val="FF0000"/>
                            <w:rPrChange w:id="60" w:author="Isabelle Agius" w:date="2016-12-27T11:17:00Z">
                              <w:rPr/>
                            </w:rPrChange>
                          </w:rPr>
                        </w:pPr>
                        <w:ins w:id="61" w:author="Isabelle Agius" w:date="2016-12-27T11:17:00Z">
                          <w:r w:rsidRPr="00EE29C0">
                            <w:rPr>
                              <w:b/>
                              <w:color w:val="FF0000"/>
                              <w:rPrChange w:id="62" w:author="Isabelle Agius" w:date="2016-12-27T11:17:00Z">
                                <w:rPr/>
                              </w:rPrChange>
                            </w:rPr>
                            <w:t xml:space="preserve">Applications can no longer be filed under this regime. </w:t>
                          </w:r>
                        </w:ins>
                      </w:p>
                    </w:txbxContent>
                  </v:textbox>
                  <w10:wrap type="square"/>
                </v:shape>
              </w:pict>
            </mc:Fallback>
          </mc:AlternateContent>
        </w:r>
      </w:ins>
      <w:r w:rsidR="00984A21" w:rsidRPr="008C4F95">
        <w:rPr>
          <w:kern w:val="0"/>
          <w:szCs w:val="24"/>
          <w:lang w:eastAsia="en-GB"/>
        </w:rPr>
        <w:t xml:space="preserve"> </w:t>
      </w:r>
    </w:p>
    <w:p w:rsidR="00BC0591" w:rsidRPr="008C4F95" w:rsidRDefault="00BC0591" w:rsidP="00743A50">
      <w:pPr>
        <w:pStyle w:val="Heading2"/>
        <w:numPr>
          <w:ilvl w:val="1"/>
          <w:numId w:val="6"/>
        </w:numPr>
        <w:tabs>
          <w:tab w:val="left" w:pos="709"/>
        </w:tabs>
        <w:ind w:left="709" w:hanging="709"/>
        <w:rPr>
          <w:rFonts w:ascii="Times New Roman" w:hAnsi="Times New Roman"/>
          <w:i/>
          <w:kern w:val="0"/>
          <w:sz w:val="24"/>
          <w:szCs w:val="24"/>
          <w:lang w:eastAsia="en-GB"/>
        </w:rPr>
      </w:pPr>
      <w:r w:rsidRPr="008C4F95">
        <w:rPr>
          <w:rFonts w:ascii="Times New Roman" w:hAnsi="Times New Roman"/>
          <w:i/>
          <w:kern w:val="0"/>
          <w:sz w:val="24"/>
          <w:szCs w:val="24"/>
          <w:lang w:eastAsia="en-GB"/>
        </w:rPr>
        <w:tab/>
      </w:r>
      <w:r w:rsidR="00F02D45" w:rsidRPr="008C4F95">
        <w:rPr>
          <w:rFonts w:ascii="Times New Roman" w:hAnsi="Times New Roman"/>
          <w:i/>
          <w:kern w:val="0"/>
          <w:sz w:val="24"/>
          <w:szCs w:val="24"/>
          <w:lang w:eastAsia="en-GB"/>
        </w:rPr>
        <w:t>Overseas</w:t>
      </w:r>
      <w:r w:rsidRPr="008C4F95">
        <w:rPr>
          <w:rFonts w:ascii="Times New Roman" w:hAnsi="Times New Roman"/>
          <w:i/>
          <w:kern w:val="0"/>
          <w:sz w:val="24"/>
          <w:szCs w:val="24"/>
          <w:lang w:eastAsia="en-GB"/>
        </w:rPr>
        <w:t xml:space="preserve"> based </w:t>
      </w:r>
      <w:r w:rsidR="006A0BB8" w:rsidRPr="008C4F95">
        <w:rPr>
          <w:rFonts w:ascii="Times New Roman" w:hAnsi="Times New Roman"/>
          <w:i/>
          <w:kern w:val="0"/>
          <w:sz w:val="24"/>
          <w:szCs w:val="24"/>
          <w:lang w:eastAsia="en-GB"/>
        </w:rPr>
        <w:t>Non-UCITS</w:t>
      </w:r>
      <w:r w:rsidRPr="008C4F95">
        <w:rPr>
          <w:rFonts w:ascii="Times New Roman" w:hAnsi="Times New Roman"/>
          <w:i/>
          <w:kern w:val="0"/>
          <w:sz w:val="24"/>
          <w:szCs w:val="24"/>
          <w:lang w:eastAsia="en-GB"/>
        </w:rPr>
        <w:t xml:space="preserve"> </w:t>
      </w:r>
      <w:r w:rsidR="000E3586" w:rsidRPr="008C4F95">
        <w:rPr>
          <w:rFonts w:ascii="Times New Roman" w:hAnsi="Times New Roman"/>
          <w:i/>
          <w:kern w:val="0"/>
          <w:sz w:val="24"/>
          <w:szCs w:val="24"/>
          <w:lang w:eastAsia="en-GB"/>
        </w:rPr>
        <w:t>Scheme</w:t>
      </w:r>
      <w:r w:rsidRPr="008C4F95">
        <w:rPr>
          <w:rFonts w:ascii="Times New Roman" w:hAnsi="Times New Roman"/>
          <w:i/>
          <w:kern w:val="0"/>
          <w:sz w:val="24"/>
          <w:szCs w:val="24"/>
          <w:lang w:eastAsia="en-GB"/>
        </w:rPr>
        <w:t>s</w:t>
      </w:r>
    </w:p>
    <w:p w:rsidR="00BC0591" w:rsidRPr="008C4F95" w:rsidDel="00EE29C0" w:rsidRDefault="00BC0591" w:rsidP="00F77C7F">
      <w:pPr>
        <w:rPr>
          <w:del w:id="63" w:author="Isabelle Agius" w:date="2016-12-27T11:17:00Z"/>
          <w:szCs w:val="24"/>
        </w:rPr>
      </w:pPr>
    </w:p>
    <w:p w:rsidR="00EE3B78" w:rsidRPr="00EE3B78" w:rsidRDefault="00EE3B78">
      <w:pPr>
        <w:rPr>
          <w:ins w:id="64" w:author="Isabelle Agius" w:date="2016-09-28T09:47:00Z"/>
        </w:rPr>
        <w:pPrChange w:id="65" w:author="Isabelle Agius" w:date="2016-09-28T09:48:00Z">
          <w:pPr>
            <w:pStyle w:val="Heading2"/>
            <w:numPr>
              <w:ilvl w:val="2"/>
              <w:numId w:val="6"/>
            </w:numPr>
            <w:tabs>
              <w:tab w:val="left" w:pos="709"/>
            </w:tabs>
            <w:ind w:left="709" w:hanging="709"/>
          </w:pPr>
        </w:pPrChange>
      </w:pPr>
    </w:p>
    <w:p w:rsidR="00133DA3" w:rsidRPr="00EE3B78" w:rsidRDefault="002E287B">
      <w:pPr>
        <w:pStyle w:val="Heading2"/>
        <w:tabs>
          <w:tab w:val="left" w:pos="709"/>
        </w:tabs>
        <w:rPr>
          <w:rFonts w:ascii="Times New Roman" w:hAnsi="Times New Roman"/>
          <w:b w:val="0"/>
          <w:sz w:val="24"/>
          <w:rPrChange w:id="66" w:author="Isabelle Agius" w:date="2016-09-28T09:46:00Z">
            <w:rPr>
              <w:kern w:val="0"/>
              <w:lang w:eastAsia="en-GB"/>
            </w:rPr>
          </w:rPrChange>
        </w:rPr>
        <w:pPrChange w:id="67" w:author="Isabelle Agius" w:date="2016-09-28T09:46:00Z">
          <w:pPr>
            <w:pStyle w:val="Heading2"/>
            <w:numPr>
              <w:ilvl w:val="2"/>
              <w:numId w:val="6"/>
            </w:numPr>
            <w:tabs>
              <w:tab w:val="left" w:pos="709"/>
            </w:tabs>
            <w:ind w:left="709" w:hanging="709"/>
          </w:pPr>
        </w:pPrChange>
      </w:pPr>
      <w:r w:rsidRPr="00EE3B78">
        <w:rPr>
          <w:rFonts w:ascii="Times New Roman" w:hAnsi="Times New Roman"/>
          <w:b w:val="0"/>
          <w:sz w:val="24"/>
          <w:rPrChange w:id="68" w:author="Isabelle Agius" w:date="2016-09-28T09:46:00Z">
            <w:rPr>
              <w:kern w:val="0"/>
              <w:lang w:eastAsia="en-GB"/>
            </w:rPr>
          </w:rPrChange>
        </w:rPr>
        <w:t>A</w:t>
      </w:r>
      <w:r w:rsidR="00E26EBE" w:rsidRPr="00EE3B78">
        <w:rPr>
          <w:rFonts w:ascii="Times New Roman" w:hAnsi="Times New Roman"/>
          <w:b w:val="0"/>
          <w:sz w:val="24"/>
          <w:rPrChange w:id="69" w:author="Isabelle Agius" w:date="2016-09-28T09:46:00Z">
            <w:rPr>
              <w:kern w:val="0"/>
              <w:lang w:eastAsia="en-GB"/>
            </w:rPr>
          </w:rPrChange>
        </w:rPr>
        <w:t>n</w:t>
      </w:r>
      <w:r w:rsidRPr="00EE3B78">
        <w:rPr>
          <w:rFonts w:ascii="Times New Roman" w:hAnsi="Times New Roman"/>
          <w:b w:val="0"/>
          <w:sz w:val="24"/>
          <w:rPrChange w:id="70" w:author="Isabelle Agius" w:date="2016-09-28T09:46:00Z">
            <w:rPr>
              <w:kern w:val="0"/>
              <w:lang w:eastAsia="en-GB"/>
            </w:rPr>
          </w:rPrChange>
        </w:rPr>
        <w:t xml:space="preserve"> </w:t>
      </w:r>
      <w:r w:rsidR="00E26EBE" w:rsidRPr="00EE3B78">
        <w:rPr>
          <w:rFonts w:ascii="Times New Roman" w:hAnsi="Times New Roman"/>
          <w:b w:val="0"/>
          <w:sz w:val="24"/>
          <w:rPrChange w:id="71" w:author="Isabelle Agius" w:date="2016-09-28T09:46:00Z">
            <w:rPr>
              <w:kern w:val="0"/>
              <w:lang w:eastAsia="en-GB"/>
            </w:rPr>
          </w:rPrChange>
        </w:rPr>
        <w:t xml:space="preserve">Overseas </w:t>
      </w:r>
      <w:r w:rsidRPr="00EE3B78">
        <w:rPr>
          <w:rFonts w:ascii="Times New Roman" w:hAnsi="Times New Roman"/>
          <w:b w:val="0"/>
          <w:sz w:val="24"/>
          <w:rPrChange w:id="72" w:author="Isabelle Agius" w:date="2016-09-28T09:46:00Z">
            <w:rPr>
              <w:kern w:val="0"/>
              <w:lang w:eastAsia="en-GB"/>
            </w:rPr>
          </w:rPrChange>
        </w:rPr>
        <w:t xml:space="preserve">based </w:t>
      </w:r>
      <w:r w:rsidR="006A0BB8" w:rsidRPr="00EE3B78">
        <w:rPr>
          <w:rFonts w:ascii="Times New Roman" w:hAnsi="Times New Roman"/>
          <w:b w:val="0"/>
          <w:sz w:val="24"/>
          <w:rPrChange w:id="73" w:author="Isabelle Agius" w:date="2016-09-28T09:46:00Z">
            <w:rPr>
              <w:kern w:val="0"/>
              <w:lang w:eastAsia="en-GB"/>
            </w:rPr>
          </w:rPrChange>
        </w:rPr>
        <w:t>Non-UCITS</w:t>
      </w:r>
      <w:r w:rsidRPr="00EE3B78">
        <w:rPr>
          <w:rFonts w:ascii="Times New Roman" w:hAnsi="Times New Roman"/>
          <w:b w:val="0"/>
          <w:sz w:val="24"/>
          <w:rPrChange w:id="74" w:author="Isabelle Agius" w:date="2016-09-28T09:46:00Z">
            <w:rPr>
              <w:kern w:val="0"/>
              <w:lang w:eastAsia="en-GB"/>
            </w:rPr>
          </w:rPrChange>
        </w:rPr>
        <w:t xml:space="preserve"> </w:t>
      </w:r>
      <w:r w:rsidR="000E3586" w:rsidRPr="00EE3B78">
        <w:rPr>
          <w:rFonts w:ascii="Times New Roman" w:hAnsi="Times New Roman"/>
          <w:b w:val="0"/>
          <w:sz w:val="24"/>
          <w:rPrChange w:id="75" w:author="Isabelle Agius" w:date="2016-09-28T09:46:00Z">
            <w:rPr>
              <w:kern w:val="0"/>
              <w:lang w:eastAsia="en-GB"/>
            </w:rPr>
          </w:rPrChange>
        </w:rPr>
        <w:t>Scheme</w:t>
      </w:r>
      <w:r w:rsidRPr="00EE3B78">
        <w:rPr>
          <w:rFonts w:ascii="Times New Roman" w:hAnsi="Times New Roman"/>
          <w:b w:val="0"/>
          <w:sz w:val="24"/>
          <w:rPrChange w:id="76" w:author="Isabelle Agius" w:date="2016-09-28T09:46:00Z">
            <w:rPr>
              <w:kern w:val="0"/>
              <w:lang w:eastAsia="en-GB"/>
            </w:rPr>
          </w:rPrChange>
        </w:rPr>
        <w:t xml:space="preserve"> is an open</w:t>
      </w:r>
      <w:del w:id="77" w:author="Isabelle Agius" w:date="2016-09-28T09:46:00Z">
        <w:r w:rsidRPr="00EE3B78" w:rsidDel="00EE3B78">
          <w:rPr>
            <w:rFonts w:ascii="Times New Roman" w:hAnsi="Times New Roman"/>
            <w:b w:val="0"/>
            <w:sz w:val="24"/>
            <w:rPrChange w:id="78" w:author="Isabelle Agius" w:date="2016-09-28T09:46:00Z">
              <w:rPr>
                <w:kern w:val="0"/>
                <w:lang w:eastAsia="en-GB"/>
              </w:rPr>
            </w:rPrChange>
          </w:rPr>
          <w:delText xml:space="preserve"> </w:delText>
        </w:r>
      </w:del>
      <w:ins w:id="79" w:author="Isabelle Agius" w:date="2016-09-28T09:46:00Z">
        <w:r w:rsidR="00EE3B78">
          <w:rPr>
            <w:rFonts w:ascii="Times New Roman" w:hAnsi="Times New Roman"/>
            <w:b w:val="0"/>
            <w:sz w:val="24"/>
          </w:rPr>
          <w:t>-</w:t>
        </w:r>
      </w:ins>
      <w:r w:rsidRPr="00EE3B78">
        <w:rPr>
          <w:rFonts w:ascii="Times New Roman" w:hAnsi="Times New Roman"/>
          <w:b w:val="0"/>
          <w:sz w:val="24"/>
          <w:rPrChange w:id="80" w:author="Isabelle Agius" w:date="2016-09-28T09:46:00Z">
            <w:rPr>
              <w:kern w:val="0"/>
              <w:lang w:eastAsia="en-GB"/>
            </w:rPr>
          </w:rPrChange>
        </w:rPr>
        <w:t xml:space="preserve">ended </w:t>
      </w:r>
      <w:r w:rsidR="008A2732" w:rsidRPr="00EE3B78">
        <w:rPr>
          <w:rFonts w:ascii="Times New Roman" w:hAnsi="Times New Roman"/>
          <w:b w:val="0"/>
          <w:sz w:val="24"/>
          <w:rPrChange w:id="81" w:author="Isabelle Agius" w:date="2016-09-28T09:46:00Z">
            <w:rPr>
              <w:kern w:val="0"/>
              <w:lang w:eastAsia="en-GB"/>
            </w:rPr>
          </w:rPrChange>
        </w:rPr>
        <w:t>or closed</w:t>
      </w:r>
      <w:del w:id="82" w:author="Isabelle Agius" w:date="2016-09-28T09:46:00Z">
        <w:r w:rsidR="008A2732" w:rsidRPr="00EE3B78" w:rsidDel="00EE3B78">
          <w:rPr>
            <w:rFonts w:ascii="Times New Roman" w:hAnsi="Times New Roman"/>
            <w:b w:val="0"/>
            <w:sz w:val="24"/>
            <w:rPrChange w:id="83" w:author="Isabelle Agius" w:date="2016-09-28T09:46:00Z">
              <w:rPr>
                <w:kern w:val="0"/>
                <w:lang w:eastAsia="en-GB"/>
              </w:rPr>
            </w:rPrChange>
          </w:rPr>
          <w:delText xml:space="preserve"> </w:delText>
        </w:r>
      </w:del>
      <w:ins w:id="84" w:author="Isabelle Agius" w:date="2016-09-28T09:46:00Z">
        <w:r w:rsidR="00EE3B78">
          <w:rPr>
            <w:rFonts w:ascii="Times New Roman" w:hAnsi="Times New Roman"/>
            <w:b w:val="0"/>
            <w:sz w:val="24"/>
          </w:rPr>
          <w:t>-</w:t>
        </w:r>
      </w:ins>
      <w:r w:rsidR="008A2732" w:rsidRPr="00EE3B78">
        <w:rPr>
          <w:rFonts w:ascii="Times New Roman" w:hAnsi="Times New Roman"/>
          <w:b w:val="0"/>
          <w:sz w:val="24"/>
          <w:rPrChange w:id="85" w:author="Isabelle Agius" w:date="2016-09-28T09:46:00Z">
            <w:rPr>
              <w:kern w:val="0"/>
              <w:lang w:eastAsia="en-GB"/>
            </w:rPr>
          </w:rPrChange>
        </w:rPr>
        <w:t xml:space="preserve">ended </w:t>
      </w:r>
      <w:r w:rsidR="000E3586" w:rsidRPr="00EE3B78">
        <w:rPr>
          <w:rFonts w:ascii="Times New Roman" w:hAnsi="Times New Roman"/>
          <w:b w:val="0"/>
          <w:sz w:val="24"/>
          <w:rPrChange w:id="86" w:author="Isabelle Agius" w:date="2016-09-28T09:46:00Z">
            <w:rPr>
              <w:kern w:val="0"/>
              <w:lang w:eastAsia="en-GB"/>
            </w:rPr>
          </w:rPrChange>
        </w:rPr>
        <w:t>Scheme</w:t>
      </w:r>
      <w:r w:rsidRPr="00EE3B78">
        <w:rPr>
          <w:rFonts w:ascii="Times New Roman" w:hAnsi="Times New Roman"/>
          <w:b w:val="0"/>
          <w:sz w:val="24"/>
          <w:rPrChange w:id="87" w:author="Isabelle Agius" w:date="2016-09-28T09:46:00Z">
            <w:rPr>
              <w:kern w:val="0"/>
              <w:lang w:eastAsia="en-GB"/>
            </w:rPr>
          </w:rPrChange>
        </w:rPr>
        <w:t xml:space="preserve"> formed in accordance with or existing under the laws of a jurisdiction other than Malta and </w:t>
      </w:r>
      <w:r w:rsidR="007A3A03" w:rsidRPr="00EE3B78">
        <w:rPr>
          <w:rFonts w:ascii="Times New Roman" w:hAnsi="Times New Roman"/>
          <w:b w:val="0"/>
          <w:sz w:val="24"/>
          <w:rPrChange w:id="88" w:author="Isabelle Agius" w:date="2016-09-28T09:46:00Z">
            <w:rPr/>
          </w:rPrChange>
        </w:rPr>
        <w:t xml:space="preserve">is subject to </w:t>
      </w:r>
      <w:r w:rsidR="00CB24C0" w:rsidRPr="00EE3B78">
        <w:rPr>
          <w:rFonts w:ascii="Times New Roman" w:hAnsi="Times New Roman"/>
          <w:b w:val="0"/>
          <w:sz w:val="24"/>
          <w:rPrChange w:id="89" w:author="Isabelle Agius" w:date="2016-09-28T09:46:00Z">
            <w:rPr/>
          </w:rPrChange>
        </w:rPr>
        <w:t xml:space="preserve">tailored </w:t>
      </w:r>
      <w:r w:rsidRPr="00EE3B78">
        <w:rPr>
          <w:rFonts w:ascii="Times New Roman" w:hAnsi="Times New Roman"/>
          <w:b w:val="0"/>
          <w:sz w:val="24"/>
          <w:rPrChange w:id="90" w:author="Isabelle Agius" w:date="2016-09-28T09:46:00Z">
            <w:rPr>
              <w:kern w:val="0"/>
              <w:lang w:eastAsia="en-GB"/>
            </w:rPr>
          </w:rPrChange>
        </w:rPr>
        <w:t xml:space="preserve">requirements </w:t>
      </w:r>
      <w:r w:rsidR="00CB24C0" w:rsidRPr="00EE3B78">
        <w:rPr>
          <w:rFonts w:ascii="Times New Roman" w:hAnsi="Times New Roman"/>
          <w:b w:val="0"/>
          <w:sz w:val="24"/>
          <w:rPrChange w:id="91" w:author="Isabelle Agius" w:date="2016-09-28T09:46:00Z">
            <w:rPr>
              <w:kern w:val="0"/>
              <w:lang w:eastAsia="en-GB"/>
            </w:rPr>
          </w:rPrChange>
        </w:rPr>
        <w:t>agreed with the MFSA.</w:t>
      </w:r>
      <w:r w:rsidRPr="00EE3B78">
        <w:rPr>
          <w:rFonts w:ascii="Times New Roman" w:hAnsi="Times New Roman"/>
          <w:b w:val="0"/>
          <w:sz w:val="24"/>
          <w:rPrChange w:id="92" w:author="Isabelle Agius" w:date="2016-09-28T09:46:00Z">
            <w:rPr>
              <w:kern w:val="0"/>
              <w:lang w:eastAsia="en-GB"/>
            </w:rPr>
          </w:rPrChange>
        </w:rPr>
        <w:t xml:space="preserve"> </w:t>
      </w:r>
    </w:p>
    <w:p w:rsidR="003E44DC" w:rsidRPr="008C4F95" w:rsidRDefault="003E44DC"/>
    <w:p w:rsidR="002E287B" w:rsidRPr="008C4F95" w:rsidRDefault="00E26EBE" w:rsidP="002E287B">
      <w:r w:rsidRPr="008C4F95">
        <w:t>Overseas based</w:t>
      </w:r>
      <w:r w:rsidR="002E287B" w:rsidRPr="008C4F95">
        <w:t xml:space="preserve"> </w:t>
      </w:r>
      <w:r w:rsidR="006A0BB8" w:rsidRPr="008C4F95">
        <w:t>Non-UCITS</w:t>
      </w:r>
      <w:r w:rsidR="00F67F1B" w:rsidRPr="008C4F95">
        <w:t xml:space="preserve"> </w:t>
      </w:r>
      <w:r w:rsidR="000E3586" w:rsidRPr="008C4F95">
        <w:t>Scheme</w:t>
      </w:r>
      <w:r w:rsidR="002E287B" w:rsidRPr="008C4F95">
        <w:t xml:space="preserve">s which would like to </w:t>
      </w:r>
      <w:r w:rsidR="007A3A03" w:rsidRPr="008C4F95">
        <w:t xml:space="preserve">actively </w:t>
      </w:r>
      <w:r w:rsidR="002E287B" w:rsidRPr="008C4F95">
        <w:t xml:space="preserve">market/ promote their units in Malta – </w:t>
      </w:r>
      <w:r w:rsidR="007A3A03" w:rsidRPr="008C4F95">
        <w:t xml:space="preserve">either </w:t>
      </w:r>
      <w:r w:rsidR="002E287B" w:rsidRPr="008C4F95">
        <w:t xml:space="preserve">directly </w:t>
      </w:r>
      <w:r w:rsidR="007A3A03" w:rsidRPr="008C4F95">
        <w:t xml:space="preserve">or through intermediaries </w:t>
      </w:r>
      <w:r w:rsidR="002E287B" w:rsidRPr="008C4F95">
        <w:t>(e.g. by means of seminars, mailshots etc.)</w:t>
      </w:r>
      <w:r w:rsidR="00CB24C0" w:rsidRPr="008C4F95">
        <w:t xml:space="preserve"> –</w:t>
      </w:r>
      <w:r w:rsidR="002E287B" w:rsidRPr="008C4F95">
        <w:t xml:space="preserve"> </w:t>
      </w:r>
      <w:r w:rsidR="00F67F1B" w:rsidRPr="008C4F95">
        <w:t>are</w:t>
      </w:r>
      <w:r w:rsidR="00CB24C0" w:rsidRPr="008C4F95">
        <w:t xml:space="preserve"> </w:t>
      </w:r>
      <w:r w:rsidR="002E287B" w:rsidRPr="008C4F95">
        <w:t xml:space="preserve">deemed to be </w:t>
      </w:r>
      <w:r w:rsidR="002E287B" w:rsidRPr="008C4F95">
        <w:rPr>
          <w:i/>
        </w:rPr>
        <w:t xml:space="preserve">“carrying on an activity in Malta” </w:t>
      </w:r>
      <w:r w:rsidR="002E287B" w:rsidRPr="008C4F95">
        <w:t xml:space="preserve">in terms of </w:t>
      </w:r>
      <w:r w:rsidR="007A3A03" w:rsidRPr="008C4F95">
        <w:t xml:space="preserve">Article 4 of </w:t>
      </w:r>
      <w:r w:rsidR="002E287B" w:rsidRPr="008C4F95">
        <w:t>the I</w:t>
      </w:r>
      <w:r w:rsidR="00F67F1B" w:rsidRPr="008C4F95">
        <w:t>nvestment Services Act</w:t>
      </w:r>
      <w:r w:rsidR="007A3A03" w:rsidRPr="008C4F95">
        <w:t xml:space="preserve"> </w:t>
      </w:r>
      <w:r w:rsidR="002E287B" w:rsidRPr="008C4F95">
        <w:t xml:space="preserve">and are required to hold a </w:t>
      </w:r>
      <w:r w:rsidR="007E294D" w:rsidRPr="008C4F95">
        <w:t xml:space="preserve">Collective Investment </w:t>
      </w:r>
      <w:r w:rsidR="000E3586" w:rsidRPr="008C4F95">
        <w:t>Scheme</w:t>
      </w:r>
      <w:r w:rsidR="007E294D" w:rsidRPr="008C4F95">
        <w:t xml:space="preserve"> Licence</w:t>
      </w:r>
      <w:r w:rsidR="002E287B" w:rsidRPr="008C4F95">
        <w:t xml:space="preserve"> prior to marketing/ promoting their units in Malta. </w:t>
      </w:r>
      <w:r w:rsidR="006E6F62" w:rsidRPr="008C4F95">
        <w:t xml:space="preserve">Reference should be made to </w:t>
      </w:r>
      <w:r w:rsidR="00F67F1B" w:rsidRPr="008C4F95">
        <w:t xml:space="preserve">Section </w:t>
      </w:r>
      <w:r w:rsidR="001B0E8F" w:rsidRPr="008C4F95">
        <w:t>1</w:t>
      </w:r>
      <w:r w:rsidR="00F67113" w:rsidRPr="008C4F95">
        <w:t>2</w:t>
      </w:r>
      <w:r w:rsidR="00844ED3" w:rsidRPr="008C4F95">
        <w:t xml:space="preserve"> of this Part</w:t>
      </w:r>
      <w:r w:rsidR="00F67F1B" w:rsidRPr="008C4F95">
        <w:t xml:space="preserve"> for an indication of the scenarios that would constitute </w:t>
      </w:r>
      <w:r w:rsidR="007D3450" w:rsidRPr="008C4F95">
        <w:t xml:space="preserve">marketing/ promotion in </w:t>
      </w:r>
      <w:smartTag w:uri="urn:schemas-microsoft-com:office:smarttags" w:element="country-region">
        <w:smartTag w:uri="urn:schemas-microsoft-com:office:smarttags" w:element="place">
          <w:r w:rsidR="007D3450" w:rsidRPr="008C4F95">
            <w:t>Malta</w:t>
          </w:r>
        </w:smartTag>
      </w:smartTag>
      <w:r w:rsidR="007D3450" w:rsidRPr="008C4F95">
        <w:t xml:space="preserve">. </w:t>
      </w:r>
    </w:p>
    <w:p w:rsidR="002E287B" w:rsidRPr="008C4F95" w:rsidRDefault="002E287B" w:rsidP="00F77C7F">
      <w:pPr>
        <w:rPr>
          <w:szCs w:val="24"/>
        </w:rPr>
      </w:pPr>
    </w:p>
    <w:p w:rsidR="002E287B" w:rsidRPr="008C4F95" w:rsidRDefault="002E287B" w:rsidP="002E287B">
      <w:r w:rsidRPr="008C4F95">
        <w:t xml:space="preserve">Certain licensing eligibility criteria will apply </w:t>
      </w:r>
      <w:r w:rsidR="00653C5C" w:rsidRPr="008C4F95">
        <w:t xml:space="preserve">to such Schemes </w:t>
      </w:r>
      <w:r w:rsidRPr="008C4F95">
        <w:t xml:space="preserve">– primarily that the </w:t>
      </w:r>
      <w:r w:rsidR="000E3586" w:rsidRPr="008C4F95">
        <w:t>Scheme</w:t>
      </w:r>
      <w:r w:rsidRPr="008C4F95">
        <w:t xml:space="preserve"> and </w:t>
      </w:r>
      <w:r w:rsidR="00823885" w:rsidRPr="008C4F95">
        <w:t xml:space="preserve">its </w:t>
      </w:r>
      <w:r w:rsidRPr="008C4F95">
        <w:t xml:space="preserve">principal </w:t>
      </w:r>
      <w:r w:rsidR="00633443" w:rsidRPr="008C4F95">
        <w:t xml:space="preserve">Service Providers </w:t>
      </w:r>
      <w:r w:rsidRPr="008C4F95">
        <w:t xml:space="preserve">are </w:t>
      </w:r>
      <w:r w:rsidR="00653C5C" w:rsidRPr="008C4F95">
        <w:t xml:space="preserve">to be </w:t>
      </w:r>
      <w:r w:rsidRPr="008C4F95">
        <w:t xml:space="preserve">based and regulated in a </w:t>
      </w:r>
      <w:r w:rsidR="00633443" w:rsidRPr="008C4F95">
        <w:t>Recognized Jurisdiction</w:t>
      </w:r>
      <w:r w:rsidRPr="008C4F95">
        <w:t xml:space="preserve">. </w:t>
      </w:r>
      <w:r w:rsidR="00F67F1B" w:rsidRPr="008C4F95">
        <w:t xml:space="preserve">Such </w:t>
      </w:r>
      <w:r w:rsidR="000E3586" w:rsidRPr="008C4F95">
        <w:t>Scheme</w:t>
      </w:r>
      <w:r w:rsidR="00F67F1B" w:rsidRPr="008C4F95">
        <w:t xml:space="preserve"> may appoint </w:t>
      </w:r>
      <w:r w:rsidRPr="008C4F95">
        <w:t xml:space="preserve">multiple distributors.  </w:t>
      </w:r>
    </w:p>
    <w:p w:rsidR="007D3450" w:rsidRPr="008C4F95" w:rsidRDefault="007D3450" w:rsidP="007D3450"/>
    <w:p w:rsidR="002E287B" w:rsidRPr="008C4F95" w:rsidRDefault="007D3450" w:rsidP="007D3450">
      <w:r w:rsidRPr="008C4F95">
        <w:t>W</w:t>
      </w:r>
      <w:r w:rsidR="002E287B" w:rsidRPr="008C4F95">
        <w:t>henever a</w:t>
      </w:r>
      <w:r w:rsidR="00E26EBE" w:rsidRPr="008C4F95">
        <w:t>n</w:t>
      </w:r>
      <w:r w:rsidR="002E287B" w:rsidRPr="008C4F95">
        <w:t xml:space="preserve"> </w:t>
      </w:r>
      <w:r w:rsidR="00E26EBE" w:rsidRPr="008C4F95">
        <w:t>Overseas based</w:t>
      </w:r>
      <w:r w:rsidR="002E287B" w:rsidRPr="008C4F95">
        <w:t xml:space="preserve"> </w:t>
      </w:r>
      <w:r w:rsidR="006A0BB8" w:rsidRPr="008C4F95">
        <w:t>Non-UCITS</w:t>
      </w:r>
      <w:r w:rsidRPr="008C4F95">
        <w:t xml:space="preserve"> </w:t>
      </w:r>
      <w:r w:rsidR="000E3586" w:rsidRPr="008C4F95">
        <w:t>Scheme</w:t>
      </w:r>
      <w:r w:rsidR="002E287B" w:rsidRPr="008C4F95">
        <w:t xml:space="preserve"> is sold exclusively on a one to one basis</w:t>
      </w:r>
      <w:r w:rsidR="00653C5C" w:rsidRPr="008C4F95">
        <w:t xml:space="preserve"> to persons in Malta</w:t>
      </w:r>
      <w:r w:rsidR="002E287B" w:rsidRPr="008C4F95">
        <w:t xml:space="preserve">, by </w:t>
      </w:r>
      <w:r w:rsidR="00FA16EB" w:rsidRPr="008C4F95">
        <w:t>Investment S</w:t>
      </w:r>
      <w:r w:rsidR="002E287B" w:rsidRPr="008C4F95">
        <w:t xml:space="preserve">ervices </w:t>
      </w:r>
      <w:r w:rsidR="00FA16EB" w:rsidRPr="008C4F95">
        <w:t>Licence Holders</w:t>
      </w:r>
      <w:r w:rsidR="002E287B" w:rsidRPr="008C4F95">
        <w:t xml:space="preserve">/ European investment firms passporting into Malta, the </w:t>
      </w:r>
      <w:r w:rsidR="00E26EBE" w:rsidRPr="008C4F95">
        <w:t>Overseas based</w:t>
      </w:r>
      <w:r w:rsidR="002E287B" w:rsidRPr="008C4F95">
        <w:t xml:space="preserve"> </w:t>
      </w:r>
      <w:r w:rsidR="006A0BB8" w:rsidRPr="008C4F95">
        <w:t>Non-UCITS</w:t>
      </w:r>
      <w:r w:rsidRPr="008C4F95">
        <w:t xml:space="preserve"> </w:t>
      </w:r>
      <w:r w:rsidR="000E3586" w:rsidRPr="008C4F95">
        <w:t>Scheme</w:t>
      </w:r>
      <w:r w:rsidR="002E287B" w:rsidRPr="008C4F95">
        <w:t xml:space="preserve"> is not deemed to be </w:t>
      </w:r>
      <w:r w:rsidR="002E287B" w:rsidRPr="008C4F95">
        <w:rPr>
          <w:i/>
        </w:rPr>
        <w:t xml:space="preserve">“carrying on an activity in Malta” </w:t>
      </w:r>
      <w:r w:rsidR="002E287B" w:rsidRPr="008C4F95">
        <w:t xml:space="preserve">provided there is no </w:t>
      </w:r>
      <w:r w:rsidR="002E287B" w:rsidRPr="008C4F95">
        <w:rPr>
          <w:i/>
        </w:rPr>
        <w:t>“marketing</w:t>
      </w:r>
      <w:r w:rsidRPr="008C4F95">
        <w:rPr>
          <w:i/>
        </w:rPr>
        <w:t>/ promotion</w:t>
      </w:r>
      <w:r w:rsidR="002E287B" w:rsidRPr="008C4F95">
        <w:rPr>
          <w:i/>
        </w:rPr>
        <w:t>”</w:t>
      </w:r>
      <w:r w:rsidR="002E287B" w:rsidRPr="008C4F95">
        <w:t xml:space="preserve"> in Malta as described </w:t>
      </w:r>
      <w:r w:rsidRPr="008C4F95">
        <w:t xml:space="preserve">in Section </w:t>
      </w:r>
      <w:r w:rsidR="001B0E8F" w:rsidRPr="008C4F95">
        <w:t>1</w:t>
      </w:r>
      <w:r w:rsidR="00F67113" w:rsidRPr="008C4F95">
        <w:t>2</w:t>
      </w:r>
      <w:r w:rsidRPr="008C4F95">
        <w:t xml:space="preserve"> </w:t>
      </w:r>
      <w:r w:rsidR="00844ED3" w:rsidRPr="008C4F95">
        <w:t>of this Part</w:t>
      </w:r>
      <w:r w:rsidRPr="008C4F95">
        <w:t xml:space="preserve">. Likewise </w:t>
      </w:r>
      <w:r w:rsidR="002E287B" w:rsidRPr="008C4F95">
        <w:t xml:space="preserve">whenever an investor in Malta requests and is provided with information (including marketing </w:t>
      </w:r>
      <w:r w:rsidR="002E287B" w:rsidRPr="008C4F95">
        <w:rPr>
          <w:kern w:val="0"/>
          <w:szCs w:val="24"/>
          <w:lang w:eastAsia="en-GB"/>
        </w:rPr>
        <w:t>material</w:t>
      </w:r>
      <w:r w:rsidR="002E287B" w:rsidRPr="008C4F95">
        <w:t>) on a</w:t>
      </w:r>
      <w:r w:rsidR="00E26EBE" w:rsidRPr="008C4F95">
        <w:t>n</w:t>
      </w:r>
      <w:r w:rsidR="002E287B" w:rsidRPr="008C4F95">
        <w:t xml:space="preserve"> </w:t>
      </w:r>
      <w:r w:rsidR="00E26EBE" w:rsidRPr="008C4F95">
        <w:t>Overseas based</w:t>
      </w:r>
      <w:r w:rsidR="002E287B" w:rsidRPr="008C4F95">
        <w:t xml:space="preserve"> </w:t>
      </w:r>
      <w:r w:rsidR="006A0BB8" w:rsidRPr="008C4F95">
        <w:t>Non-UCITS</w:t>
      </w:r>
      <w:r w:rsidRPr="008C4F95">
        <w:t xml:space="preserve"> </w:t>
      </w:r>
      <w:r w:rsidR="000E3586" w:rsidRPr="008C4F95">
        <w:t>Scheme</w:t>
      </w:r>
      <w:r w:rsidR="002E287B" w:rsidRPr="008C4F95">
        <w:t xml:space="preserve">, the </w:t>
      </w:r>
      <w:r w:rsidR="00E26EBE" w:rsidRPr="008C4F95">
        <w:t>Overseas based</w:t>
      </w:r>
      <w:r w:rsidR="002E287B" w:rsidRPr="008C4F95">
        <w:t xml:space="preserve"> </w:t>
      </w:r>
      <w:r w:rsidR="006A0BB8" w:rsidRPr="008C4F95">
        <w:t>Non-UCITS</w:t>
      </w:r>
      <w:r w:rsidRPr="008C4F95">
        <w:t xml:space="preserve"> </w:t>
      </w:r>
      <w:r w:rsidR="000E3586" w:rsidRPr="008C4F95">
        <w:t>Scheme</w:t>
      </w:r>
      <w:r w:rsidR="002E287B" w:rsidRPr="008C4F95">
        <w:t xml:space="preserve"> is not deemed to be </w:t>
      </w:r>
      <w:r w:rsidR="002E287B" w:rsidRPr="008C4F95">
        <w:rPr>
          <w:i/>
        </w:rPr>
        <w:t>“carrying on an activity in Malta”</w:t>
      </w:r>
      <w:r w:rsidR="002E287B" w:rsidRPr="008C4F95">
        <w:t xml:space="preserve"> on the basis that the communication was initiated by the investor.</w:t>
      </w:r>
    </w:p>
    <w:p w:rsidR="00D3197E" w:rsidRPr="008C4F95" w:rsidRDefault="00D3197E" w:rsidP="004D140A">
      <w:pPr>
        <w:autoSpaceDE w:val="0"/>
        <w:autoSpaceDN w:val="0"/>
        <w:adjustRightInd w:val="0"/>
        <w:rPr>
          <w:kern w:val="0"/>
          <w:szCs w:val="24"/>
          <w:lang w:eastAsia="en-GB"/>
        </w:rPr>
      </w:pPr>
    </w:p>
    <w:p w:rsidR="00DB3CEB" w:rsidRPr="008C4F95" w:rsidRDefault="00D3197E" w:rsidP="00D3197E">
      <w:r w:rsidRPr="008C4F95">
        <w:t>A</w:t>
      </w:r>
      <w:r w:rsidR="00E26EBE" w:rsidRPr="008C4F95">
        <w:t>n</w:t>
      </w:r>
      <w:r w:rsidRPr="008C4F95">
        <w:t xml:space="preserve"> </w:t>
      </w:r>
      <w:r w:rsidR="00E26EBE" w:rsidRPr="008C4F95">
        <w:t>Overseas based</w:t>
      </w:r>
      <w:r w:rsidRPr="008C4F95">
        <w:t xml:space="preserve"> </w:t>
      </w:r>
      <w:r w:rsidR="006A0BB8" w:rsidRPr="008C4F95">
        <w:t>Non-UCITS</w:t>
      </w:r>
      <w:r w:rsidRPr="008C4F95">
        <w:t xml:space="preserve"> </w:t>
      </w:r>
      <w:r w:rsidR="000E3586" w:rsidRPr="008C4F95">
        <w:t>Scheme</w:t>
      </w:r>
      <w:r w:rsidRPr="008C4F95">
        <w:t xml:space="preserve"> that is not marketed in Malta in its own right but is available for linking to unit linked policies which are themselves marketed in Malta is not deemed to be “marketing” in Malta and will accordingly not be </w:t>
      </w:r>
      <w:r w:rsidR="00DB3CEB" w:rsidRPr="008C4F95">
        <w:t xml:space="preserve">deemed to be </w:t>
      </w:r>
      <w:r w:rsidR="00DB3CEB" w:rsidRPr="008C4F95">
        <w:rPr>
          <w:i/>
        </w:rPr>
        <w:t xml:space="preserve">“carrying on an activity in Malta” </w:t>
      </w:r>
      <w:r w:rsidR="00DB3CEB" w:rsidRPr="008C4F95">
        <w:t xml:space="preserve">in terms of the Investment Services Act. </w:t>
      </w:r>
      <w:r w:rsidR="00633443" w:rsidRPr="008C4F95">
        <w:t xml:space="preserve">Such </w:t>
      </w:r>
      <w:r w:rsidR="00DB3CEB" w:rsidRPr="008C4F95">
        <w:t>Scheme will not be required to hold a Collective Investment Scheme Licence</w:t>
      </w:r>
      <w:r w:rsidR="0060477B" w:rsidRPr="008C4F95">
        <w:t>.</w:t>
      </w:r>
    </w:p>
    <w:p w:rsidR="007157B4" w:rsidRPr="008C4F95" w:rsidRDefault="007157B4" w:rsidP="004D140A">
      <w:pPr>
        <w:autoSpaceDE w:val="0"/>
        <w:autoSpaceDN w:val="0"/>
        <w:adjustRightInd w:val="0"/>
      </w:pPr>
    </w:p>
    <w:p w:rsidR="002E287B" w:rsidRPr="008C4F95" w:rsidRDefault="007D3450" w:rsidP="002E287B">
      <w:r w:rsidRPr="008C4F95">
        <w:t>A</w:t>
      </w:r>
      <w:r w:rsidR="00E26EBE" w:rsidRPr="008C4F95">
        <w:t>n</w:t>
      </w:r>
      <w:r w:rsidRPr="008C4F95">
        <w:t xml:space="preserve"> </w:t>
      </w:r>
      <w:r w:rsidR="00E26EBE" w:rsidRPr="008C4F95">
        <w:t>Overseas based</w:t>
      </w:r>
      <w:r w:rsidRPr="008C4F95">
        <w:t xml:space="preserve"> </w:t>
      </w:r>
      <w:r w:rsidR="006A0BB8" w:rsidRPr="008C4F95">
        <w:t>Non-UCITS</w:t>
      </w:r>
      <w:r w:rsidRPr="008C4F95">
        <w:t xml:space="preserve"> </w:t>
      </w:r>
      <w:r w:rsidR="000E3586" w:rsidRPr="008C4F95">
        <w:t>Scheme</w:t>
      </w:r>
      <w:r w:rsidRPr="008C4F95">
        <w:t xml:space="preserve"> is required amongst other </w:t>
      </w:r>
      <w:r w:rsidR="002E287B" w:rsidRPr="008C4F95">
        <w:t xml:space="preserve">to ensure </w:t>
      </w:r>
      <w:r w:rsidRPr="008C4F95">
        <w:t>that it has</w:t>
      </w:r>
      <w:r w:rsidR="002E287B" w:rsidRPr="008C4F95">
        <w:t xml:space="preserve"> a local point of contact both for investors as well as for MFSA (for regulatory/ compliance purposes)</w:t>
      </w:r>
      <w:r w:rsidRPr="008C4F95">
        <w:t>. This requirement may be satisfied as follows:</w:t>
      </w:r>
    </w:p>
    <w:p w:rsidR="002E287B" w:rsidRPr="008C4F95" w:rsidRDefault="002E287B" w:rsidP="002E287B"/>
    <w:p w:rsidR="002E287B" w:rsidRPr="008C4F95" w:rsidRDefault="002E287B" w:rsidP="00E35291">
      <w:pPr>
        <w:numPr>
          <w:ilvl w:val="0"/>
          <w:numId w:val="15"/>
        </w:numPr>
        <w:tabs>
          <w:tab w:val="clear" w:pos="1440"/>
        </w:tabs>
        <w:ind w:left="426" w:hanging="426"/>
      </w:pPr>
      <w:r w:rsidRPr="008C4F95">
        <w:lastRenderedPageBreak/>
        <w:t xml:space="preserve">through the </w:t>
      </w:r>
      <w:r w:rsidRPr="008C4F95">
        <w:rPr>
          <w:kern w:val="0"/>
          <w:szCs w:val="24"/>
          <w:lang w:eastAsia="en-GB"/>
        </w:rPr>
        <w:t>appointment</w:t>
      </w:r>
      <w:r w:rsidRPr="008C4F95">
        <w:t xml:space="preserve"> of an </w:t>
      </w:r>
      <w:r w:rsidR="00FA16EB" w:rsidRPr="008C4F95">
        <w:t>Investment S</w:t>
      </w:r>
      <w:r w:rsidRPr="008C4F95">
        <w:t xml:space="preserve">ervices </w:t>
      </w:r>
      <w:r w:rsidR="00FA16EB" w:rsidRPr="008C4F95">
        <w:t>Licence H</w:t>
      </w:r>
      <w:r w:rsidRPr="008C4F95">
        <w:t xml:space="preserve">older as </w:t>
      </w:r>
      <w:r w:rsidR="00B514E9" w:rsidRPr="008C4F95">
        <w:t>Local Representative</w:t>
      </w:r>
      <w:r w:rsidRPr="008C4F95">
        <w:t>; or</w:t>
      </w:r>
    </w:p>
    <w:p w:rsidR="002E287B" w:rsidRPr="008C4F95" w:rsidRDefault="002E287B" w:rsidP="00E35291">
      <w:pPr>
        <w:numPr>
          <w:ilvl w:val="0"/>
          <w:numId w:val="15"/>
        </w:numPr>
        <w:tabs>
          <w:tab w:val="clear" w:pos="1440"/>
        </w:tabs>
        <w:ind w:left="426" w:hanging="426"/>
      </w:pPr>
      <w:r w:rsidRPr="008C4F95">
        <w:t xml:space="preserve">through the appointment of an EEA investment firm providing services in </w:t>
      </w:r>
      <w:smartTag w:uri="urn:schemas-microsoft-com:office:smarttags" w:element="country-region">
        <w:smartTag w:uri="urn:schemas-microsoft-com:office:smarttags" w:element="place">
          <w:r w:rsidRPr="008C4F95">
            <w:t>Malta</w:t>
          </w:r>
        </w:smartTag>
      </w:smartTag>
      <w:r w:rsidRPr="008C4F95">
        <w:t xml:space="preserve"> through the establishment of a branch as </w:t>
      </w:r>
      <w:r w:rsidR="00B514E9" w:rsidRPr="008C4F95">
        <w:t>Local Representative</w:t>
      </w:r>
      <w:r w:rsidRPr="008C4F95">
        <w:t>; or</w:t>
      </w:r>
    </w:p>
    <w:p w:rsidR="002E287B" w:rsidRPr="008C4F95" w:rsidRDefault="002E287B" w:rsidP="00E35291">
      <w:pPr>
        <w:numPr>
          <w:ilvl w:val="0"/>
          <w:numId w:val="15"/>
        </w:numPr>
        <w:tabs>
          <w:tab w:val="clear" w:pos="1440"/>
        </w:tabs>
        <w:ind w:left="426" w:hanging="426"/>
      </w:pPr>
      <w:r w:rsidRPr="008C4F95">
        <w:t xml:space="preserve">directly by the </w:t>
      </w:r>
      <w:r w:rsidR="000E3586" w:rsidRPr="008C4F95">
        <w:t>Scheme</w:t>
      </w:r>
      <w:r w:rsidRPr="008C4F95">
        <w:t xml:space="preserve"> itself through the opening of an office in Malta to be manned by officials / employees of the </w:t>
      </w:r>
      <w:r w:rsidR="000E3586" w:rsidRPr="008C4F95">
        <w:t>Scheme</w:t>
      </w:r>
      <w:r w:rsidRPr="008C4F95">
        <w:t xml:space="preserve"> (in this case however, the activity undertaken is to be limited to promotion and execution-only sales of the </w:t>
      </w:r>
      <w:r w:rsidR="000E3586" w:rsidRPr="008C4F95">
        <w:t>Scheme</w:t>
      </w:r>
      <w:r w:rsidR="00653C5C" w:rsidRPr="008C4F95">
        <w:t>’</w:t>
      </w:r>
      <w:r w:rsidRPr="008C4F95">
        <w:t xml:space="preserve">s units without the provision of investment advice which would need to be provided by an </w:t>
      </w:r>
      <w:r w:rsidR="00FA16EB" w:rsidRPr="008C4F95">
        <w:t xml:space="preserve">Investment Services Licence Holder </w:t>
      </w:r>
      <w:r w:rsidRPr="008C4F95">
        <w:t>or appropriately authorized European investment firm passporting into Malta).</w:t>
      </w:r>
    </w:p>
    <w:p w:rsidR="00333E9F" w:rsidRPr="008C4F95" w:rsidRDefault="00333E9F" w:rsidP="00333E9F">
      <w:pPr>
        <w:pStyle w:val="Heading2"/>
        <w:ind w:left="4"/>
        <w:rPr>
          <w:rFonts w:ascii="Times New Roman" w:hAnsi="Times New Roman"/>
          <w:sz w:val="24"/>
          <w:szCs w:val="24"/>
        </w:rPr>
      </w:pPr>
    </w:p>
    <w:p w:rsidR="00BA7A45" w:rsidRPr="008C4F95" w:rsidRDefault="00BA7A45" w:rsidP="00743A50">
      <w:pPr>
        <w:pStyle w:val="Heading2"/>
        <w:numPr>
          <w:ilvl w:val="1"/>
          <w:numId w:val="6"/>
        </w:numPr>
        <w:tabs>
          <w:tab w:val="left" w:pos="709"/>
        </w:tabs>
        <w:ind w:left="709" w:hanging="709"/>
        <w:rPr>
          <w:rFonts w:ascii="Times New Roman" w:hAnsi="Times New Roman"/>
          <w:i/>
          <w:kern w:val="0"/>
          <w:sz w:val="24"/>
          <w:szCs w:val="24"/>
          <w:lang w:eastAsia="en-GB"/>
        </w:rPr>
      </w:pPr>
      <w:r w:rsidRPr="008C4F95">
        <w:rPr>
          <w:rFonts w:ascii="Times New Roman" w:hAnsi="Times New Roman"/>
          <w:i/>
          <w:kern w:val="0"/>
          <w:sz w:val="24"/>
          <w:szCs w:val="24"/>
          <w:lang w:eastAsia="en-GB"/>
        </w:rPr>
        <w:tab/>
      </w:r>
      <w:r w:rsidR="00C9704E" w:rsidRPr="008C4F95">
        <w:rPr>
          <w:rFonts w:ascii="Times New Roman" w:hAnsi="Times New Roman"/>
          <w:i/>
          <w:kern w:val="0"/>
          <w:sz w:val="24"/>
          <w:szCs w:val="24"/>
          <w:lang w:eastAsia="en-GB"/>
        </w:rPr>
        <w:t xml:space="preserve">European </w:t>
      </w:r>
      <w:r w:rsidR="00653C5C" w:rsidRPr="008C4F95">
        <w:rPr>
          <w:rFonts w:ascii="Times New Roman" w:hAnsi="Times New Roman"/>
          <w:i/>
          <w:kern w:val="0"/>
          <w:sz w:val="24"/>
          <w:szCs w:val="24"/>
          <w:lang w:eastAsia="en-GB"/>
        </w:rPr>
        <w:t xml:space="preserve">UCITS Schemes </w:t>
      </w:r>
    </w:p>
    <w:p w:rsidR="00BA7A45" w:rsidRPr="008C4F95" w:rsidRDefault="00BA7A45" w:rsidP="00BA7A45">
      <w:pPr>
        <w:tabs>
          <w:tab w:val="left" w:pos="1550"/>
        </w:tabs>
        <w:rPr>
          <w:szCs w:val="24"/>
        </w:rPr>
      </w:pPr>
    </w:p>
    <w:p w:rsidR="00BA7A45" w:rsidRPr="008C4F95" w:rsidRDefault="00BA7A45" w:rsidP="000358FF">
      <w:pPr>
        <w:rPr>
          <w:kern w:val="0"/>
          <w:szCs w:val="24"/>
          <w:lang w:eastAsia="en-GB"/>
        </w:rPr>
      </w:pPr>
      <w:r w:rsidRPr="008C4F95">
        <w:rPr>
          <w:kern w:val="0"/>
          <w:szCs w:val="24"/>
          <w:lang w:eastAsia="en-GB"/>
        </w:rPr>
        <w:t xml:space="preserve">A European UCITS </w:t>
      </w:r>
      <w:r w:rsidR="000E3586" w:rsidRPr="008C4F95">
        <w:rPr>
          <w:kern w:val="0"/>
          <w:szCs w:val="24"/>
          <w:lang w:eastAsia="en-GB"/>
        </w:rPr>
        <w:t>Scheme</w:t>
      </w:r>
      <w:r w:rsidRPr="008C4F95">
        <w:rPr>
          <w:kern w:val="0"/>
          <w:szCs w:val="24"/>
          <w:lang w:eastAsia="en-GB"/>
        </w:rPr>
        <w:t xml:space="preserve"> </w:t>
      </w:r>
      <w:r w:rsidR="00490D06" w:rsidRPr="008C4F95">
        <w:rPr>
          <w:kern w:val="0"/>
          <w:szCs w:val="24"/>
          <w:lang w:eastAsia="en-GB"/>
        </w:rPr>
        <w:t xml:space="preserve">is </w:t>
      </w:r>
      <w:r w:rsidR="00B429C2" w:rsidRPr="008C4F95">
        <w:rPr>
          <w:kern w:val="0"/>
          <w:szCs w:val="24"/>
          <w:lang w:eastAsia="en-GB"/>
        </w:rPr>
        <w:t>a UCITS constituted as a</w:t>
      </w:r>
      <w:r w:rsidRPr="008C4F95">
        <w:rPr>
          <w:kern w:val="0"/>
          <w:szCs w:val="24"/>
          <w:lang w:eastAsia="en-GB"/>
        </w:rPr>
        <w:t xml:space="preserve"> unit trust</w:t>
      </w:r>
      <w:r w:rsidR="00B429C2" w:rsidRPr="008C4F95">
        <w:rPr>
          <w:kern w:val="0"/>
          <w:szCs w:val="24"/>
          <w:lang w:eastAsia="en-GB"/>
        </w:rPr>
        <w:t xml:space="preserve">, </w:t>
      </w:r>
      <w:r w:rsidRPr="008C4F95">
        <w:rPr>
          <w:kern w:val="0"/>
          <w:szCs w:val="24"/>
          <w:lang w:eastAsia="en-GB"/>
        </w:rPr>
        <w:t>common</w:t>
      </w:r>
      <w:r w:rsidR="006441B2" w:rsidRPr="008C4F95">
        <w:rPr>
          <w:kern w:val="0"/>
          <w:szCs w:val="24"/>
          <w:lang w:eastAsia="en-GB"/>
        </w:rPr>
        <w:t xml:space="preserve"> con</w:t>
      </w:r>
      <w:r w:rsidR="00B429C2" w:rsidRPr="008C4F95">
        <w:rPr>
          <w:kern w:val="0"/>
          <w:szCs w:val="24"/>
          <w:lang w:eastAsia="en-GB"/>
        </w:rPr>
        <w:t>t</w:t>
      </w:r>
      <w:r w:rsidR="006441B2" w:rsidRPr="008C4F95">
        <w:rPr>
          <w:kern w:val="0"/>
          <w:szCs w:val="24"/>
          <w:lang w:eastAsia="en-GB"/>
        </w:rPr>
        <w:t>ractual</w:t>
      </w:r>
      <w:r w:rsidRPr="008C4F95">
        <w:rPr>
          <w:kern w:val="0"/>
          <w:szCs w:val="24"/>
          <w:lang w:eastAsia="en-GB"/>
        </w:rPr>
        <w:t xml:space="preserve"> fund</w:t>
      </w:r>
      <w:r w:rsidR="00B429C2" w:rsidRPr="008C4F95">
        <w:rPr>
          <w:kern w:val="0"/>
          <w:szCs w:val="24"/>
          <w:lang w:eastAsia="en-GB"/>
        </w:rPr>
        <w:t xml:space="preserve"> or investment company, harmonised in accordance with </w:t>
      </w:r>
      <w:r w:rsidR="00794718" w:rsidRPr="008C4F95">
        <w:rPr>
          <w:kern w:val="0"/>
          <w:szCs w:val="24"/>
          <w:lang w:eastAsia="en-GB"/>
        </w:rPr>
        <w:t xml:space="preserve">the UCITS Directive </w:t>
      </w:r>
      <w:r w:rsidR="00B429C2" w:rsidRPr="008C4F95">
        <w:rPr>
          <w:kern w:val="0"/>
          <w:szCs w:val="24"/>
          <w:lang w:eastAsia="en-GB"/>
        </w:rPr>
        <w:t xml:space="preserve">and authorised by a </w:t>
      </w:r>
      <w:r w:rsidR="006A6D6F" w:rsidRPr="008C4F95">
        <w:rPr>
          <w:kern w:val="0"/>
          <w:szCs w:val="24"/>
          <w:lang w:eastAsia="en-GB"/>
        </w:rPr>
        <w:t>European regulatory</w:t>
      </w:r>
      <w:r w:rsidR="00B429C2" w:rsidRPr="008C4F95">
        <w:rPr>
          <w:kern w:val="0"/>
          <w:szCs w:val="24"/>
          <w:lang w:eastAsia="en-GB"/>
        </w:rPr>
        <w:t xml:space="preserve"> authority of a</w:t>
      </w:r>
      <w:r w:rsidR="006A6D6F" w:rsidRPr="008C4F95">
        <w:rPr>
          <w:kern w:val="0"/>
          <w:szCs w:val="24"/>
          <w:lang w:eastAsia="en-GB"/>
        </w:rPr>
        <w:t xml:space="preserve">n EU Member </w:t>
      </w:r>
      <w:r w:rsidR="00B429C2" w:rsidRPr="008C4F95">
        <w:rPr>
          <w:kern w:val="0"/>
          <w:szCs w:val="24"/>
          <w:lang w:eastAsia="en-GB"/>
        </w:rPr>
        <w:t xml:space="preserve">State or </w:t>
      </w:r>
      <w:smartTag w:uri="urn:schemas-microsoft-com:office:smarttags" w:element="place">
        <w:smartTag w:uri="urn:schemas-microsoft-com:office:smarttags" w:element="PlaceName">
          <w:r w:rsidR="00B429C2" w:rsidRPr="008C4F95">
            <w:rPr>
              <w:kern w:val="0"/>
              <w:szCs w:val="24"/>
              <w:lang w:eastAsia="en-GB"/>
            </w:rPr>
            <w:t>EEA</w:t>
          </w:r>
        </w:smartTag>
        <w:r w:rsidR="00B429C2" w:rsidRPr="008C4F95">
          <w:rPr>
            <w:kern w:val="0"/>
            <w:szCs w:val="24"/>
            <w:lang w:eastAsia="en-GB"/>
          </w:rPr>
          <w:t xml:space="preserve"> </w:t>
        </w:r>
        <w:smartTag w:uri="urn:schemas-microsoft-com:office:smarttags" w:element="PlaceType">
          <w:r w:rsidR="00B429C2" w:rsidRPr="008C4F95">
            <w:rPr>
              <w:kern w:val="0"/>
              <w:szCs w:val="24"/>
              <w:lang w:eastAsia="en-GB"/>
            </w:rPr>
            <w:t>State</w:t>
          </w:r>
        </w:smartTag>
      </w:smartTag>
      <w:r w:rsidR="00B429C2" w:rsidRPr="008C4F95">
        <w:rPr>
          <w:kern w:val="0"/>
          <w:szCs w:val="24"/>
          <w:lang w:eastAsia="en-GB"/>
        </w:rPr>
        <w:t xml:space="preserve">. </w:t>
      </w:r>
    </w:p>
    <w:p w:rsidR="0060477B" w:rsidRPr="008C4F95" w:rsidRDefault="0060477B" w:rsidP="0060477B">
      <w:pPr>
        <w:rPr>
          <w:kern w:val="0"/>
          <w:szCs w:val="24"/>
          <w:lang w:eastAsia="en-GB"/>
        </w:rPr>
      </w:pPr>
    </w:p>
    <w:p w:rsidR="00BA7A45" w:rsidRPr="008C4F95" w:rsidRDefault="00BA7A45" w:rsidP="00BA7A45">
      <w:r w:rsidRPr="008C4F95">
        <w:t xml:space="preserve">European UCITS </w:t>
      </w:r>
      <w:r w:rsidR="000E3586" w:rsidRPr="008C4F95">
        <w:t>Scheme</w:t>
      </w:r>
      <w:r w:rsidRPr="008C4F95">
        <w:t xml:space="preserve">s which would like to </w:t>
      </w:r>
      <w:r w:rsidR="00313325" w:rsidRPr="008C4F95">
        <w:t xml:space="preserve">actively </w:t>
      </w:r>
      <w:r w:rsidRPr="008C4F95">
        <w:t xml:space="preserve">market/ promote their units in </w:t>
      </w:r>
      <w:smartTag w:uri="urn:schemas-microsoft-com:office:smarttags" w:element="country-region">
        <w:r w:rsidRPr="008C4F95">
          <w:t>Malta</w:t>
        </w:r>
      </w:smartTag>
      <w:r w:rsidRPr="008C4F95">
        <w:t xml:space="preserve"> – either directly or </w:t>
      </w:r>
      <w:r w:rsidR="00313325" w:rsidRPr="008C4F95">
        <w:t xml:space="preserve">through intermediaries </w:t>
      </w:r>
      <w:r w:rsidRPr="008C4F95">
        <w:t>(e.g. by means of seminars, mailshots etc.)</w:t>
      </w:r>
      <w:r w:rsidR="00313325" w:rsidRPr="008C4F95">
        <w:t xml:space="preserve"> </w:t>
      </w:r>
      <w:r w:rsidRPr="008C4F95">
        <w:t xml:space="preserve">are deemed to be </w:t>
      </w:r>
      <w:r w:rsidRPr="008C4F95">
        <w:rPr>
          <w:i/>
        </w:rPr>
        <w:t xml:space="preserve">“carrying on an activity in </w:t>
      </w:r>
      <w:smartTag w:uri="urn:schemas-microsoft-com:office:smarttags" w:element="country-region">
        <w:smartTag w:uri="urn:schemas-microsoft-com:office:smarttags" w:element="place">
          <w:r w:rsidRPr="008C4F95">
            <w:rPr>
              <w:i/>
            </w:rPr>
            <w:t>Malta</w:t>
          </w:r>
        </w:smartTag>
      </w:smartTag>
      <w:r w:rsidRPr="008C4F95">
        <w:rPr>
          <w:i/>
        </w:rPr>
        <w:t xml:space="preserve">” </w:t>
      </w:r>
      <w:r w:rsidRPr="008C4F95">
        <w:t xml:space="preserve">in terms of </w:t>
      </w:r>
      <w:r w:rsidR="00313325" w:rsidRPr="008C4F95">
        <w:t xml:space="preserve">Article 4 of </w:t>
      </w:r>
      <w:r w:rsidRPr="008C4F95">
        <w:t xml:space="preserve">the </w:t>
      </w:r>
      <w:r w:rsidR="00490D06" w:rsidRPr="008C4F95">
        <w:t>Act</w:t>
      </w:r>
      <w:r w:rsidRPr="008C4F95">
        <w:t xml:space="preserve">. </w:t>
      </w:r>
      <w:r w:rsidR="00B429C2" w:rsidRPr="008C4F95">
        <w:t xml:space="preserve">However, </w:t>
      </w:r>
      <w:r w:rsidRPr="008C4F95">
        <w:t xml:space="preserve">such </w:t>
      </w:r>
      <w:r w:rsidR="001D0BF3" w:rsidRPr="008C4F95">
        <w:t>s</w:t>
      </w:r>
      <w:r w:rsidR="000E3586" w:rsidRPr="008C4F95">
        <w:t>cheme</w:t>
      </w:r>
      <w:r w:rsidRPr="008C4F95">
        <w:t xml:space="preserve">s may exercise a passport right in terms of </w:t>
      </w:r>
      <w:r w:rsidR="00794718" w:rsidRPr="008C4F95">
        <w:t xml:space="preserve">the UCITS </w:t>
      </w:r>
      <w:r w:rsidR="000358FF" w:rsidRPr="008C4F95">
        <w:t>Directive</w:t>
      </w:r>
      <w:r w:rsidR="001D0BF3" w:rsidRPr="008C4F95">
        <w:rPr>
          <w:kern w:val="0"/>
          <w:szCs w:val="24"/>
          <w:lang w:eastAsia="en-GB"/>
        </w:rPr>
        <w:t xml:space="preserve">. Accordingly such schemes </w:t>
      </w:r>
      <w:r w:rsidRPr="008C4F95">
        <w:t xml:space="preserve">are exempt from the requirement to hold a </w:t>
      </w:r>
      <w:r w:rsidR="007E294D" w:rsidRPr="008C4F95">
        <w:t xml:space="preserve">Collective Investment </w:t>
      </w:r>
      <w:r w:rsidR="000E3586" w:rsidRPr="008C4F95">
        <w:t>Scheme</w:t>
      </w:r>
      <w:r w:rsidR="007E294D" w:rsidRPr="008C4F95">
        <w:t xml:space="preserve"> Licence</w:t>
      </w:r>
      <w:r w:rsidRPr="008C4F95">
        <w:t xml:space="preserve"> provided that they follow the notification procedure stipulated in Regulation </w:t>
      </w:r>
      <w:r w:rsidR="0033013F" w:rsidRPr="008C4F95">
        <w:t>8</w:t>
      </w:r>
      <w:r w:rsidRPr="008C4F95">
        <w:t xml:space="preserve"> of the </w:t>
      </w:r>
      <w:r w:rsidR="001D0BF3" w:rsidRPr="008C4F95">
        <w:rPr>
          <w:kern w:val="0"/>
          <w:szCs w:val="24"/>
          <w:lang w:eastAsia="en-GB"/>
        </w:rPr>
        <w:t>Investment Services Act (</w:t>
      </w:r>
      <w:r w:rsidR="0033013F" w:rsidRPr="008C4F95">
        <w:rPr>
          <w:kern w:val="0"/>
          <w:szCs w:val="24"/>
          <w:lang w:eastAsia="en-GB"/>
        </w:rPr>
        <w:t>Marketing</w:t>
      </w:r>
      <w:r w:rsidR="001D0BF3" w:rsidRPr="008C4F95">
        <w:rPr>
          <w:kern w:val="0"/>
          <w:szCs w:val="24"/>
          <w:lang w:eastAsia="en-GB"/>
        </w:rPr>
        <w:t xml:space="preserve"> of UCITS) Regulations, 2011 </w:t>
      </w:r>
      <w:r w:rsidRPr="008C4F95">
        <w:rPr>
          <w:kern w:val="0"/>
          <w:szCs w:val="24"/>
          <w:lang w:eastAsia="en-GB"/>
        </w:rPr>
        <w:t xml:space="preserve">as further expanded in Section </w:t>
      </w:r>
      <w:r w:rsidR="00365AAB" w:rsidRPr="008C4F95">
        <w:rPr>
          <w:kern w:val="0"/>
          <w:szCs w:val="24"/>
          <w:lang w:eastAsia="en-GB"/>
        </w:rPr>
        <w:t>12</w:t>
      </w:r>
      <w:r w:rsidR="00B514E9" w:rsidRPr="008C4F95">
        <w:rPr>
          <w:kern w:val="0"/>
          <w:szCs w:val="24"/>
          <w:lang w:eastAsia="en-GB"/>
        </w:rPr>
        <w:t xml:space="preserve"> of this Part</w:t>
      </w:r>
      <w:r w:rsidR="00B429C2" w:rsidRPr="008C4F95">
        <w:rPr>
          <w:kern w:val="0"/>
          <w:szCs w:val="24"/>
          <w:lang w:eastAsia="en-GB"/>
        </w:rPr>
        <w:t xml:space="preserve"> which provides </w:t>
      </w:r>
      <w:r w:rsidRPr="008C4F95">
        <w:t xml:space="preserve">an indication of the scenarios that would constitute marketing/ promotion in </w:t>
      </w:r>
      <w:smartTag w:uri="urn:schemas-microsoft-com:office:smarttags" w:element="country-region">
        <w:smartTag w:uri="urn:schemas-microsoft-com:office:smarttags" w:element="place">
          <w:r w:rsidRPr="008C4F95">
            <w:t>Malta</w:t>
          </w:r>
        </w:smartTag>
      </w:smartTag>
      <w:r w:rsidRPr="008C4F95">
        <w:t xml:space="preserve">. </w:t>
      </w:r>
    </w:p>
    <w:p w:rsidR="00BA7A45" w:rsidRPr="008C4F95" w:rsidRDefault="00BA7A45" w:rsidP="00BA7A45"/>
    <w:p w:rsidR="001D0BF3" w:rsidRPr="008C4F95" w:rsidRDefault="00BA7A45" w:rsidP="00BA7A45">
      <w:r w:rsidRPr="008C4F95">
        <w:t xml:space="preserve">Whenever a European UCITS </w:t>
      </w:r>
      <w:r w:rsidR="000E3586" w:rsidRPr="008C4F95">
        <w:t>Scheme</w:t>
      </w:r>
      <w:r w:rsidRPr="008C4F95">
        <w:t xml:space="preserve"> is sold exclusively on a one</w:t>
      </w:r>
      <w:r w:rsidR="001D0BF3" w:rsidRPr="008C4F95">
        <w:t>-</w:t>
      </w:r>
      <w:r w:rsidRPr="008C4F95">
        <w:t>to</w:t>
      </w:r>
      <w:r w:rsidR="001D0BF3" w:rsidRPr="008C4F95">
        <w:t>-</w:t>
      </w:r>
      <w:r w:rsidRPr="008C4F95">
        <w:t>one basis</w:t>
      </w:r>
      <w:r w:rsidR="00313325" w:rsidRPr="008C4F95">
        <w:t xml:space="preserve"> to persons in Malta</w:t>
      </w:r>
      <w:r w:rsidRPr="008C4F95">
        <w:t xml:space="preserve">, by </w:t>
      </w:r>
      <w:r w:rsidR="00FA16EB" w:rsidRPr="008C4F95">
        <w:t>Investment S</w:t>
      </w:r>
      <w:r w:rsidRPr="008C4F95">
        <w:t xml:space="preserve">ervices </w:t>
      </w:r>
      <w:r w:rsidR="00FA16EB" w:rsidRPr="008C4F95">
        <w:t xml:space="preserve">Licence Holders </w:t>
      </w:r>
      <w:r w:rsidR="00633443" w:rsidRPr="008C4F95">
        <w:t>or</w:t>
      </w:r>
      <w:r w:rsidRPr="008C4F95">
        <w:t xml:space="preserve"> European investment firms</w:t>
      </w:r>
      <w:r w:rsidR="00633443" w:rsidRPr="008C4F95">
        <w:t xml:space="preserve">/ </w:t>
      </w:r>
      <w:r w:rsidR="002905D5" w:rsidRPr="008C4F95">
        <w:t xml:space="preserve">European Management companies </w:t>
      </w:r>
      <w:r w:rsidRPr="008C4F95">
        <w:t xml:space="preserve">passporting into Malta, the European UCITS </w:t>
      </w:r>
      <w:r w:rsidR="000E3586" w:rsidRPr="008C4F95">
        <w:t>Scheme</w:t>
      </w:r>
      <w:r w:rsidRPr="008C4F95">
        <w:t xml:space="preserve"> is not deemed to be </w:t>
      </w:r>
      <w:r w:rsidRPr="008C4F95">
        <w:rPr>
          <w:i/>
        </w:rPr>
        <w:t>“marketing/ promoting”</w:t>
      </w:r>
      <w:r w:rsidRPr="008C4F95">
        <w:t xml:space="preserve"> its units in Malta as described in Section </w:t>
      </w:r>
      <w:r w:rsidR="001B0E8F" w:rsidRPr="008C4F95">
        <w:t>1</w:t>
      </w:r>
      <w:r w:rsidR="00F67113" w:rsidRPr="008C4F95">
        <w:t>2</w:t>
      </w:r>
      <w:r w:rsidRPr="008C4F95">
        <w:t xml:space="preserve"> </w:t>
      </w:r>
      <w:r w:rsidR="00B514E9" w:rsidRPr="008C4F95">
        <w:t xml:space="preserve">of this Part </w:t>
      </w:r>
      <w:r w:rsidRPr="008C4F95">
        <w:t xml:space="preserve">and is accordingly not required to follow the notification procedure referred to above. </w:t>
      </w:r>
    </w:p>
    <w:p w:rsidR="001D0BF3" w:rsidRPr="008C4F95" w:rsidRDefault="001D0BF3" w:rsidP="00BA7A45"/>
    <w:p w:rsidR="00BA7A45" w:rsidRPr="008C4F95" w:rsidRDefault="00BA7A45" w:rsidP="00BA7A45">
      <w:r w:rsidRPr="008C4F95">
        <w:t xml:space="preserve">Likewise whenever an investor in Malta requests and is provided with information (including marketing </w:t>
      </w:r>
      <w:r w:rsidRPr="008C4F95">
        <w:rPr>
          <w:kern w:val="0"/>
          <w:szCs w:val="24"/>
          <w:lang w:eastAsia="en-GB"/>
        </w:rPr>
        <w:t>material</w:t>
      </w:r>
      <w:r w:rsidRPr="008C4F95">
        <w:t xml:space="preserve">) on a European UCITS </w:t>
      </w:r>
      <w:r w:rsidR="000E3586" w:rsidRPr="008C4F95">
        <w:t>Scheme</w:t>
      </w:r>
      <w:r w:rsidRPr="008C4F95">
        <w:t xml:space="preserve">, the European UCITS </w:t>
      </w:r>
      <w:r w:rsidR="000E3586" w:rsidRPr="008C4F95">
        <w:t>Scheme</w:t>
      </w:r>
      <w:r w:rsidRPr="008C4F95">
        <w:t xml:space="preserve"> is not required to follow the notification procedure referred to above on the basis that there is no </w:t>
      </w:r>
      <w:r w:rsidRPr="008C4F95">
        <w:rPr>
          <w:i/>
        </w:rPr>
        <w:t>“marketing/ promotion”</w:t>
      </w:r>
      <w:r w:rsidRPr="008C4F95">
        <w:t xml:space="preserve"> in Malta as the communication was initiated by the investor.</w:t>
      </w:r>
    </w:p>
    <w:p w:rsidR="001B0E8F" w:rsidRPr="008C4F95" w:rsidRDefault="001B0E8F" w:rsidP="001B0E8F"/>
    <w:p w:rsidR="001B0E8F" w:rsidRPr="008C4F95" w:rsidRDefault="001B0E8F" w:rsidP="001B0E8F">
      <w:r w:rsidRPr="008C4F95">
        <w:t xml:space="preserve">A European UCITS </w:t>
      </w:r>
      <w:r w:rsidR="000E3586" w:rsidRPr="008C4F95">
        <w:t>Scheme</w:t>
      </w:r>
      <w:r w:rsidR="00D3197E" w:rsidRPr="008C4F95">
        <w:t xml:space="preserve"> </w:t>
      </w:r>
      <w:r w:rsidRPr="008C4F95">
        <w:t xml:space="preserve">that is not marketed in </w:t>
      </w:r>
      <w:smartTag w:uri="urn:schemas-microsoft-com:office:smarttags" w:element="country-region">
        <w:r w:rsidRPr="008C4F95">
          <w:t>Malta</w:t>
        </w:r>
      </w:smartTag>
      <w:r w:rsidRPr="008C4F95">
        <w:t xml:space="preserve"> in its own right but is available for linking to unit linked policies which are themselves marketed in </w:t>
      </w:r>
      <w:smartTag w:uri="urn:schemas-microsoft-com:office:smarttags" w:element="country-region">
        <w:r w:rsidRPr="008C4F95">
          <w:t>Malta</w:t>
        </w:r>
      </w:smartTag>
      <w:r w:rsidRPr="008C4F95">
        <w:t xml:space="preserve"> is not deemed to be “marketing” in </w:t>
      </w:r>
      <w:smartTag w:uri="urn:schemas-microsoft-com:office:smarttags" w:element="place">
        <w:smartTag w:uri="urn:schemas-microsoft-com:office:smarttags" w:element="country-region">
          <w:r w:rsidRPr="008C4F95">
            <w:t>Malta</w:t>
          </w:r>
        </w:smartTag>
      </w:smartTag>
      <w:r w:rsidRPr="008C4F95">
        <w:t xml:space="preserve"> and will accordingly not be required to follow the notification procedure.</w:t>
      </w:r>
    </w:p>
    <w:p w:rsidR="001B0E8F" w:rsidRPr="008C4F95" w:rsidRDefault="001B0E8F" w:rsidP="00BA7A45"/>
    <w:p w:rsidR="00F2662C" w:rsidRPr="008C4F95" w:rsidDel="00F2662C" w:rsidRDefault="001D0BF3" w:rsidP="001D0BF3">
      <w:pPr>
        <w:tabs>
          <w:tab w:val="left" w:pos="540"/>
        </w:tabs>
      </w:pPr>
      <w:r w:rsidRPr="008C4F95">
        <w:lastRenderedPageBreak/>
        <w:t xml:space="preserve">In terms of Regulation </w:t>
      </w:r>
      <w:r w:rsidR="00095D69" w:rsidRPr="008C4F95">
        <w:t>9</w:t>
      </w:r>
      <w:r w:rsidRPr="008C4F95">
        <w:t>(</w:t>
      </w:r>
      <w:r w:rsidR="00095D69" w:rsidRPr="008C4F95">
        <w:t>5</w:t>
      </w:r>
      <w:r w:rsidRPr="008C4F95">
        <w:t xml:space="preserve">) of the </w:t>
      </w:r>
      <w:r w:rsidRPr="008C4F95">
        <w:rPr>
          <w:kern w:val="0"/>
          <w:szCs w:val="24"/>
          <w:lang w:eastAsia="en-GB"/>
        </w:rPr>
        <w:t>Investment Services Act (</w:t>
      </w:r>
      <w:r w:rsidR="00095D69" w:rsidRPr="008C4F95">
        <w:rPr>
          <w:kern w:val="0"/>
          <w:szCs w:val="24"/>
          <w:lang w:eastAsia="en-GB"/>
        </w:rPr>
        <w:t>Marketing</w:t>
      </w:r>
      <w:r w:rsidRPr="008C4F95">
        <w:rPr>
          <w:kern w:val="0"/>
          <w:szCs w:val="24"/>
          <w:lang w:eastAsia="en-GB"/>
        </w:rPr>
        <w:t xml:space="preserve"> of UCITS) Regulations, 2011</w:t>
      </w:r>
      <w:r w:rsidRPr="008C4F95">
        <w:t>, a</w:t>
      </w:r>
      <w:r w:rsidR="00313325" w:rsidRPr="008C4F95">
        <w:t xml:space="preserve"> European UCITS</w:t>
      </w:r>
      <w:r w:rsidR="00633443" w:rsidRPr="008C4F95">
        <w:t xml:space="preserve"> Scheme</w:t>
      </w:r>
      <w:r w:rsidR="00313325" w:rsidRPr="008C4F95">
        <w:t xml:space="preserve"> is required to satisfy the MFSA that</w:t>
      </w:r>
      <w:r w:rsidRPr="008C4F95">
        <w:t xml:space="preserve"> </w:t>
      </w:r>
      <w:r w:rsidR="00313325" w:rsidRPr="008C4F95">
        <w:t xml:space="preserve">adequate measures have been taken to ensure that facilities are available in Malta for making payments to unit holders, repurchasing or redeeming units and making available the information which European UCITS </w:t>
      </w:r>
      <w:r w:rsidR="00894F23" w:rsidRPr="008C4F95">
        <w:t xml:space="preserve">Schemes </w:t>
      </w:r>
      <w:r w:rsidR="00313325" w:rsidRPr="008C4F95">
        <w:t xml:space="preserve">are obliged to provide. </w:t>
      </w:r>
    </w:p>
    <w:p w:rsidR="001D0BF3" w:rsidRPr="008C4F95" w:rsidRDefault="001D0BF3" w:rsidP="00E62195">
      <w:pPr>
        <w:tabs>
          <w:tab w:val="left" w:pos="540"/>
        </w:tabs>
      </w:pPr>
    </w:p>
    <w:p w:rsidR="00313325" w:rsidRPr="008C4F95" w:rsidRDefault="00313325" w:rsidP="00E62195">
      <w:pPr>
        <w:tabs>
          <w:tab w:val="left" w:pos="540"/>
        </w:tabs>
      </w:pPr>
      <w:r w:rsidRPr="008C4F95">
        <w:t>This requirement may be satisfied by:</w:t>
      </w:r>
    </w:p>
    <w:p w:rsidR="00313325" w:rsidRPr="008C4F95" w:rsidRDefault="00313325" w:rsidP="001D0BF3">
      <w:pPr>
        <w:numPr>
          <w:ilvl w:val="0"/>
          <w:numId w:val="28"/>
        </w:numPr>
        <w:tabs>
          <w:tab w:val="left" w:pos="426"/>
        </w:tabs>
        <w:ind w:left="426" w:hanging="426"/>
      </w:pPr>
      <w:r w:rsidRPr="008C4F95">
        <w:t xml:space="preserve">the appointment of at least one of the following </w:t>
      </w:r>
      <w:r w:rsidR="00844ED3" w:rsidRPr="008C4F95">
        <w:t>entities</w:t>
      </w:r>
      <w:r w:rsidRPr="008C4F95">
        <w:t xml:space="preserve"> to carry out the above-mentioned services: </w:t>
      </w:r>
    </w:p>
    <w:p w:rsidR="001D0BF3" w:rsidRPr="008C4F95" w:rsidRDefault="00313325" w:rsidP="001D0BF3">
      <w:pPr>
        <w:numPr>
          <w:ilvl w:val="0"/>
          <w:numId w:val="29"/>
        </w:numPr>
        <w:tabs>
          <w:tab w:val="left" w:pos="993"/>
        </w:tabs>
        <w:ind w:left="993" w:hanging="284"/>
      </w:pPr>
      <w:r w:rsidRPr="008C4F95">
        <w:t>an Investment Services Licence Holder; or</w:t>
      </w:r>
    </w:p>
    <w:p w:rsidR="001D0BF3" w:rsidRPr="008C4F95" w:rsidRDefault="00313325" w:rsidP="001D0BF3">
      <w:pPr>
        <w:numPr>
          <w:ilvl w:val="0"/>
          <w:numId w:val="29"/>
        </w:numPr>
        <w:tabs>
          <w:tab w:val="left" w:pos="993"/>
        </w:tabs>
        <w:ind w:left="993" w:hanging="284"/>
      </w:pPr>
      <w:r w:rsidRPr="008C4F95">
        <w:t>a local branch of a European Investment Firm passporting into Malta in terms of Regulation 3 of the European Passport Rights for Investment Firms Regulations, 2004 as amended; or</w:t>
      </w:r>
    </w:p>
    <w:p w:rsidR="00313325" w:rsidRPr="008C4F95" w:rsidRDefault="00313325" w:rsidP="001D0BF3">
      <w:pPr>
        <w:numPr>
          <w:ilvl w:val="0"/>
          <w:numId w:val="29"/>
        </w:numPr>
        <w:tabs>
          <w:tab w:val="left" w:pos="993"/>
        </w:tabs>
        <w:ind w:left="993" w:hanging="284"/>
      </w:pPr>
      <w:r w:rsidRPr="008C4F95">
        <w:t xml:space="preserve">a local branch of a </w:t>
      </w:r>
      <w:r w:rsidR="001D0BF3" w:rsidRPr="008C4F95">
        <w:t xml:space="preserve">European </w:t>
      </w:r>
      <w:r w:rsidR="00090F90" w:rsidRPr="008C4F95">
        <w:t>management company</w:t>
      </w:r>
      <w:r w:rsidR="00844ED3" w:rsidRPr="008C4F95">
        <w:t xml:space="preserve"> </w:t>
      </w:r>
      <w:r w:rsidRPr="008C4F95">
        <w:t xml:space="preserve">passporting into </w:t>
      </w:r>
      <w:smartTag w:uri="urn:schemas-microsoft-com:office:smarttags" w:element="country-region">
        <w:smartTag w:uri="urn:schemas-microsoft-com:office:smarttags" w:element="place">
          <w:r w:rsidRPr="008C4F95">
            <w:t>Malta</w:t>
          </w:r>
        </w:smartTag>
      </w:smartTag>
      <w:r w:rsidRPr="008C4F95">
        <w:t xml:space="preserve"> in terms of Regulation </w:t>
      </w:r>
      <w:r w:rsidR="00095D69" w:rsidRPr="008C4F95">
        <w:t>9</w:t>
      </w:r>
      <w:r w:rsidR="001D0BF3" w:rsidRPr="008C4F95">
        <w:t xml:space="preserve"> </w:t>
      </w:r>
      <w:r w:rsidRPr="008C4F95">
        <w:t xml:space="preserve">of </w:t>
      </w:r>
      <w:r w:rsidR="001D0BF3" w:rsidRPr="008C4F95">
        <w:t>Investment Services Act (UCITS Management Company</w:t>
      </w:r>
      <w:r w:rsidR="00095D69" w:rsidRPr="008C4F95">
        <w:t xml:space="preserve"> Passport</w:t>
      </w:r>
      <w:r w:rsidR="001D0BF3" w:rsidRPr="008C4F95">
        <w:t>) Regulations, 2011</w:t>
      </w:r>
      <w:r w:rsidRPr="008C4F95">
        <w:t>;</w:t>
      </w:r>
    </w:p>
    <w:p w:rsidR="00313325" w:rsidRPr="008C4F95" w:rsidRDefault="00313325" w:rsidP="001D0BF3">
      <w:pPr>
        <w:tabs>
          <w:tab w:val="left" w:pos="540"/>
        </w:tabs>
      </w:pPr>
      <w:r w:rsidRPr="008C4F95">
        <w:t>OR</w:t>
      </w:r>
    </w:p>
    <w:p w:rsidR="00313325" w:rsidRPr="008C4F95" w:rsidRDefault="00313325" w:rsidP="001D0BF3">
      <w:pPr>
        <w:numPr>
          <w:ilvl w:val="0"/>
          <w:numId w:val="28"/>
        </w:numPr>
        <w:tabs>
          <w:tab w:val="left" w:pos="426"/>
        </w:tabs>
        <w:ind w:left="426" w:hanging="426"/>
      </w:pPr>
      <w:r w:rsidRPr="008C4F95">
        <w:t xml:space="preserve">other arrangements entered into by the European UCITS </w:t>
      </w:r>
      <w:r w:rsidR="00633443" w:rsidRPr="008C4F95">
        <w:t xml:space="preserve">Scheme </w:t>
      </w:r>
      <w:r w:rsidRPr="008C4F95">
        <w:t>subject to the approval of the MFSA following submission of relevant details to the MFSA.</w:t>
      </w:r>
    </w:p>
    <w:p w:rsidR="00EE3B78" w:rsidRDefault="00EE3B78">
      <w:pPr>
        <w:jc w:val="left"/>
        <w:rPr>
          <w:ins w:id="93" w:author="Isabelle Agius" w:date="2016-09-28T09:49:00Z"/>
        </w:rPr>
      </w:pPr>
      <w:ins w:id="94" w:author="Isabelle Agius" w:date="2016-09-28T09:49:00Z">
        <w:r>
          <w:br w:type="page"/>
        </w:r>
      </w:ins>
    </w:p>
    <w:p w:rsidR="00490D06" w:rsidRPr="008C4F95" w:rsidRDefault="00490D06" w:rsidP="00490D06">
      <w:pPr>
        <w:tabs>
          <w:tab w:val="left" w:pos="426"/>
        </w:tabs>
        <w:ind w:left="426"/>
      </w:pPr>
    </w:p>
    <w:bookmarkEnd w:id="35"/>
    <w:p w:rsidR="00843BAB" w:rsidRPr="00EE3B78" w:rsidRDefault="00BA7A45">
      <w:pPr>
        <w:pStyle w:val="Heading2"/>
        <w:numPr>
          <w:ilvl w:val="0"/>
          <w:numId w:val="6"/>
        </w:numPr>
        <w:tabs>
          <w:tab w:val="left" w:pos="709"/>
        </w:tabs>
        <w:ind w:left="567" w:hanging="567"/>
        <w:rPr>
          <w:rFonts w:ascii="Times New Roman" w:hAnsi="Times New Roman"/>
          <w:smallCaps/>
          <w:sz w:val="24"/>
          <w:szCs w:val="24"/>
          <w:rPrChange w:id="95" w:author="Isabelle Agius" w:date="2016-09-28T09:50:00Z">
            <w:rPr>
              <w:rFonts w:ascii="Times New Roman" w:hAnsi="Times New Roman"/>
              <w:sz w:val="24"/>
              <w:szCs w:val="24"/>
            </w:rPr>
          </w:rPrChange>
        </w:rPr>
        <w:pPrChange w:id="96" w:author="Isabelle Agius" w:date="2016-09-28T09:50:00Z">
          <w:pPr>
            <w:pStyle w:val="Heading2"/>
            <w:numPr>
              <w:numId w:val="6"/>
            </w:numPr>
            <w:tabs>
              <w:tab w:val="left" w:pos="709"/>
            </w:tabs>
            <w:ind w:left="709" w:hanging="709"/>
          </w:pPr>
        </w:pPrChange>
      </w:pPr>
      <w:r w:rsidRPr="00EE3B78">
        <w:rPr>
          <w:rFonts w:ascii="Times New Roman" w:hAnsi="Times New Roman"/>
          <w:smallCaps/>
          <w:sz w:val="24"/>
          <w:szCs w:val="24"/>
          <w:rPrChange w:id="97" w:author="Isabelle Agius" w:date="2016-09-28T09:50:00Z">
            <w:rPr>
              <w:rFonts w:ascii="Times New Roman" w:hAnsi="Times New Roman"/>
              <w:sz w:val="24"/>
              <w:szCs w:val="24"/>
            </w:rPr>
          </w:rPrChange>
        </w:rPr>
        <w:t xml:space="preserve">Standard </w:t>
      </w:r>
      <w:r w:rsidR="0051587F" w:rsidRPr="00EE3B78">
        <w:rPr>
          <w:rFonts w:ascii="Times New Roman" w:hAnsi="Times New Roman"/>
          <w:smallCaps/>
          <w:sz w:val="24"/>
          <w:szCs w:val="24"/>
          <w:rPrChange w:id="98" w:author="Isabelle Agius" w:date="2016-09-28T09:50:00Z">
            <w:rPr>
              <w:rFonts w:ascii="Times New Roman" w:hAnsi="Times New Roman"/>
              <w:sz w:val="24"/>
              <w:szCs w:val="24"/>
            </w:rPr>
          </w:rPrChange>
        </w:rPr>
        <w:t>Licence Conditions</w:t>
      </w:r>
      <w:r w:rsidR="007F291F" w:rsidRPr="00EE3B78">
        <w:rPr>
          <w:rFonts w:ascii="Times New Roman" w:hAnsi="Times New Roman"/>
          <w:smallCaps/>
          <w:sz w:val="24"/>
          <w:szCs w:val="24"/>
          <w:rPrChange w:id="99" w:author="Isabelle Agius" w:date="2016-09-28T09:50:00Z">
            <w:rPr>
              <w:rFonts w:ascii="Times New Roman" w:hAnsi="Times New Roman"/>
              <w:sz w:val="24"/>
              <w:szCs w:val="24"/>
            </w:rPr>
          </w:rPrChange>
        </w:rPr>
        <w:t>/Ongoing Regulatory Requirements</w:t>
      </w:r>
    </w:p>
    <w:p w:rsidR="00843BAB" w:rsidRPr="008C4F95" w:rsidRDefault="00843BAB" w:rsidP="002C317E">
      <w:pPr>
        <w:autoSpaceDE w:val="0"/>
        <w:autoSpaceDN w:val="0"/>
        <w:adjustRightInd w:val="0"/>
        <w:rPr>
          <w:szCs w:val="24"/>
        </w:rPr>
      </w:pPr>
    </w:p>
    <w:p w:rsidR="00EE3B78" w:rsidRDefault="002C317E" w:rsidP="002C317E">
      <w:pPr>
        <w:autoSpaceDE w:val="0"/>
        <w:autoSpaceDN w:val="0"/>
        <w:adjustRightInd w:val="0"/>
        <w:rPr>
          <w:ins w:id="100" w:author="Isabelle Agius" w:date="2016-09-28T09:51:00Z"/>
          <w:kern w:val="0"/>
          <w:szCs w:val="24"/>
          <w:lang w:eastAsia="en-GB"/>
        </w:rPr>
      </w:pPr>
      <w:r w:rsidRPr="008C4F95">
        <w:rPr>
          <w:szCs w:val="24"/>
        </w:rPr>
        <w:t xml:space="preserve">The MFSA aims to provide a regulatory framework which is both robust and simultaneously adaptable to allow managers and promoters to innovate and to develop new products to meet the changing needs of the market. The </w:t>
      </w:r>
      <w:r w:rsidR="0021682F" w:rsidRPr="008C4F95">
        <w:rPr>
          <w:szCs w:val="24"/>
        </w:rPr>
        <w:t>S</w:t>
      </w:r>
      <w:r w:rsidRPr="008C4F95">
        <w:rPr>
          <w:szCs w:val="24"/>
        </w:rPr>
        <w:t xml:space="preserve">tandard </w:t>
      </w:r>
      <w:r w:rsidR="0021682F" w:rsidRPr="008C4F95">
        <w:rPr>
          <w:szCs w:val="24"/>
        </w:rPr>
        <w:t>L</w:t>
      </w:r>
      <w:r w:rsidR="00AE50E7" w:rsidRPr="008C4F95">
        <w:rPr>
          <w:szCs w:val="24"/>
        </w:rPr>
        <w:t xml:space="preserve">icence </w:t>
      </w:r>
      <w:r w:rsidR="0021682F" w:rsidRPr="008C4F95">
        <w:rPr>
          <w:szCs w:val="24"/>
        </w:rPr>
        <w:t>C</w:t>
      </w:r>
      <w:r w:rsidRPr="008C4F95">
        <w:rPr>
          <w:szCs w:val="24"/>
        </w:rPr>
        <w:t xml:space="preserve">onditions for </w:t>
      </w:r>
      <w:r w:rsidR="0016453B" w:rsidRPr="008C4F95">
        <w:rPr>
          <w:kern w:val="0"/>
          <w:szCs w:val="24"/>
          <w:lang w:eastAsia="en-GB"/>
        </w:rPr>
        <w:t xml:space="preserve">Maltese </w:t>
      </w:r>
      <w:r w:rsidR="006A0BB8" w:rsidRPr="008C4F95">
        <w:rPr>
          <w:kern w:val="0"/>
          <w:szCs w:val="24"/>
          <w:lang w:eastAsia="en-GB"/>
        </w:rPr>
        <w:t>Non-UCITS</w:t>
      </w:r>
      <w:r w:rsidR="0016453B" w:rsidRPr="008C4F95">
        <w:rPr>
          <w:kern w:val="0"/>
          <w:szCs w:val="24"/>
          <w:lang w:eastAsia="en-GB"/>
        </w:rPr>
        <w:t xml:space="preserve"> </w:t>
      </w:r>
      <w:r w:rsidR="000E3586" w:rsidRPr="008C4F95">
        <w:rPr>
          <w:kern w:val="0"/>
          <w:szCs w:val="24"/>
          <w:lang w:eastAsia="en-GB"/>
        </w:rPr>
        <w:t>Scheme</w:t>
      </w:r>
      <w:r w:rsidR="0016453B" w:rsidRPr="008C4F95">
        <w:rPr>
          <w:kern w:val="0"/>
          <w:szCs w:val="24"/>
          <w:lang w:eastAsia="en-GB"/>
        </w:rPr>
        <w:t xml:space="preserve">s </w:t>
      </w:r>
      <w:r w:rsidRPr="008C4F95">
        <w:rPr>
          <w:szCs w:val="24"/>
        </w:rPr>
        <w:t xml:space="preserve">are set out in Part </w:t>
      </w:r>
      <w:r w:rsidR="00835A0E" w:rsidRPr="008C4F95">
        <w:rPr>
          <w:szCs w:val="24"/>
        </w:rPr>
        <w:t>BI</w:t>
      </w:r>
      <w:r w:rsidR="0016453B" w:rsidRPr="008C4F95">
        <w:rPr>
          <w:szCs w:val="24"/>
        </w:rPr>
        <w:t xml:space="preserve"> </w:t>
      </w:r>
      <w:r w:rsidR="00AE50E7" w:rsidRPr="008C4F95">
        <w:rPr>
          <w:szCs w:val="24"/>
        </w:rPr>
        <w:t xml:space="preserve">of these </w:t>
      </w:r>
      <w:r w:rsidR="00A3335B" w:rsidRPr="008C4F95">
        <w:rPr>
          <w:szCs w:val="24"/>
        </w:rPr>
        <w:t>Rules</w:t>
      </w:r>
      <w:r w:rsidR="00490D06" w:rsidRPr="008C4F95">
        <w:rPr>
          <w:szCs w:val="24"/>
        </w:rPr>
        <w:t xml:space="preserve">. </w:t>
      </w:r>
      <w:del w:id="101" w:author="Isabelle Agius" w:date="2016-09-28T09:50:00Z">
        <w:r w:rsidR="002A126E" w:rsidRPr="008C4F95" w:rsidDel="00EE3B78">
          <w:rPr>
            <w:szCs w:val="24"/>
          </w:rPr>
          <w:delText xml:space="preserve"> and </w:delText>
        </w:r>
        <w:r w:rsidRPr="008C4F95" w:rsidDel="00EE3B78">
          <w:rPr>
            <w:szCs w:val="24"/>
          </w:rPr>
          <w:delText xml:space="preserve">in </w:delText>
        </w:r>
      </w:del>
      <w:r w:rsidRPr="008C4F95">
        <w:rPr>
          <w:szCs w:val="24"/>
        </w:rPr>
        <w:t xml:space="preserve">Part </w:t>
      </w:r>
      <w:r w:rsidR="006B0EFD" w:rsidRPr="008C4F95">
        <w:rPr>
          <w:szCs w:val="24"/>
        </w:rPr>
        <w:t>B</w:t>
      </w:r>
      <w:r w:rsidR="0016453B" w:rsidRPr="008C4F95">
        <w:rPr>
          <w:szCs w:val="24"/>
        </w:rPr>
        <w:t xml:space="preserve">II </w:t>
      </w:r>
      <w:ins w:id="102" w:author="Isabelle Agius" w:date="2016-09-28T09:50:00Z">
        <w:r w:rsidR="00EE3B78">
          <w:rPr>
            <w:szCs w:val="24"/>
          </w:rPr>
          <w:t xml:space="preserve">applies to </w:t>
        </w:r>
      </w:ins>
      <w:del w:id="103" w:author="Isabelle Agius" w:date="2016-09-28T09:51:00Z">
        <w:r w:rsidRPr="008C4F95" w:rsidDel="00EE3B78">
          <w:rPr>
            <w:szCs w:val="24"/>
          </w:rPr>
          <w:delText xml:space="preserve">as regards </w:delText>
        </w:r>
      </w:del>
      <w:r w:rsidR="00BA7A45" w:rsidRPr="008C4F95">
        <w:rPr>
          <w:kern w:val="0"/>
          <w:szCs w:val="24"/>
          <w:lang w:eastAsia="en-GB"/>
        </w:rPr>
        <w:t xml:space="preserve">Maltese UCITS </w:t>
      </w:r>
      <w:r w:rsidR="000E3586" w:rsidRPr="008C4F95">
        <w:rPr>
          <w:kern w:val="0"/>
          <w:szCs w:val="24"/>
          <w:lang w:eastAsia="en-GB"/>
        </w:rPr>
        <w:t>Scheme</w:t>
      </w:r>
      <w:r w:rsidR="00BA7A45" w:rsidRPr="008C4F95">
        <w:rPr>
          <w:kern w:val="0"/>
          <w:szCs w:val="24"/>
          <w:lang w:eastAsia="en-GB"/>
        </w:rPr>
        <w:t>s</w:t>
      </w:r>
      <w:r w:rsidR="002A126E" w:rsidRPr="008C4F95">
        <w:rPr>
          <w:kern w:val="0"/>
          <w:szCs w:val="24"/>
          <w:lang w:eastAsia="en-GB"/>
        </w:rPr>
        <w:t xml:space="preserve">. </w:t>
      </w:r>
    </w:p>
    <w:p w:rsidR="002C317E" w:rsidRPr="008C4F95" w:rsidDel="00EE3B78" w:rsidRDefault="00E26EBE" w:rsidP="002C317E">
      <w:pPr>
        <w:autoSpaceDE w:val="0"/>
        <w:autoSpaceDN w:val="0"/>
        <w:adjustRightInd w:val="0"/>
        <w:rPr>
          <w:del w:id="104" w:author="Isabelle Agius" w:date="2016-09-28T09:51:00Z"/>
          <w:szCs w:val="24"/>
        </w:rPr>
      </w:pPr>
      <w:del w:id="105" w:author="Isabelle Agius" w:date="2016-09-28T09:51:00Z">
        <w:r w:rsidRPr="008C4F95" w:rsidDel="00EE3B78">
          <w:rPr>
            <w:kern w:val="0"/>
            <w:szCs w:val="24"/>
            <w:lang w:eastAsia="en-GB"/>
          </w:rPr>
          <w:delText>Overseas based</w:delText>
        </w:r>
        <w:r w:rsidR="00BA7A45" w:rsidRPr="008C4F95" w:rsidDel="00EE3B78">
          <w:rPr>
            <w:kern w:val="0"/>
            <w:szCs w:val="24"/>
            <w:lang w:eastAsia="en-GB"/>
          </w:rPr>
          <w:delText xml:space="preserve"> </w:delText>
        </w:r>
        <w:r w:rsidR="006A0BB8" w:rsidRPr="008C4F95" w:rsidDel="00EE3B78">
          <w:rPr>
            <w:kern w:val="0"/>
            <w:szCs w:val="24"/>
            <w:lang w:eastAsia="en-GB"/>
          </w:rPr>
          <w:delText>Non-UCITS</w:delText>
        </w:r>
        <w:r w:rsidR="00BA7A45" w:rsidRPr="008C4F95" w:rsidDel="00EE3B78">
          <w:rPr>
            <w:kern w:val="0"/>
            <w:szCs w:val="24"/>
            <w:lang w:eastAsia="en-GB"/>
          </w:rPr>
          <w:delText xml:space="preserve"> </w:delText>
        </w:r>
        <w:r w:rsidR="000E3586" w:rsidRPr="008C4F95" w:rsidDel="00EE3B78">
          <w:rPr>
            <w:kern w:val="0"/>
            <w:szCs w:val="24"/>
            <w:lang w:eastAsia="en-GB"/>
          </w:rPr>
          <w:delText>Scheme</w:delText>
        </w:r>
        <w:r w:rsidR="00BA7A45" w:rsidRPr="008C4F95" w:rsidDel="00EE3B78">
          <w:rPr>
            <w:kern w:val="0"/>
            <w:szCs w:val="24"/>
            <w:lang w:eastAsia="en-GB"/>
          </w:rPr>
          <w:delText>s</w:delText>
        </w:r>
        <w:r w:rsidR="002A126E" w:rsidRPr="008C4F95" w:rsidDel="00EE3B78">
          <w:rPr>
            <w:kern w:val="0"/>
            <w:szCs w:val="24"/>
            <w:lang w:eastAsia="en-GB"/>
          </w:rPr>
          <w:delText xml:space="preserve"> are subject to tailored licence conditions as may be agreed with the MFSA. </w:delText>
        </w:r>
        <w:r w:rsidR="00322CEB" w:rsidRPr="008C4F95" w:rsidDel="00EE3B78">
          <w:rPr>
            <w:kern w:val="0"/>
            <w:szCs w:val="24"/>
            <w:lang w:eastAsia="en-GB"/>
          </w:rPr>
          <w:delText xml:space="preserve">The </w:delText>
        </w:r>
        <w:r w:rsidR="002A126E" w:rsidRPr="008C4F95" w:rsidDel="00EE3B78">
          <w:rPr>
            <w:kern w:val="0"/>
            <w:szCs w:val="24"/>
            <w:lang w:eastAsia="en-GB"/>
          </w:rPr>
          <w:delText xml:space="preserve">licence conditions </w:delText>
        </w:r>
        <w:r w:rsidR="00322CEB" w:rsidRPr="008C4F95" w:rsidDel="00EE3B78">
          <w:rPr>
            <w:kern w:val="0"/>
            <w:szCs w:val="24"/>
            <w:lang w:eastAsia="en-GB"/>
          </w:rPr>
          <w:delText xml:space="preserve">will be </w:delText>
        </w:r>
        <w:r w:rsidR="002A126E" w:rsidRPr="008C4F95" w:rsidDel="00EE3B78">
          <w:rPr>
            <w:kern w:val="0"/>
            <w:szCs w:val="24"/>
            <w:lang w:eastAsia="en-GB"/>
          </w:rPr>
          <w:delText>specific to such Schemes and depend on the extent of supervision exercised by the competent authority of the home State of such Schemes</w:delText>
        </w:r>
        <w:r w:rsidR="002C317E" w:rsidRPr="008C4F95" w:rsidDel="00EE3B78">
          <w:rPr>
            <w:szCs w:val="24"/>
          </w:rPr>
          <w:delText>.</w:delText>
        </w:r>
      </w:del>
    </w:p>
    <w:p w:rsidR="007F291F" w:rsidRPr="008C4F95" w:rsidRDefault="007F291F" w:rsidP="002C317E">
      <w:pPr>
        <w:autoSpaceDE w:val="0"/>
        <w:autoSpaceDN w:val="0"/>
        <w:adjustRightInd w:val="0"/>
        <w:rPr>
          <w:szCs w:val="24"/>
        </w:rPr>
      </w:pPr>
    </w:p>
    <w:p w:rsidR="007F291F" w:rsidRPr="008C4F95" w:rsidRDefault="007F291F" w:rsidP="00D21905">
      <w:pPr>
        <w:pStyle w:val="ListParagraph"/>
        <w:autoSpaceDE w:val="0"/>
        <w:autoSpaceDN w:val="0"/>
        <w:adjustRightInd w:val="0"/>
        <w:ind w:left="0"/>
        <w:rPr>
          <w:kern w:val="0"/>
          <w:szCs w:val="24"/>
          <w:lang w:eastAsia="en-GB"/>
        </w:rPr>
      </w:pPr>
      <w:r w:rsidRPr="008C4F95">
        <w:rPr>
          <w:szCs w:val="24"/>
        </w:rPr>
        <w:t xml:space="preserve">Section 12 of this Part </w:t>
      </w:r>
      <w:r w:rsidR="00D21905" w:rsidRPr="008C4F95">
        <w:rPr>
          <w:szCs w:val="24"/>
        </w:rPr>
        <w:t>includes the</w:t>
      </w:r>
      <w:r w:rsidRPr="008C4F95">
        <w:rPr>
          <w:szCs w:val="24"/>
        </w:rPr>
        <w:t xml:space="preserve"> ongoing regulatory requirements applicable to European UCITS Schemes which market their units in Malta in terms of </w:t>
      </w:r>
      <w:r w:rsidR="00794718" w:rsidRPr="008C4F95">
        <w:rPr>
          <w:szCs w:val="24"/>
        </w:rPr>
        <w:t>the UCITS Directive</w:t>
      </w:r>
      <w:r w:rsidR="000358FF" w:rsidRPr="008C4F95">
        <w:rPr>
          <w:szCs w:val="24"/>
        </w:rPr>
        <w:t>.</w:t>
      </w:r>
      <w:r w:rsidRPr="008C4F95">
        <w:rPr>
          <w:szCs w:val="24"/>
        </w:rPr>
        <w:t xml:space="preserve"> </w:t>
      </w:r>
    </w:p>
    <w:p w:rsidR="00EE3B78" w:rsidRDefault="00EE3B78">
      <w:pPr>
        <w:jc w:val="left"/>
        <w:rPr>
          <w:ins w:id="106" w:author="Isabelle Agius" w:date="2016-09-28T09:50:00Z"/>
          <w:kern w:val="0"/>
          <w:szCs w:val="24"/>
          <w:lang w:eastAsia="en-GB"/>
        </w:rPr>
      </w:pPr>
      <w:ins w:id="107" w:author="Isabelle Agius" w:date="2016-09-28T09:50:00Z">
        <w:r>
          <w:rPr>
            <w:kern w:val="0"/>
            <w:szCs w:val="24"/>
            <w:lang w:eastAsia="en-GB"/>
          </w:rPr>
          <w:br w:type="page"/>
        </w:r>
      </w:ins>
    </w:p>
    <w:p w:rsidR="00490D06" w:rsidRPr="008C4F95" w:rsidRDefault="00490D06" w:rsidP="00490D06">
      <w:pPr>
        <w:pStyle w:val="ListParagraph"/>
        <w:autoSpaceDE w:val="0"/>
        <w:autoSpaceDN w:val="0"/>
        <w:adjustRightInd w:val="0"/>
        <w:rPr>
          <w:kern w:val="0"/>
          <w:szCs w:val="24"/>
          <w:lang w:eastAsia="en-GB"/>
        </w:rPr>
      </w:pPr>
    </w:p>
    <w:p w:rsidR="001564C3" w:rsidRPr="00EE3B78" w:rsidRDefault="001564C3">
      <w:pPr>
        <w:pStyle w:val="Heading2"/>
        <w:numPr>
          <w:ilvl w:val="0"/>
          <w:numId w:val="6"/>
        </w:numPr>
        <w:tabs>
          <w:tab w:val="left" w:pos="709"/>
        </w:tabs>
        <w:ind w:left="567" w:hanging="567"/>
        <w:rPr>
          <w:rFonts w:ascii="Times New Roman" w:hAnsi="Times New Roman"/>
          <w:smallCaps/>
          <w:sz w:val="24"/>
          <w:szCs w:val="24"/>
          <w:rPrChange w:id="108" w:author="Isabelle Agius" w:date="2016-09-28T09:50:00Z">
            <w:rPr>
              <w:rFonts w:ascii="Times New Roman" w:hAnsi="Times New Roman"/>
              <w:sz w:val="24"/>
              <w:szCs w:val="24"/>
            </w:rPr>
          </w:rPrChange>
        </w:rPr>
        <w:pPrChange w:id="109" w:author="Isabelle Agius" w:date="2016-09-28T09:50:00Z">
          <w:pPr>
            <w:pStyle w:val="Heading2"/>
            <w:numPr>
              <w:numId w:val="6"/>
            </w:numPr>
            <w:tabs>
              <w:tab w:val="left" w:pos="709"/>
            </w:tabs>
            <w:ind w:left="709" w:hanging="709"/>
          </w:pPr>
        </w:pPrChange>
      </w:pPr>
      <w:bookmarkStart w:id="110" w:name="_Toc519407661"/>
      <w:r w:rsidRPr="00EE3B78">
        <w:rPr>
          <w:rFonts w:ascii="Times New Roman" w:hAnsi="Times New Roman"/>
          <w:smallCaps/>
          <w:sz w:val="24"/>
          <w:szCs w:val="24"/>
          <w:rPrChange w:id="111" w:author="Isabelle Agius" w:date="2016-09-28T09:50:00Z">
            <w:rPr>
              <w:rFonts w:ascii="Times New Roman" w:hAnsi="Times New Roman"/>
              <w:sz w:val="24"/>
              <w:szCs w:val="24"/>
            </w:rPr>
          </w:rPrChange>
        </w:rPr>
        <w:t xml:space="preserve">Listing on the </w:t>
      </w:r>
      <w:smartTag w:uri="urn:schemas-microsoft-com:office:smarttags" w:element="country-region">
        <w:smartTag w:uri="urn:schemas-microsoft-com:office:smarttags" w:element="place">
          <w:r w:rsidRPr="00EE3B78">
            <w:rPr>
              <w:rFonts w:ascii="Times New Roman" w:hAnsi="Times New Roman"/>
              <w:smallCaps/>
              <w:sz w:val="24"/>
              <w:szCs w:val="24"/>
              <w:rPrChange w:id="112" w:author="Isabelle Agius" w:date="2016-09-28T09:50:00Z">
                <w:rPr>
                  <w:rFonts w:ascii="Times New Roman" w:hAnsi="Times New Roman"/>
                  <w:sz w:val="24"/>
                  <w:szCs w:val="24"/>
                </w:rPr>
              </w:rPrChange>
            </w:rPr>
            <w:t>Malta</w:t>
          </w:r>
        </w:smartTag>
      </w:smartTag>
      <w:r w:rsidRPr="00EE3B78">
        <w:rPr>
          <w:rFonts w:ascii="Times New Roman" w:hAnsi="Times New Roman"/>
          <w:smallCaps/>
          <w:sz w:val="24"/>
          <w:szCs w:val="24"/>
          <w:rPrChange w:id="113" w:author="Isabelle Agius" w:date="2016-09-28T09:50:00Z">
            <w:rPr>
              <w:rFonts w:ascii="Times New Roman" w:hAnsi="Times New Roman"/>
              <w:sz w:val="24"/>
              <w:szCs w:val="24"/>
            </w:rPr>
          </w:rPrChange>
        </w:rPr>
        <w:t xml:space="preserve"> Stock Exchange </w:t>
      </w:r>
    </w:p>
    <w:p w:rsidR="001564C3" w:rsidRPr="008C4F95" w:rsidRDefault="001564C3" w:rsidP="00631E8D">
      <w:pPr>
        <w:pStyle w:val="Heading3"/>
        <w:ind w:right="0"/>
        <w:rPr>
          <w:i/>
          <w:szCs w:val="24"/>
        </w:rPr>
      </w:pPr>
    </w:p>
    <w:p w:rsidR="001564C3" w:rsidRPr="008C4F95" w:rsidRDefault="001564C3" w:rsidP="001564C3">
      <w:r w:rsidRPr="008C4F95">
        <w:t xml:space="preserve">A </w:t>
      </w:r>
      <w:r w:rsidR="00045F53" w:rsidRPr="008C4F95">
        <w:t xml:space="preserve">Maltese UCITS </w:t>
      </w:r>
      <w:r w:rsidR="000E3586" w:rsidRPr="008C4F95">
        <w:t>Scheme</w:t>
      </w:r>
      <w:ins w:id="114" w:author="Isabelle Agius" w:date="2016-09-28T09:51:00Z">
        <w:r w:rsidR="00EE3B78">
          <w:t xml:space="preserve"> or </w:t>
        </w:r>
      </w:ins>
      <w:del w:id="115" w:author="Isabelle Agius" w:date="2016-09-28T09:51:00Z">
        <w:r w:rsidR="00045F53" w:rsidRPr="008C4F95" w:rsidDel="00EE3B78">
          <w:delText xml:space="preserve">, </w:delText>
        </w:r>
      </w:del>
      <w:r w:rsidR="00045F53" w:rsidRPr="008C4F95">
        <w:t xml:space="preserve">a Maltese </w:t>
      </w:r>
      <w:r w:rsidR="006A0BB8" w:rsidRPr="008C4F95">
        <w:t>Non-UCITS</w:t>
      </w:r>
      <w:r w:rsidR="00045F53" w:rsidRPr="008C4F95">
        <w:t xml:space="preserve"> </w:t>
      </w:r>
      <w:r w:rsidR="000E3586" w:rsidRPr="008C4F95">
        <w:t>Scheme</w:t>
      </w:r>
      <w:r w:rsidR="00045F53" w:rsidRPr="008C4F95">
        <w:t xml:space="preserve"> </w:t>
      </w:r>
      <w:del w:id="116" w:author="Isabelle Agius" w:date="2016-09-28T09:51:00Z">
        <w:r w:rsidR="00045F53" w:rsidRPr="008C4F95" w:rsidDel="00EE3B78">
          <w:delText>or a</w:delText>
        </w:r>
        <w:r w:rsidR="00E26EBE" w:rsidRPr="008C4F95" w:rsidDel="00EE3B78">
          <w:delText>n</w:delText>
        </w:r>
        <w:r w:rsidR="00045F53" w:rsidRPr="008C4F95" w:rsidDel="00EE3B78">
          <w:delText xml:space="preserve"> </w:delText>
        </w:r>
        <w:r w:rsidR="00E26EBE" w:rsidRPr="008C4F95" w:rsidDel="00EE3B78">
          <w:delText>Overseas based</w:delText>
        </w:r>
        <w:r w:rsidR="00045F53" w:rsidRPr="008C4F95" w:rsidDel="00EE3B78">
          <w:delText xml:space="preserve"> </w:delText>
        </w:r>
        <w:r w:rsidR="006A0BB8" w:rsidRPr="008C4F95" w:rsidDel="00EE3B78">
          <w:delText>Non-UCITS</w:delText>
        </w:r>
        <w:r w:rsidR="00045F53" w:rsidRPr="008C4F95" w:rsidDel="00EE3B78">
          <w:delText xml:space="preserve"> </w:delText>
        </w:r>
        <w:r w:rsidR="000E3586" w:rsidRPr="008C4F95" w:rsidDel="00EE3B78">
          <w:delText>Scheme</w:delText>
        </w:r>
        <w:r w:rsidR="00045F53" w:rsidRPr="008C4F95" w:rsidDel="00EE3B78">
          <w:delText xml:space="preserve"> </w:delText>
        </w:r>
      </w:del>
      <w:r w:rsidRPr="008C4F95">
        <w:t xml:space="preserve">that has been granted or has applied for a </w:t>
      </w:r>
      <w:r w:rsidR="007E294D" w:rsidRPr="008C4F95">
        <w:t xml:space="preserve">Collective Investment </w:t>
      </w:r>
      <w:r w:rsidR="000E3586" w:rsidRPr="008C4F95">
        <w:t>Scheme</w:t>
      </w:r>
      <w:r w:rsidR="007E294D" w:rsidRPr="008C4F95">
        <w:t xml:space="preserve"> Licence</w:t>
      </w:r>
      <w:r w:rsidRPr="008C4F95">
        <w:t xml:space="preserve"> may apply for admissibility to listing with the Listing Authority (</w:t>
      </w:r>
      <w:r w:rsidR="00BD787E" w:rsidRPr="008C4F95">
        <w:t xml:space="preserve">the </w:t>
      </w:r>
      <w:r w:rsidRPr="008C4F95">
        <w:t xml:space="preserve">MFSA is the Listing Authority in terms of the Financial Market Act, 1990). </w:t>
      </w:r>
    </w:p>
    <w:p w:rsidR="001564C3" w:rsidRPr="008C4F95" w:rsidRDefault="001564C3" w:rsidP="001564C3">
      <w:r w:rsidRPr="008C4F95">
        <w:t xml:space="preserve"> </w:t>
      </w:r>
    </w:p>
    <w:p w:rsidR="00AF2639" w:rsidRPr="008C4F95" w:rsidRDefault="00AF2639" w:rsidP="001564C3">
      <w:r w:rsidRPr="008C4F95">
        <w:t xml:space="preserve">A European UCITS Scheme may also apply for admissibility to listing with the Listing Authority. </w:t>
      </w:r>
    </w:p>
    <w:p w:rsidR="00A40AB5" w:rsidRPr="008C4F95" w:rsidRDefault="00F61406">
      <w:pPr>
        <w:pStyle w:val="Heading2"/>
        <w:numPr>
          <w:ilvl w:val="0"/>
          <w:numId w:val="6"/>
        </w:numPr>
        <w:tabs>
          <w:tab w:val="left" w:pos="709"/>
        </w:tabs>
        <w:ind w:left="567" w:hanging="567"/>
        <w:rPr>
          <w:rFonts w:ascii="Times New Roman" w:hAnsi="Times New Roman"/>
          <w:sz w:val="24"/>
          <w:szCs w:val="24"/>
        </w:rPr>
        <w:pPrChange w:id="117" w:author="Isabelle Agius" w:date="2016-09-28T10:07:00Z">
          <w:pPr>
            <w:pStyle w:val="Heading2"/>
            <w:numPr>
              <w:numId w:val="6"/>
            </w:numPr>
            <w:ind w:left="709" w:hanging="799"/>
          </w:pPr>
        </w:pPrChange>
      </w:pPr>
      <w:r w:rsidRPr="008C4F95">
        <w:rPr>
          <w:rFonts w:ascii="Times New Roman" w:hAnsi="Times New Roman"/>
          <w:sz w:val="24"/>
          <w:szCs w:val="24"/>
        </w:rPr>
        <w:br w:type="page"/>
      </w:r>
      <w:r w:rsidR="00A40AB5" w:rsidRPr="000415C4">
        <w:rPr>
          <w:rFonts w:ascii="Times New Roman" w:hAnsi="Times New Roman"/>
          <w:smallCaps/>
          <w:sz w:val="24"/>
          <w:szCs w:val="24"/>
          <w:rPrChange w:id="118" w:author="Isabelle Agius" w:date="2016-09-28T10:07:00Z">
            <w:rPr>
              <w:rFonts w:ascii="Times New Roman" w:hAnsi="Times New Roman"/>
              <w:sz w:val="24"/>
              <w:szCs w:val="24"/>
            </w:rPr>
          </w:rPrChange>
        </w:rPr>
        <w:lastRenderedPageBreak/>
        <w:t>Service Providers</w:t>
      </w:r>
    </w:p>
    <w:p w:rsidR="00A40AB5" w:rsidRPr="008C4F95" w:rsidDel="00EE3B78" w:rsidRDefault="00A40AB5">
      <w:pPr>
        <w:pStyle w:val="BodyText"/>
        <w:ind w:left="709" w:right="0"/>
        <w:rPr>
          <w:del w:id="119" w:author="Isabelle Agius" w:date="2016-09-28T09:51:00Z"/>
          <w:rFonts w:ascii="Times New Roman" w:hAnsi="Times New Roman"/>
          <w:szCs w:val="24"/>
        </w:rPr>
        <w:pPrChange w:id="120" w:author="Isabelle Agius" w:date="2016-09-28T09:51:00Z">
          <w:pPr>
            <w:pStyle w:val="BodyText"/>
            <w:ind w:right="0"/>
          </w:pPr>
        </w:pPrChange>
      </w:pPr>
    </w:p>
    <w:p w:rsidR="00EE3B78" w:rsidRDefault="00EE3B78">
      <w:pPr>
        <w:pStyle w:val="Heading2"/>
        <w:tabs>
          <w:tab w:val="left" w:pos="709"/>
        </w:tabs>
        <w:ind w:left="709"/>
        <w:rPr>
          <w:ins w:id="121" w:author="Isabelle Agius" w:date="2016-09-28T09:51:00Z"/>
          <w:rFonts w:ascii="Times New Roman" w:hAnsi="Times New Roman"/>
          <w:b w:val="0"/>
          <w:i/>
          <w:szCs w:val="24"/>
        </w:rPr>
        <w:pPrChange w:id="122" w:author="Isabelle Agius" w:date="2016-09-28T09:51:00Z">
          <w:pPr>
            <w:pStyle w:val="Heading2"/>
            <w:numPr>
              <w:ilvl w:val="1"/>
              <w:numId w:val="6"/>
            </w:numPr>
            <w:tabs>
              <w:tab w:val="left" w:pos="709"/>
            </w:tabs>
            <w:ind w:left="709" w:hanging="709"/>
          </w:pPr>
        </w:pPrChange>
      </w:pPr>
    </w:p>
    <w:p w:rsidR="00BA0FAA" w:rsidRPr="008C4F95" w:rsidRDefault="00BA0FAA" w:rsidP="00490D06">
      <w:pPr>
        <w:pStyle w:val="Heading2"/>
        <w:numPr>
          <w:ilvl w:val="1"/>
          <w:numId w:val="6"/>
        </w:numPr>
        <w:tabs>
          <w:tab w:val="left" w:pos="709"/>
        </w:tabs>
        <w:ind w:left="709" w:hanging="709"/>
        <w:rPr>
          <w:rFonts w:ascii="Times New Roman" w:hAnsi="Times New Roman"/>
          <w:b w:val="0"/>
          <w:i/>
          <w:szCs w:val="24"/>
        </w:rPr>
      </w:pPr>
      <w:r w:rsidRPr="008C4F95">
        <w:rPr>
          <w:rFonts w:ascii="Times New Roman" w:hAnsi="Times New Roman"/>
          <w:b w:val="0"/>
          <w:i/>
          <w:szCs w:val="24"/>
        </w:rPr>
        <w:tab/>
      </w:r>
      <w:r w:rsidR="00354BFD" w:rsidRPr="008C4F95">
        <w:rPr>
          <w:rFonts w:ascii="Times New Roman" w:hAnsi="Times New Roman"/>
          <w:i/>
          <w:sz w:val="24"/>
          <w:szCs w:val="24"/>
        </w:rPr>
        <w:t xml:space="preserve">Maltese </w:t>
      </w:r>
      <w:r w:rsidRPr="008C4F95">
        <w:rPr>
          <w:rFonts w:ascii="Times New Roman" w:hAnsi="Times New Roman"/>
          <w:i/>
          <w:sz w:val="24"/>
          <w:szCs w:val="24"/>
        </w:rPr>
        <w:t>Non</w:t>
      </w:r>
      <w:r w:rsidR="00AC6D64" w:rsidRPr="008C4F95">
        <w:rPr>
          <w:rFonts w:ascii="Times New Roman" w:hAnsi="Times New Roman"/>
          <w:i/>
          <w:sz w:val="24"/>
          <w:szCs w:val="24"/>
        </w:rPr>
        <w:t>-</w:t>
      </w:r>
      <w:r w:rsidRPr="008C4F95">
        <w:rPr>
          <w:rFonts w:ascii="Times New Roman" w:hAnsi="Times New Roman"/>
          <w:i/>
          <w:sz w:val="24"/>
          <w:szCs w:val="24"/>
        </w:rPr>
        <w:t xml:space="preserve">UCITS </w:t>
      </w:r>
      <w:r w:rsidR="000358FF" w:rsidRPr="008C4F95">
        <w:rPr>
          <w:rFonts w:ascii="Times New Roman" w:hAnsi="Times New Roman"/>
          <w:i/>
          <w:sz w:val="24"/>
          <w:szCs w:val="24"/>
        </w:rPr>
        <w:t xml:space="preserve">Retail </w:t>
      </w:r>
      <w:r w:rsidRPr="008C4F95">
        <w:rPr>
          <w:rFonts w:ascii="Times New Roman" w:hAnsi="Times New Roman"/>
          <w:i/>
          <w:sz w:val="24"/>
          <w:szCs w:val="24"/>
        </w:rPr>
        <w:t>Schemes</w:t>
      </w:r>
    </w:p>
    <w:p w:rsidR="00BA0FAA" w:rsidRPr="008C4F95" w:rsidDel="00EE3B78" w:rsidRDefault="00BA0FAA" w:rsidP="00A40AB5">
      <w:pPr>
        <w:pStyle w:val="BodyText"/>
        <w:ind w:right="0"/>
        <w:rPr>
          <w:del w:id="123" w:author="Isabelle Agius" w:date="2016-09-28T09:51:00Z"/>
          <w:rFonts w:ascii="Times New Roman" w:hAnsi="Times New Roman"/>
          <w:szCs w:val="24"/>
        </w:rPr>
      </w:pPr>
    </w:p>
    <w:p w:rsidR="00A50413" w:rsidRPr="008C4F95" w:rsidRDefault="00A50413">
      <w:pPr>
        <w:autoSpaceDE w:val="0"/>
        <w:autoSpaceDN w:val="0"/>
        <w:adjustRightInd w:val="0"/>
        <w:rPr>
          <w:kern w:val="0"/>
          <w:szCs w:val="24"/>
          <w:lang w:eastAsia="en-GB"/>
        </w:rPr>
      </w:pPr>
    </w:p>
    <w:p w:rsidR="00A40AB5" w:rsidRPr="008C4F95" w:rsidRDefault="009F426A" w:rsidP="00A40AB5">
      <w:pPr>
        <w:autoSpaceDE w:val="0"/>
        <w:autoSpaceDN w:val="0"/>
        <w:adjustRightInd w:val="0"/>
        <w:rPr>
          <w:kern w:val="0"/>
          <w:szCs w:val="24"/>
          <w:lang w:eastAsia="en-GB"/>
        </w:rPr>
      </w:pPr>
      <w:r w:rsidRPr="008C4F95">
        <w:rPr>
          <w:kern w:val="0"/>
          <w:szCs w:val="24"/>
          <w:lang w:eastAsia="en-GB"/>
        </w:rPr>
        <w:t xml:space="preserve">The MFSA ordinarily expects all </w:t>
      </w:r>
      <w:r w:rsidR="00D32A8F" w:rsidRPr="008C4F95">
        <w:rPr>
          <w:kern w:val="0"/>
          <w:szCs w:val="24"/>
          <w:lang w:eastAsia="en-GB"/>
        </w:rPr>
        <w:t xml:space="preserve">Service Providers </w:t>
      </w:r>
      <w:r w:rsidRPr="008C4F95">
        <w:rPr>
          <w:kern w:val="0"/>
          <w:szCs w:val="24"/>
          <w:lang w:eastAsia="en-GB"/>
        </w:rPr>
        <w:t xml:space="preserve">of a Maltese </w:t>
      </w:r>
      <w:r w:rsidR="00AC6D64" w:rsidRPr="008C4F95">
        <w:rPr>
          <w:kern w:val="0"/>
          <w:szCs w:val="24"/>
          <w:lang w:eastAsia="en-GB"/>
        </w:rPr>
        <w:t>Non-</w:t>
      </w:r>
      <w:r w:rsidRPr="008C4F95">
        <w:rPr>
          <w:kern w:val="0"/>
          <w:szCs w:val="24"/>
          <w:lang w:eastAsia="en-GB"/>
        </w:rPr>
        <w:t xml:space="preserve">UCITS </w:t>
      </w:r>
      <w:r w:rsidR="000E3586" w:rsidRPr="008C4F95">
        <w:rPr>
          <w:kern w:val="0"/>
          <w:szCs w:val="24"/>
          <w:lang w:eastAsia="en-GB"/>
        </w:rPr>
        <w:t>Scheme</w:t>
      </w:r>
      <w:r w:rsidRPr="008C4F95">
        <w:rPr>
          <w:kern w:val="0"/>
          <w:szCs w:val="24"/>
          <w:lang w:eastAsia="en-GB"/>
        </w:rPr>
        <w:t xml:space="preserve"> to be based in </w:t>
      </w:r>
      <w:smartTag w:uri="urn:schemas-microsoft-com:office:smarttags" w:element="country-region">
        <w:smartTag w:uri="urn:schemas-microsoft-com:office:smarttags" w:element="place">
          <w:r w:rsidRPr="008C4F95">
            <w:rPr>
              <w:kern w:val="0"/>
              <w:szCs w:val="24"/>
              <w:lang w:eastAsia="en-GB"/>
            </w:rPr>
            <w:t>Malta</w:t>
          </w:r>
        </w:smartTag>
      </w:smartTag>
      <w:r w:rsidRPr="008C4F95">
        <w:rPr>
          <w:kern w:val="0"/>
          <w:szCs w:val="24"/>
          <w:lang w:eastAsia="en-GB"/>
        </w:rPr>
        <w:t xml:space="preserve"> and regulated by the MFSA. S</w:t>
      </w:r>
      <w:r w:rsidR="00A40AB5" w:rsidRPr="008C4F95">
        <w:rPr>
          <w:kern w:val="0"/>
          <w:szCs w:val="24"/>
          <w:lang w:eastAsia="en-GB"/>
        </w:rPr>
        <w:t xml:space="preserve">ervice </w:t>
      </w:r>
      <w:r w:rsidR="00D32A8F" w:rsidRPr="008C4F95">
        <w:rPr>
          <w:kern w:val="0"/>
          <w:szCs w:val="24"/>
          <w:lang w:eastAsia="en-GB"/>
        </w:rPr>
        <w:t xml:space="preserve">Providers </w:t>
      </w:r>
      <w:r w:rsidRPr="008C4F95">
        <w:rPr>
          <w:kern w:val="0"/>
          <w:szCs w:val="24"/>
          <w:lang w:eastAsia="en-GB"/>
        </w:rPr>
        <w:t>generally include</w:t>
      </w:r>
      <w:r w:rsidR="00A40AB5" w:rsidRPr="008C4F95">
        <w:rPr>
          <w:kern w:val="0"/>
          <w:szCs w:val="24"/>
          <w:lang w:eastAsia="en-GB"/>
        </w:rPr>
        <w:t xml:space="preserve">, amongst others, a Manager, </w:t>
      </w:r>
      <w:r w:rsidRPr="008C4F95">
        <w:rPr>
          <w:kern w:val="0"/>
          <w:szCs w:val="24"/>
          <w:lang w:eastAsia="en-GB"/>
        </w:rPr>
        <w:t xml:space="preserve">a Custodian, </w:t>
      </w:r>
      <w:r w:rsidR="00A40AB5" w:rsidRPr="008C4F95">
        <w:rPr>
          <w:kern w:val="0"/>
          <w:szCs w:val="24"/>
          <w:lang w:eastAsia="en-GB"/>
        </w:rPr>
        <w:t>an Administrator</w:t>
      </w:r>
      <w:r w:rsidRPr="008C4F95">
        <w:rPr>
          <w:kern w:val="0"/>
          <w:szCs w:val="24"/>
          <w:lang w:eastAsia="en-GB"/>
        </w:rPr>
        <w:t xml:space="preserve"> and an</w:t>
      </w:r>
      <w:r w:rsidR="00A40AB5" w:rsidRPr="008C4F95">
        <w:rPr>
          <w:kern w:val="0"/>
          <w:szCs w:val="24"/>
          <w:lang w:eastAsia="en-GB"/>
        </w:rPr>
        <w:t xml:space="preserve"> Investment Adviser</w:t>
      </w:r>
      <w:r w:rsidRPr="008C4F95">
        <w:rPr>
          <w:kern w:val="0"/>
          <w:szCs w:val="24"/>
          <w:lang w:eastAsia="en-GB"/>
        </w:rPr>
        <w:t xml:space="preserve">. </w:t>
      </w:r>
    </w:p>
    <w:p w:rsidR="00A40AB5" w:rsidRPr="008C4F95" w:rsidRDefault="00A40AB5" w:rsidP="00E70129">
      <w:pPr>
        <w:pStyle w:val="BodyText"/>
        <w:ind w:right="0"/>
        <w:rPr>
          <w:szCs w:val="24"/>
        </w:rPr>
      </w:pPr>
    </w:p>
    <w:p w:rsidR="00A40AB5" w:rsidRPr="008C4F95" w:rsidRDefault="00A40AB5" w:rsidP="00BA0FAA">
      <w:pPr>
        <w:pStyle w:val="Heading3"/>
        <w:numPr>
          <w:ilvl w:val="0"/>
          <w:numId w:val="30"/>
        </w:numPr>
        <w:tabs>
          <w:tab w:val="left" w:pos="709"/>
        </w:tabs>
        <w:ind w:right="0" w:hanging="720"/>
        <w:rPr>
          <w:i/>
          <w:szCs w:val="24"/>
        </w:rPr>
      </w:pPr>
      <w:bookmarkStart w:id="124" w:name="_Toc519407670"/>
      <w:r w:rsidRPr="008C4F95">
        <w:rPr>
          <w:i/>
          <w:szCs w:val="24"/>
        </w:rPr>
        <w:t>Manage</w:t>
      </w:r>
      <w:bookmarkEnd w:id="124"/>
      <w:r w:rsidRPr="008C4F95">
        <w:rPr>
          <w:i/>
          <w:szCs w:val="24"/>
        </w:rPr>
        <w:t>r</w:t>
      </w:r>
    </w:p>
    <w:p w:rsidR="00A40AB5" w:rsidRPr="008C4F95" w:rsidRDefault="00A40AB5" w:rsidP="00A40AB5">
      <w:pPr>
        <w:rPr>
          <w:szCs w:val="24"/>
        </w:rPr>
      </w:pPr>
    </w:p>
    <w:p w:rsidR="00741359" w:rsidRPr="008C4F95" w:rsidRDefault="00741359">
      <w:pPr>
        <w:rPr>
          <w:szCs w:val="24"/>
        </w:rPr>
      </w:pPr>
      <w:r w:rsidRPr="008C4F95">
        <w:rPr>
          <w:szCs w:val="24"/>
        </w:rPr>
        <w:t xml:space="preserve">Where a Maltese </w:t>
      </w:r>
      <w:r w:rsidR="00AC6D64" w:rsidRPr="008C4F95">
        <w:rPr>
          <w:szCs w:val="24"/>
        </w:rPr>
        <w:t>Non-</w:t>
      </w:r>
      <w:r w:rsidRPr="008C4F95">
        <w:rPr>
          <w:szCs w:val="24"/>
        </w:rPr>
        <w:t xml:space="preserve">UCITS </w:t>
      </w:r>
      <w:r w:rsidR="000E3586" w:rsidRPr="008C4F95">
        <w:rPr>
          <w:szCs w:val="24"/>
        </w:rPr>
        <w:t>Scheme</w:t>
      </w:r>
      <w:r w:rsidRPr="008C4F95">
        <w:rPr>
          <w:szCs w:val="24"/>
        </w:rPr>
        <w:t xml:space="preserve"> proposes to appoint a third party Manager</w:t>
      </w:r>
      <w:ins w:id="125" w:author="Isabelle Agius" w:date="2016-09-28T09:59:00Z">
        <w:r w:rsidR="00946321">
          <w:rPr>
            <w:szCs w:val="24"/>
          </w:rPr>
          <w:t xml:space="preserve">, </w:t>
        </w:r>
      </w:ins>
      <w:del w:id="126" w:author="Isabelle Agius" w:date="2016-09-28T09:59:00Z">
        <w:r w:rsidRPr="008C4F95" w:rsidDel="00946321">
          <w:rPr>
            <w:szCs w:val="24"/>
          </w:rPr>
          <w:delText xml:space="preserve"> and the proposed Manager is established in Malta, </w:delText>
        </w:r>
      </w:del>
      <w:r w:rsidRPr="008C4F95">
        <w:rPr>
          <w:szCs w:val="24"/>
        </w:rPr>
        <w:t xml:space="preserve">it </w:t>
      </w:r>
      <w:del w:id="127" w:author="Isabelle Agius" w:date="2016-09-28T09:59:00Z">
        <w:r w:rsidRPr="008C4F95" w:rsidDel="00946321">
          <w:rPr>
            <w:szCs w:val="24"/>
          </w:rPr>
          <w:delText xml:space="preserve">should </w:delText>
        </w:r>
      </w:del>
      <w:ins w:id="128" w:author="Isabelle Agius" w:date="2016-09-28T09:59:00Z">
        <w:r w:rsidR="00946321">
          <w:rPr>
            <w:szCs w:val="24"/>
          </w:rPr>
          <w:t xml:space="preserve">shall </w:t>
        </w:r>
      </w:ins>
      <w:r w:rsidRPr="008C4F95">
        <w:rPr>
          <w:szCs w:val="24"/>
        </w:rPr>
        <w:t xml:space="preserve">be in possession of a Category 2 Investment Services Licence </w:t>
      </w:r>
      <w:ins w:id="129" w:author="Isabelle Agius" w:date="2016-09-28T10:00:00Z">
        <w:r w:rsidR="00946321">
          <w:rPr>
            <w:szCs w:val="24"/>
          </w:rPr>
          <w:t xml:space="preserve">as a </w:t>
        </w:r>
        <w:r w:rsidR="00946321">
          <w:rPr>
            <w:i/>
            <w:szCs w:val="24"/>
          </w:rPr>
          <w:t xml:space="preserve">de minimis </w:t>
        </w:r>
        <w:r w:rsidR="00946321">
          <w:rPr>
            <w:szCs w:val="24"/>
          </w:rPr>
          <w:t xml:space="preserve">AIFM </w:t>
        </w:r>
      </w:ins>
      <w:r w:rsidR="006B4C45" w:rsidRPr="008C4F95">
        <w:rPr>
          <w:szCs w:val="24"/>
        </w:rPr>
        <w:t xml:space="preserve">issued in terms of </w:t>
      </w:r>
      <w:r w:rsidR="006A0BB8" w:rsidRPr="008C4F95">
        <w:rPr>
          <w:szCs w:val="24"/>
        </w:rPr>
        <w:t xml:space="preserve">article </w:t>
      </w:r>
      <w:r w:rsidR="006B4C45" w:rsidRPr="008C4F95">
        <w:rPr>
          <w:szCs w:val="24"/>
        </w:rPr>
        <w:t xml:space="preserve">6 of the Investment Services Act, 1994 </w:t>
      </w:r>
      <w:r w:rsidRPr="008C4F95">
        <w:rPr>
          <w:szCs w:val="24"/>
        </w:rPr>
        <w:t xml:space="preserve">and authorised to provide fund management services. </w:t>
      </w:r>
    </w:p>
    <w:p w:rsidR="00BE4BFB" w:rsidRPr="008C4F95" w:rsidRDefault="00BE4BFB" w:rsidP="00741359">
      <w:pPr>
        <w:rPr>
          <w:szCs w:val="24"/>
        </w:rPr>
      </w:pPr>
    </w:p>
    <w:p w:rsidR="00A40AB5" w:rsidRPr="008C4F95" w:rsidRDefault="00A40AB5" w:rsidP="00A40AB5">
      <w:pPr>
        <w:rPr>
          <w:szCs w:val="24"/>
        </w:rPr>
      </w:pPr>
      <w:r w:rsidRPr="008C4F95">
        <w:rPr>
          <w:szCs w:val="24"/>
        </w:rPr>
        <w:t xml:space="preserve">Where the proposed Manager has appointed a Sub-Manager with limited or full discretion in respect of the management of the assets of the </w:t>
      </w:r>
      <w:r w:rsidR="000E3586" w:rsidRPr="008C4F95">
        <w:rPr>
          <w:szCs w:val="24"/>
        </w:rPr>
        <w:t>Scheme</w:t>
      </w:r>
      <w:r w:rsidRPr="008C4F95">
        <w:rPr>
          <w:szCs w:val="24"/>
        </w:rPr>
        <w:t xml:space="preserve">, the </w:t>
      </w:r>
      <w:r w:rsidR="004C7EA6" w:rsidRPr="008C4F95">
        <w:rPr>
          <w:szCs w:val="24"/>
        </w:rPr>
        <w:t xml:space="preserve">Sub-Manager is </w:t>
      </w:r>
      <w:r w:rsidR="000B318B" w:rsidRPr="008C4F95">
        <w:rPr>
          <w:szCs w:val="24"/>
        </w:rPr>
        <w:t xml:space="preserve">also </w:t>
      </w:r>
      <w:r w:rsidR="004C7EA6" w:rsidRPr="008C4F95">
        <w:rPr>
          <w:szCs w:val="24"/>
        </w:rPr>
        <w:t xml:space="preserve">subject to MFSA’s approval. </w:t>
      </w:r>
      <w:r w:rsidR="000B318B" w:rsidRPr="008C4F95">
        <w:rPr>
          <w:szCs w:val="24"/>
        </w:rPr>
        <w:t>Notwithstanding MFSA’s approval requirement, t</w:t>
      </w:r>
      <w:r w:rsidRPr="008C4F95">
        <w:rPr>
          <w:szCs w:val="24"/>
        </w:rPr>
        <w:t xml:space="preserve">he MFSA expects the Manager to exercise care and diligence in the selection of a </w:t>
      </w:r>
      <w:r w:rsidR="00234393" w:rsidRPr="008C4F95">
        <w:rPr>
          <w:szCs w:val="24"/>
        </w:rPr>
        <w:t>Sub</w:t>
      </w:r>
      <w:r w:rsidRPr="008C4F95">
        <w:rPr>
          <w:szCs w:val="24"/>
        </w:rPr>
        <w:t>-Manager and to assume responsibility for the acts of the Sub-Manager</w:t>
      </w:r>
      <w:r w:rsidR="00741359" w:rsidRPr="008C4F95">
        <w:rPr>
          <w:szCs w:val="24"/>
        </w:rPr>
        <w:t>.</w:t>
      </w:r>
      <w:r w:rsidRPr="008C4F95">
        <w:rPr>
          <w:szCs w:val="24"/>
        </w:rPr>
        <w:t xml:space="preserve"> </w:t>
      </w:r>
    </w:p>
    <w:p w:rsidR="00741359" w:rsidRPr="008C4F95" w:rsidRDefault="00741359" w:rsidP="00A40AB5">
      <w:pPr>
        <w:rPr>
          <w:szCs w:val="24"/>
        </w:rPr>
      </w:pPr>
    </w:p>
    <w:p w:rsidR="00A40AB5" w:rsidRPr="008C4F95" w:rsidRDefault="000B318B" w:rsidP="00A40AB5">
      <w:pPr>
        <w:rPr>
          <w:szCs w:val="24"/>
        </w:rPr>
      </w:pPr>
      <w:r w:rsidRPr="008C4F95">
        <w:rPr>
          <w:szCs w:val="24"/>
        </w:rPr>
        <w:t xml:space="preserve">Maltese </w:t>
      </w:r>
      <w:r w:rsidR="00AC6D64" w:rsidRPr="008C4F95">
        <w:rPr>
          <w:szCs w:val="24"/>
        </w:rPr>
        <w:t>Non-</w:t>
      </w:r>
      <w:r w:rsidRPr="008C4F95">
        <w:rPr>
          <w:szCs w:val="24"/>
        </w:rPr>
        <w:t xml:space="preserve">UCITS </w:t>
      </w:r>
      <w:r w:rsidR="000E3586" w:rsidRPr="008C4F95">
        <w:rPr>
          <w:szCs w:val="24"/>
        </w:rPr>
        <w:t>Scheme</w:t>
      </w:r>
      <w:r w:rsidRPr="008C4F95">
        <w:rPr>
          <w:szCs w:val="24"/>
        </w:rPr>
        <w:t xml:space="preserve">s </w:t>
      </w:r>
      <w:r w:rsidR="00A40AB5" w:rsidRPr="008C4F95">
        <w:rPr>
          <w:szCs w:val="24"/>
        </w:rPr>
        <w:t xml:space="preserve">which do not appoint a third party manager, should </w:t>
      </w:r>
      <w:r w:rsidR="006B4C45" w:rsidRPr="008C4F95">
        <w:rPr>
          <w:szCs w:val="24"/>
        </w:rPr>
        <w:t xml:space="preserve">refer to the </w:t>
      </w:r>
      <w:r w:rsidR="00AF2639" w:rsidRPr="008C4F95">
        <w:rPr>
          <w:szCs w:val="24"/>
        </w:rPr>
        <w:t xml:space="preserve">relevant </w:t>
      </w:r>
      <w:r w:rsidR="00A40AB5" w:rsidRPr="008C4F95">
        <w:rPr>
          <w:szCs w:val="24"/>
        </w:rPr>
        <w:t>supplementary conditions applicable to self</w:t>
      </w:r>
      <w:r w:rsidR="00CC6C6B" w:rsidRPr="008C4F95">
        <w:rPr>
          <w:szCs w:val="24"/>
        </w:rPr>
        <w:t>-</w:t>
      </w:r>
      <w:r w:rsidR="00A40AB5" w:rsidRPr="008C4F95">
        <w:rPr>
          <w:szCs w:val="24"/>
        </w:rPr>
        <w:t>managed funds</w:t>
      </w:r>
      <w:r w:rsidR="0034310B" w:rsidRPr="008C4F95">
        <w:rPr>
          <w:szCs w:val="24"/>
        </w:rPr>
        <w:t xml:space="preserve"> included in Part BI o</w:t>
      </w:r>
      <w:r w:rsidR="0009056F" w:rsidRPr="008C4F95">
        <w:rPr>
          <w:szCs w:val="24"/>
        </w:rPr>
        <w:t xml:space="preserve">f these </w:t>
      </w:r>
      <w:r w:rsidR="00A3335B" w:rsidRPr="008C4F95">
        <w:rPr>
          <w:szCs w:val="24"/>
        </w:rPr>
        <w:t>Rules</w:t>
      </w:r>
      <w:r w:rsidR="00A40AB5" w:rsidRPr="008C4F95">
        <w:rPr>
          <w:szCs w:val="24"/>
        </w:rPr>
        <w:t xml:space="preserve">. </w:t>
      </w:r>
    </w:p>
    <w:p w:rsidR="00BE4BFB" w:rsidRPr="008C4F95" w:rsidRDefault="00BE4BFB" w:rsidP="00A40AB5">
      <w:pPr>
        <w:rPr>
          <w:szCs w:val="24"/>
        </w:rPr>
      </w:pPr>
    </w:p>
    <w:p w:rsidR="00A40AB5" w:rsidRPr="008C4F95" w:rsidRDefault="00A40AB5" w:rsidP="001C1D90">
      <w:pPr>
        <w:pStyle w:val="Heading3"/>
        <w:numPr>
          <w:ilvl w:val="0"/>
          <w:numId w:val="30"/>
        </w:numPr>
        <w:tabs>
          <w:tab w:val="left" w:pos="709"/>
        </w:tabs>
        <w:ind w:right="0" w:hanging="720"/>
        <w:rPr>
          <w:i/>
          <w:szCs w:val="24"/>
        </w:rPr>
      </w:pPr>
      <w:bookmarkStart w:id="130" w:name="_Toc519407671"/>
      <w:r w:rsidRPr="008C4F95">
        <w:rPr>
          <w:i/>
          <w:szCs w:val="24"/>
        </w:rPr>
        <w:t>Fund Administrator</w:t>
      </w:r>
      <w:bookmarkEnd w:id="130"/>
      <w:r w:rsidRPr="008C4F95">
        <w:rPr>
          <w:i/>
          <w:szCs w:val="24"/>
        </w:rPr>
        <w:t xml:space="preserve"> </w:t>
      </w:r>
    </w:p>
    <w:p w:rsidR="00A40AB5" w:rsidRPr="008C4F95" w:rsidRDefault="00A40AB5" w:rsidP="00A40AB5">
      <w:pPr>
        <w:rPr>
          <w:szCs w:val="24"/>
        </w:rPr>
      </w:pPr>
    </w:p>
    <w:p w:rsidR="00A40AB5" w:rsidRPr="008C4F95" w:rsidRDefault="00A40AB5" w:rsidP="00A40AB5">
      <w:pPr>
        <w:rPr>
          <w:szCs w:val="24"/>
        </w:rPr>
      </w:pPr>
      <w:r w:rsidRPr="008C4F95">
        <w:rPr>
          <w:szCs w:val="24"/>
        </w:rPr>
        <w:t xml:space="preserve">Administrative services in relation to </w:t>
      </w:r>
      <w:r w:rsidR="00823953" w:rsidRPr="008C4F95">
        <w:rPr>
          <w:szCs w:val="24"/>
        </w:rPr>
        <w:t xml:space="preserve">a </w:t>
      </w:r>
      <w:r w:rsidR="009F426A" w:rsidRPr="008C4F95">
        <w:rPr>
          <w:szCs w:val="24"/>
        </w:rPr>
        <w:t xml:space="preserve">Maltese </w:t>
      </w:r>
      <w:r w:rsidR="00AC6D64" w:rsidRPr="008C4F95">
        <w:rPr>
          <w:szCs w:val="24"/>
        </w:rPr>
        <w:t>Non-</w:t>
      </w:r>
      <w:r w:rsidR="009F426A" w:rsidRPr="008C4F95">
        <w:rPr>
          <w:szCs w:val="24"/>
        </w:rPr>
        <w:t xml:space="preserve">UCITS </w:t>
      </w:r>
      <w:r w:rsidR="000E3586" w:rsidRPr="008C4F95">
        <w:rPr>
          <w:szCs w:val="24"/>
        </w:rPr>
        <w:t>Scheme</w:t>
      </w:r>
      <w:r w:rsidRPr="008C4F95">
        <w:rPr>
          <w:szCs w:val="24"/>
        </w:rPr>
        <w:t xml:space="preserve"> may either be carried out by an appointed third party Administrator or undertaken by the appointed Manager. </w:t>
      </w:r>
    </w:p>
    <w:p w:rsidR="00A40AB5" w:rsidRPr="008C4F95" w:rsidRDefault="00A40AB5" w:rsidP="00A40AB5">
      <w:pPr>
        <w:rPr>
          <w:szCs w:val="24"/>
        </w:rPr>
      </w:pPr>
    </w:p>
    <w:p w:rsidR="00A40AB5" w:rsidRPr="008C4F95" w:rsidRDefault="00A40AB5" w:rsidP="00A40AB5">
      <w:pPr>
        <w:tabs>
          <w:tab w:val="left" w:pos="426"/>
        </w:tabs>
        <w:rPr>
          <w:szCs w:val="24"/>
        </w:rPr>
      </w:pPr>
      <w:r w:rsidRPr="008C4F95">
        <w:rPr>
          <w:szCs w:val="24"/>
        </w:rPr>
        <w:t xml:space="preserve">Where the proposed </w:t>
      </w:r>
      <w:r w:rsidR="006F178D" w:rsidRPr="008C4F95">
        <w:rPr>
          <w:szCs w:val="24"/>
        </w:rPr>
        <w:t xml:space="preserve">provider of fund administration services </w:t>
      </w:r>
      <w:r w:rsidRPr="008C4F95">
        <w:rPr>
          <w:szCs w:val="24"/>
        </w:rPr>
        <w:t xml:space="preserve">is established in </w:t>
      </w:r>
      <w:smartTag w:uri="urn:schemas-microsoft-com:office:smarttags" w:element="country-region">
        <w:smartTag w:uri="urn:schemas-microsoft-com:office:smarttags" w:element="place">
          <w:r w:rsidRPr="008C4F95">
            <w:rPr>
              <w:szCs w:val="24"/>
            </w:rPr>
            <w:t>Malta</w:t>
          </w:r>
        </w:smartTag>
      </w:smartTag>
      <w:r w:rsidRPr="008C4F95">
        <w:rPr>
          <w:szCs w:val="24"/>
        </w:rPr>
        <w:t>,</w:t>
      </w:r>
      <w:r w:rsidR="005324EC" w:rsidRPr="008C4F95">
        <w:rPr>
          <w:szCs w:val="24"/>
        </w:rPr>
        <w:t xml:space="preserve"> it </w:t>
      </w:r>
      <w:r w:rsidRPr="008C4F95">
        <w:rPr>
          <w:szCs w:val="24"/>
        </w:rPr>
        <w:t xml:space="preserve">should be in possession of a Fund Administration recognition certificate issued in terms of </w:t>
      </w:r>
      <w:r w:rsidR="00AC6D64" w:rsidRPr="008C4F95">
        <w:rPr>
          <w:szCs w:val="24"/>
        </w:rPr>
        <w:t xml:space="preserve">article </w:t>
      </w:r>
      <w:r w:rsidRPr="008C4F95">
        <w:rPr>
          <w:szCs w:val="24"/>
        </w:rPr>
        <w:t xml:space="preserve">9A of the Investment Services Act, 1994. </w:t>
      </w:r>
    </w:p>
    <w:p w:rsidR="00A40AB5" w:rsidRPr="008C4F95" w:rsidRDefault="00A40AB5" w:rsidP="00A40AB5">
      <w:pPr>
        <w:rPr>
          <w:szCs w:val="24"/>
        </w:rPr>
      </w:pPr>
    </w:p>
    <w:p w:rsidR="00A40AB5" w:rsidRPr="008C4F95" w:rsidRDefault="00A40AB5" w:rsidP="001C1D90">
      <w:pPr>
        <w:pStyle w:val="Heading3"/>
        <w:numPr>
          <w:ilvl w:val="0"/>
          <w:numId w:val="30"/>
        </w:numPr>
        <w:tabs>
          <w:tab w:val="left" w:pos="709"/>
        </w:tabs>
        <w:ind w:right="0" w:hanging="720"/>
        <w:rPr>
          <w:i/>
          <w:szCs w:val="24"/>
        </w:rPr>
      </w:pPr>
      <w:r w:rsidRPr="008C4F95">
        <w:rPr>
          <w:i/>
          <w:szCs w:val="24"/>
        </w:rPr>
        <w:t xml:space="preserve">Custodian </w:t>
      </w:r>
    </w:p>
    <w:p w:rsidR="00A40AB5" w:rsidRPr="008C4F95" w:rsidRDefault="00A40AB5" w:rsidP="00A40AB5">
      <w:pPr>
        <w:rPr>
          <w:szCs w:val="24"/>
        </w:rPr>
      </w:pPr>
    </w:p>
    <w:p w:rsidR="001C1D90" w:rsidRPr="008C4F95" w:rsidDel="00946321" w:rsidRDefault="009F426A" w:rsidP="009F426A">
      <w:pPr>
        <w:rPr>
          <w:del w:id="131" w:author="Isabelle Agius" w:date="2016-09-28T10:00:00Z"/>
          <w:kern w:val="0"/>
          <w:szCs w:val="24"/>
          <w:lang w:eastAsia="en-GB"/>
        </w:rPr>
      </w:pPr>
      <w:r w:rsidRPr="008C4F95">
        <w:rPr>
          <w:kern w:val="0"/>
          <w:szCs w:val="24"/>
          <w:lang w:eastAsia="en-GB"/>
        </w:rPr>
        <w:t xml:space="preserve">A Maltese </w:t>
      </w:r>
      <w:r w:rsidR="00AC6D64" w:rsidRPr="008C4F95">
        <w:rPr>
          <w:kern w:val="0"/>
          <w:szCs w:val="24"/>
          <w:lang w:eastAsia="en-GB"/>
        </w:rPr>
        <w:t>Non-</w:t>
      </w:r>
      <w:r w:rsidRPr="008C4F95">
        <w:rPr>
          <w:kern w:val="0"/>
          <w:szCs w:val="24"/>
          <w:lang w:eastAsia="en-GB"/>
        </w:rPr>
        <w:t xml:space="preserve">UCITS </w:t>
      </w:r>
      <w:r w:rsidR="000E3586" w:rsidRPr="008C4F95">
        <w:rPr>
          <w:kern w:val="0"/>
          <w:szCs w:val="24"/>
          <w:lang w:eastAsia="en-GB"/>
        </w:rPr>
        <w:t>Scheme</w:t>
      </w:r>
      <w:r w:rsidRPr="008C4F95">
        <w:rPr>
          <w:kern w:val="0"/>
          <w:szCs w:val="24"/>
          <w:lang w:eastAsia="en-GB"/>
        </w:rPr>
        <w:t xml:space="preserve"> </w:t>
      </w:r>
      <w:r w:rsidR="001C1D90" w:rsidRPr="008C4F95">
        <w:rPr>
          <w:kern w:val="0"/>
          <w:szCs w:val="24"/>
          <w:lang w:eastAsia="en-GB"/>
        </w:rPr>
        <w:t xml:space="preserve">is </w:t>
      </w:r>
      <w:r w:rsidRPr="008C4F95">
        <w:rPr>
          <w:kern w:val="0"/>
          <w:szCs w:val="24"/>
          <w:lang w:eastAsia="en-GB"/>
        </w:rPr>
        <w:t xml:space="preserve">required to appoint a Custodian responsible for the safe custody of the assets of the </w:t>
      </w:r>
      <w:r w:rsidR="000E3586" w:rsidRPr="008C4F95">
        <w:rPr>
          <w:kern w:val="0"/>
          <w:szCs w:val="24"/>
          <w:lang w:eastAsia="en-GB"/>
        </w:rPr>
        <w:t>Scheme</w:t>
      </w:r>
      <w:r w:rsidRPr="008C4F95">
        <w:rPr>
          <w:kern w:val="0"/>
          <w:szCs w:val="24"/>
          <w:lang w:eastAsia="en-GB"/>
        </w:rPr>
        <w:t xml:space="preserve"> and for monitoring the activities of the </w:t>
      </w:r>
      <w:r w:rsidR="000E3586" w:rsidRPr="008C4F95">
        <w:rPr>
          <w:kern w:val="0"/>
          <w:szCs w:val="24"/>
          <w:lang w:eastAsia="en-GB"/>
        </w:rPr>
        <w:t>Scheme</w:t>
      </w:r>
      <w:r w:rsidRPr="008C4F95">
        <w:rPr>
          <w:kern w:val="0"/>
          <w:szCs w:val="24"/>
          <w:lang w:eastAsia="en-GB"/>
        </w:rPr>
        <w:t xml:space="preserve">’s Manager. </w:t>
      </w:r>
    </w:p>
    <w:p w:rsidR="001C1D90" w:rsidRPr="008C4F95" w:rsidDel="00946321" w:rsidRDefault="001C1D90" w:rsidP="009F426A">
      <w:pPr>
        <w:rPr>
          <w:del w:id="132" w:author="Isabelle Agius" w:date="2016-09-28T10:00:00Z"/>
          <w:kern w:val="0"/>
          <w:szCs w:val="24"/>
          <w:lang w:eastAsia="en-GB"/>
        </w:rPr>
      </w:pPr>
    </w:p>
    <w:p w:rsidR="00D21905" w:rsidRPr="008C4F95" w:rsidRDefault="009F426A" w:rsidP="00D21905">
      <w:pPr>
        <w:rPr>
          <w:kern w:val="0"/>
          <w:szCs w:val="24"/>
          <w:lang w:eastAsia="en-GB"/>
        </w:rPr>
      </w:pPr>
      <w:r w:rsidRPr="008C4F95">
        <w:rPr>
          <w:kern w:val="0"/>
          <w:szCs w:val="24"/>
          <w:lang w:eastAsia="en-GB"/>
        </w:rPr>
        <w:t>In the cas</w:t>
      </w:r>
      <w:r w:rsidR="001B0443" w:rsidRPr="008C4F95">
        <w:rPr>
          <w:kern w:val="0"/>
          <w:szCs w:val="24"/>
          <w:lang w:eastAsia="en-GB"/>
        </w:rPr>
        <w:t xml:space="preserve">e of a </w:t>
      </w:r>
      <w:r w:rsidRPr="008C4F95">
        <w:rPr>
          <w:kern w:val="0"/>
          <w:szCs w:val="24"/>
          <w:lang w:eastAsia="en-GB"/>
        </w:rPr>
        <w:t xml:space="preserve">Maltese </w:t>
      </w:r>
      <w:r w:rsidR="00AC6D64" w:rsidRPr="008C4F95">
        <w:rPr>
          <w:kern w:val="0"/>
          <w:szCs w:val="24"/>
          <w:lang w:eastAsia="en-GB"/>
        </w:rPr>
        <w:t>Non-</w:t>
      </w:r>
      <w:r w:rsidRPr="008C4F95">
        <w:rPr>
          <w:kern w:val="0"/>
          <w:szCs w:val="24"/>
          <w:lang w:eastAsia="en-GB"/>
        </w:rPr>
        <w:t xml:space="preserve">UCITS </w:t>
      </w:r>
      <w:r w:rsidR="000E3586" w:rsidRPr="008C4F95">
        <w:rPr>
          <w:kern w:val="0"/>
          <w:szCs w:val="24"/>
          <w:lang w:eastAsia="en-GB"/>
        </w:rPr>
        <w:t>Scheme</w:t>
      </w:r>
      <w:r w:rsidRPr="008C4F95">
        <w:rPr>
          <w:kern w:val="0"/>
          <w:szCs w:val="24"/>
          <w:lang w:eastAsia="en-GB"/>
        </w:rPr>
        <w:t xml:space="preserve">, the Custodian </w:t>
      </w:r>
      <w:ins w:id="133" w:author="Isabelle Agius" w:date="2016-09-28T10:00:00Z">
        <w:r w:rsidR="00946321">
          <w:rPr>
            <w:kern w:val="0"/>
            <w:szCs w:val="24"/>
            <w:lang w:eastAsia="en-GB"/>
          </w:rPr>
          <w:t xml:space="preserve">shall </w:t>
        </w:r>
      </w:ins>
      <w:del w:id="134" w:author="Isabelle Agius" w:date="2016-09-28T10:00:00Z">
        <w:r w:rsidRPr="008C4F95" w:rsidDel="00946321">
          <w:rPr>
            <w:kern w:val="0"/>
            <w:szCs w:val="24"/>
            <w:lang w:eastAsia="en-GB"/>
          </w:rPr>
          <w:delText xml:space="preserve">should </w:delText>
        </w:r>
      </w:del>
      <w:r w:rsidRPr="008C4F95">
        <w:rPr>
          <w:kern w:val="0"/>
          <w:szCs w:val="24"/>
          <w:lang w:eastAsia="en-GB"/>
        </w:rPr>
        <w:t>be based in Malta and in possession of a Category 4</w:t>
      </w:r>
      <w:r w:rsidR="00D21905" w:rsidRPr="008C4F95">
        <w:rPr>
          <w:kern w:val="0"/>
          <w:szCs w:val="24"/>
          <w:lang w:eastAsia="en-GB"/>
        </w:rPr>
        <w:t>a</w:t>
      </w:r>
      <w:r w:rsidRPr="008C4F95">
        <w:rPr>
          <w:kern w:val="0"/>
          <w:szCs w:val="24"/>
          <w:lang w:eastAsia="en-GB"/>
        </w:rPr>
        <w:t xml:space="preserve"> Investment Services Licence issued by the MFSA in terms of the Investment Services Act, 1994. </w:t>
      </w:r>
      <w:r w:rsidR="00D21905" w:rsidRPr="008C4F95">
        <w:rPr>
          <w:kern w:val="0"/>
          <w:szCs w:val="24"/>
          <w:lang w:eastAsia="en-GB"/>
        </w:rPr>
        <w:t xml:space="preserve">The Custodian of a Non-UCITS Retail Scheme shall refer to the Investment Services Act (Custodians of Collective Investment Schemes) Regulations. </w:t>
      </w:r>
    </w:p>
    <w:p w:rsidR="009F426A" w:rsidRPr="008C4F95" w:rsidRDefault="009F426A" w:rsidP="009F426A">
      <w:pPr>
        <w:rPr>
          <w:kern w:val="0"/>
          <w:szCs w:val="24"/>
          <w:lang w:eastAsia="en-GB"/>
        </w:rPr>
      </w:pPr>
    </w:p>
    <w:p w:rsidR="00A40AB5" w:rsidRPr="008C4F95" w:rsidRDefault="00A40AB5" w:rsidP="00A40AB5">
      <w:pPr>
        <w:rPr>
          <w:szCs w:val="24"/>
        </w:rPr>
      </w:pPr>
    </w:p>
    <w:p w:rsidR="00A40AB5" w:rsidRPr="008C4F95" w:rsidRDefault="00A40AB5" w:rsidP="001C1D90">
      <w:pPr>
        <w:pStyle w:val="Heading3"/>
        <w:numPr>
          <w:ilvl w:val="0"/>
          <w:numId w:val="30"/>
        </w:numPr>
        <w:tabs>
          <w:tab w:val="left" w:pos="709"/>
        </w:tabs>
        <w:ind w:right="0" w:hanging="720"/>
        <w:rPr>
          <w:i/>
          <w:szCs w:val="24"/>
        </w:rPr>
      </w:pPr>
      <w:r w:rsidRPr="008C4F95">
        <w:rPr>
          <w:i/>
          <w:szCs w:val="24"/>
        </w:rPr>
        <w:lastRenderedPageBreak/>
        <w:t xml:space="preserve">Investment Adviser </w:t>
      </w:r>
    </w:p>
    <w:p w:rsidR="00A40AB5" w:rsidRPr="008C4F95" w:rsidRDefault="00A40AB5" w:rsidP="00A40AB5">
      <w:pPr>
        <w:rPr>
          <w:szCs w:val="24"/>
        </w:rPr>
      </w:pPr>
    </w:p>
    <w:p w:rsidR="00A40AB5" w:rsidRPr="008C4F95" w:rsidRDefault="00A40AB5" w:rsidP="00A40AB5">
      <w:pPr>
        <w:rPr>
          <w:szCs w:val="24"/>
        </w:rPr>
      </w:pPr>
      <w:r w:rsidRPr="008C4F95">
        <w:rPr>
          <w:szCs w:val="24"/>
        </w:rPr>
        <w:t xml:space="preserve">The Investment Adviser is a person responsible for the provision of investment advice to the </w:t>
      </w:r>
      <w:r w:rsidR="000E3586" w:rsidRPr="008C4F95">
        <w:rPr>
          <w:szCs w:val="24"/>
        </w:rPr>
        <w:t>Scheme</w:t>
      </w:r>
      <w:r w:rsidRPr="008C4F95">
        <w:rPr>
          <w:szCs w:val="24"/>
        </w:rPr>
        <w:t xml:space="preserve"> or its Manager </w:t>
      </w:r>
      <w:r w:rsidR="006B4C45" w:rsidRPr="008C4F95">
        <w:rPr>
          <w:szCs w:val="24"/>
        </w:rPr>
        <w:t xml:space="preserve">with respect to amongst others the investment and re-investment of the </w:t>
      </w:r>
      <w:r w:rsidRPr="008C4F95">
        <w:rPr>
          <w:szCs w:val="24"/>
        </w:rPr>
        <w:t xml:space="preserve">assets of the </w:t>
      </w:r>
      <w:r w:rsidR="000E3586" w:rsidRPr="008C4F95">
        <w:rPr>
          <w:szCs w:val="24"/>
        </w:rPr>
        <w:t>Scheme</w:t>
      </w:r>
      <w:r w:rsidRPr="008C4F95">
        <w:rPr>
          <w:szCs w:val="24"/>
        </w:rPr>
        <w:t xml:space="preserve">. It is understood that the Investment Adviser will not have any discretion with respect to the investment and re-investment of the assets of the </w:t>
      </w:r>
      <w:r w:rsidR="000E3586" w:rsidRPr="008C4F95">
        <w:rPr>
          <w:szCs w:val="24"/>
        </w:rPr>
        <w:t>Scheme</w:t>
      </w:r>
      <w:r w:rsidRPr="008C4F95">
        <w:rPr>
          <w:szCs w:val="24"/>
        </w:rPr>
        <w:t>.</w:t>
      </w:r>
    </w:p>
    <w:p w:rsidR="00A40AB5" w:rsidRPr="008C4F95" w:rsidRDefault="00A40AB5" w:rsidP="00A40AB5">
      <w:pPr>
        <w:rPr>
          <w:szCs w:val="24"/>
        </w:rPr>
      </w:pPr>
    </w:p>
    <w:p w:rsidR="00A40AB5" w:rsidRPr="008C4F95" w:rsidRDefault="001B0443" w:rsidP="00A40AB5">
      <w:pPr>
        <w:rPr>
          <w:szCs w:val="24"/>
        </w:rPr>
      </w:pPr>
      <w:r w:rsidRPr="008C4F95">
        <w:rPr>
          <w:szCs w:val="24"/>
        </w:rPr>
        <w:t xml:space="preserve">Maltese </w:t>
      </w:r>
      <w:r w:rsidR="00AC6D64" w:rsidRPr="008C4F95">
        <w:rPr>
          <w:szCs w:val="24"/>
        </w:rPr>
        <w:t>Non-</w:t>
      </w:r>
      <w:r w:rsidRPr="008C4F95">
        <w:rPr>
          <w:szCs w:val="24"/>
        </w:rPr>
        <w:t xml:space="preserve">UCITS </w:t>
      </w:r>
      <w:r w:rsidR="000E3586" w:rsidRPr="008C4F95">
        <w:rPr>
          <w:szCs w:val="24"/>
        </w:rPr>
        <w:t>Scheme</w:t>
      </w:r>
      <w:r w:rsidRPr="008C4F95">
        <w:rPr>
          <w:szCs w:val="24"/>
        </w:rPr>
        <w:t xml:space="preserve">s </w:t>
      </w:r>
      <w:r w:rsidR="00A40AB5" w:rsidRPr="008C4F95">
        <w:rPr>
          <w:szCs w:val="24"/>
        </w:rPr>
        <w:t xml:space="preserve">are generally not required to appoint a third party Investment Adviser. Moreover, the proposed Investment Adviser need not be established and regulated in </w:t>
      </w:r>
      <w:smartTag w:uri="urn:schemas-microsoft-com:office:smarttags" w:element="place">
        <w:smartTag w:uri="urn:schemas-microsoft-com:office:smarttags" w:element="country-region">
          <w:r w:rsidR="00A40AB5" w:rsidRPr="008C4F95">
            <w:rPr>
              <w:szCs w:val="24"/>
            </w:rPr>
            <w:t>Malta</w:t>
          </w:r>
        </w:smartTag>
      </w:smartTag>
      <w:r w:rsidR="00A40AB5" w:rsidRPr="008C4F95">
        <w:rPr>
          <w:szCs w:val="24"/>
        </w:rPr>
        <w:t xml:space="preserve">. </w:t>
      </w:r>
    </w:p>
    <w:p w:rsidR="00A40AB5" w:rsidRPr="008C4F95" w:rsidRDefault="00A40AB5" w:rsidP="00A40AB5">
      <w:pPr>
        <w:rPr>
          <w:szCs w:val="24"/>
        </w:rPr>
      </w:pPr>
    </w:p>
    <w:p w:rsidR="00EB6FCB" w:rsidRPr="008C4F95" w:rsidRDefault="00A40AB5" w:rsidP="003D02C9">
      <w:pPr>
        <w:rPr>
          <w:szCs w:val="24"/>
        </w:rPr>
      </w:pPr>
      <w:r w:rsidRPr="008C4F95">
        <w:rPr>
          <w:szCs w:val="24"/>
        </w:rPr>
        <w:t xml:space="preserve">Where the Investment Adviser is appointed by the Manager, rather than by the </w:t>
      </w:r>
      <w:r w:rsidR="000E3586" w:rsidRPr="008C4F95">
        <w:rPr>
          <w:szCs w:val="24"/>
        </w:rPr>
        <w:t>Scheme</w:t>
      </w:r>
      <w:r w:rsidRPr="008C4F95">
        <w:rPr>
          <w:szCs w:val="24"/>
        </w:rPr>
        <w:t xml:space="preserve"> </w:t>
      </w:r>
      <w:r w:rsidR="004C7EA6" w:rsidRPr="008C4F95">
        <w:rPr>
          <w:szCs w:val="24"/>
        </w:rPr>
        <w:t xml:space="preserve">such Investment Adviser is </w:t>
      </w:r>
      <w:r w:rsidR="001B0443" w:rsidRPr="008C4F95">
        <w:rPr>
          <w:szCs w:val="24"/>
        </w:rPr>
        <w:t xml:space="preserve">also </w:t>
      </w:r>
      <w:r w:rsidR="004C7EA6" w:rsidRPr="008C4F95">
        <w:rPr>
          <w:szCs w:val="24"/>
        </w:rPr>
        <w:t>subject to MFSA’s approval</w:t>
      </w:r>
      <w:r w:rsidRPr="008C4F95">
        <w:rPr>
          <w:szCs w:val="24"/>
        </w:rPr>
        <w:t>. Where the proposal includes the appointment</w:t>
      </w:r>
      <w:r w:rsidR="001B0443" w:rsidRPr="008C4F95">
        <w:rPr>
          <w:szCs w:val="24"/>
        </w:rPr>
        <w:t xml:space="preserve"> of an </w:t>
      </w:r>
      <w:r w:rsidRPr="008C4F95">
        <w:rPr>
          <w:szCs w:val="24"/>
        </w:rPr>
        <w:t xml:space="preserve">Investment Adviser </w:t>
      </w:r>
      <w:r w:rsidR="001B0443" w:rsidRPr="008C4F95">
        <w:rPr>
          <w:szCs w:val="24"/>
        </w:rPr>
        <w:t xml:space="preserve">that </w:t>
      </w:r>
      <w:r w:rsidRPr="008C4F95">
        <w:rPr>
          <w:szCs w:val="24"/>
        </w:rPr>
        <w:t xml:space="preserve">is established in </w:t>
      </w:r>
      <w:smartTag w:uri="urn:schemas-microsoft-com:office:smarttags" w:element="country-region">
        <w:smartTag w:uri="urn:schemas-microsoft-com:office:smarttags" w:element="place">
          <w:r w:rsidRPr="008C4F95">
            <w:rPr>
              <w:szCs w:val="24"/>
            </w:rPr>
            <w:t>Malta</w:t>
          </w:r>
        </w:smartTag>
      </w:smartTag>
      <w:r w:rsidRPr="008C4F95">
        <w:rPr>
          <w:szCs w:val="24"/>
        </w:rPr>
        <w:t xml:space="preserve">, the Adviser should be in possession of a Category 1A, 1B, 2 or 3 Investment Services Licence issued in terms of </w:t>
      </w:r>
      <w:r w:rsidR="00AC6D64" w:rsidRPr="008C4F95">
        <w:rPr>
          <w:szCs w:val="24"/>
        </w:rPr>
        <w:t xml:space="preserve">article </w:t>
      </w:r>
      <w:r w:rsidRPr="008C4F95">
        <w:rPr>
          <w:szCs w:val="24"/>
        </w:rPr>
        <w:t xml:space="preserve">6 of the Investment Services Act, 1994 and should be duly authorised by the MFSA to provide investment advice to collective investment </w:t>
      </w:r>
      <w:r w:rsidR="001E5F8A" w:rsidRPr="008C4F95">
        <w:rPr>
          <w:szCs w:val="24"/>
        </w:rPr>
        <w:t>s</w:t>
      </w:r>
      <w:r w:rsidR="000E3586" w:rsidRPr="008C4F95">
        <w:rPr>
          <w:szCs w:val="24"/>
        </w:rPr>
        <w:t>cheme</w:t>
      </w:r>
      <w:r w:rsidRPr="008C4F95">
        <w:rPr>
          <w:szCs w:val="24"/>
        </w:rPr>
        <w:t xml:space="preserve">s. </w:t>
      </w:r>
      <w:bookmarkEnd w:id="110"/>
    </w:p>
    <w:p w:rsidR="00BA0FAA" w:rsidRPr="008C4F95" w:rsidRDefault="00BA0FAA" w:rsidP="003D02C9">
      <w:pPr>
        <w:rPr>
          <w:szCs w:val="24"/>
        </w:rPr>
      </w:pPr>
    </w:p>
    <w:p w:rsidR="001C1D90" w:rsidRPr="008C4F95" w:rsidRDefault="001C1D90" w:rsidP="001C1D90">
      <w:pPr>
        <w:pStyle w:val="BodyText"/>
        <w:ind w:right="0"/>
        <w:rPr>
          <w:rFonts w:ascii="Times New Roman" w:hAnsi="Times New Roman"/>
          <w:b/>
          <w:i/>
          <w:szCs w:val="24"/>
        </w:rPr>
      </w:pPr>
      <w:r w:rsidRPr="008C4F95">
        <w:rPr>
          <w:rFonts w:ascii="Times New Roman" w:hAnsi="Times New Roman"/>
          <w:b/>
          <w:i/>
          <w:szCs w:val="24"/>
        </w:rPr>
        <w:t>7.2.</w:t>
      </w:r>
      <w:r w:rsidRPr="008C4F95">
        <w:rPr>
          <w:rFonts w:ascii="Times New Roman" w:hAnsi="Times New Roman"/>
          <w:b/>
          <w:i/>
          <w:szCs w:val="24"/>
        </w:rPr>
        <w:tab/>
        <w:t>Maltese UCITS Schemes</w:t>
      </w:r>
    </w:p>
    <w:p w:rsidR="001C1D90" w:rsidRPr="008C4F95" w:rsidRDefault="001C1D90" w:rsidP="003D02C9">
      <w:pPr>
        <w:rPr>
          <w:szCs w:val="24"/>
        </w:rPr>
      </w:pPr>
    </w:p>
    <w:p w:rsidR="00BA0FAA" w:rsidRPr="008C4F95" w:rsidRDefault="00BA0FAA" w:rsidP="00BA0FAA">
      <w:pPr>
        <w:autoSpaceDE w:val="0"/>
        <w:autoSpaceDN w:val="0"/>
        <w:adjustRightInd w:val="0"/>
        <w:rPr>
          <w:kern w:val="0"/>
          <w:szCs w:val="24"/>
          <w:lang w:eastAsia="en-GB"/>
        </w:rPr>
      </w:pPr>
      <w:r w:rsidRPr="008C4F95">
        <w:rPr>
          <w:kern w:val="0"/>
          <w:szCs w:val="24"/>
          <w:lang w:eastAsia="en-GB"/>
        </w:rPr>
        <w:t xml:space="preserve">The MFSA ordinarily expects a Maltese UCITS Scheme to </w:t>
      </w:r>
      <w:r w:rsidR="00715360" w:rsidRPr="008C4F95">
        <w:rPr>
          <w:kern w:val="0"/>
          <w:szCs w:val="24"/>
          <w:lang w:eastAsia="en-GB"/>
        </w:rPr>
        <w:t xml:space="preserve">appoint Service Providers such as a manager, </w:t>
      </w:r>
      <w:r w:rsidRPr="008C4F95">
        <w:rPr>
          <w:kern w:val="0"/>
          <w:szCs w:val="24"/>
          <w:lang w:eastAsia="en-GB"/>
        </w:rPr>
        <w:t>a Custodian, an Administrator and an Investment Adviser.</w:t>
      </w:r>
      <w:r w:rsidRPr="008C4F95" w:rsidDel="009F426A">
        <w:rPr>
          <w:kern w:val="0"/>
          <w:szCs w:val="24"/>
          <w:lang w:eastAsia="en-GB"/>
        </w:rPr>
        <w:t xml:space="preserve"> </w:t>
      </w:r>
      <w:r w:rsidRPr="008C4F95">
        <w:rPr>
          <w:kern w:val="0"/>
          <w:szCs w:val="24"/>
          <w:lang w:eastAsia="en-GB"/>
        </w:rPr>
        <w:t xml:space="preserve"> </w:t>
      </w:r>
    </w:p>
    <w:p w:rsidR="00BE4BFB" w:rsidRPr="008C4F95" w:rsidRDefault="00BE4BFB" w:rsidP="00BA0FAA">
      <w:pPr>
        <w:pStyle w:val="BodyText"/>
        <w:ind w:right="0"/>
        <w:rPr>
          <w:rFonts w:ascii="Times New Roman" w:hAnsi="Times New Roman"/>
          <w:szCs w:val="24"/>
        </w:rPr>
      </w:pPr>
    </w:p>
    <w:p w:rsidR="00715360" w:rsidRPr="008C4F95" w:rsidRDefault="00715360" w:rsidP="00715360">
      <w:pPr>
        <w:pStyle w:val="Heading3"/>
        <w:numPr>
          <w:ilvl w:val="0"/>
          <w:numId w:val="30"/>
        </w:numPr>
        <w:tabs>
          <w:tab w:val="left" w:pos="709"/>
        </w:tabs>
        <w:ind w:right="0" w:hanging="720"/>
        <w:rPr>
          <w:i/>
          <w:szCs w:val="24"/>
        </w:rPr>
      </w:pPr>
      <w:r w:rsidRPr="008C4F95">
        <w:rPr>
          <w:i/>
          <w:szCs w:val="24"/>
          <w:lang w:eastAsia="en-GB"/>
        </w:rPr>
        <w:t>Manager</w:t>
      </w:r>
    </w:p>
    <w:p w:rsidR="00BA0FAA" w:rsidRPr="008C4F95" w:rsidRDefault="00BA0FAA" w:rsidP="00BA0FAA">
      <w:pPr>
        <w:rPr>
          <w:szCs w:val="24"/>
        </w:rPr>
      </w:pPr>
    </w:p>
    <w:p w:rsidR="00620F0D" w:rsidRPr="008C4F95" w:rsidRDefault="00620F0D" w:rsidP="00BA0FAA">
      <w:pPr>
        <w:rPr>
          <w:szCs w:val="24"/>
        </w:rPr>
      </w:pPr>
      <w:r w:rsidRPr="008C4F95">
        <w:rPr>
          <w:szCs w:val="24"/>
        </w:rPr>
        <w:t xml:space="preserve">A </w:t>
      </w:r>
      <w:r w:rsidR="00BA0FAA" w:rsidRPr="008C4F95">
        <w:rPr>
          <w:szCs w:val="24"/>
        </w:rPr>
        <w:t xml:space="preserve">Maltese UCITS Scheme </w:t>
      </w:r>
      <w:r w:rsidRPr="008C4F95">
        <w:rPr>
          <w:szCs w:val="24"/>
        </w:rPr>
        <w:t xml:space="preserve">which is not a </w:t>
      </w:r>
      <w:r w:rsidR="001872A1" w:rsidRPr="008C4F95">
        <w:rPr>
          <w:szCs w:val="24"/>
        </w:rPr>
        <w:t>s</w:t>
      </w:r>
      <w:r w:rsidRPr="008C4F95">
        <w:rPr>
          <w:szCs w:val="24"/>
        </w:rPr>
        <w:t>elf-</w:t>
      </w:r>
      <w:r w:rsidR="001872A1" w:rsidRPr="008C4F95">
        <w:rPr>
          <w:szCs w:val="24"/>
        </w:rPr>
        <w:t>m</w:t>
      </w:r>
      <w:r w:rsidRPr="008C4F95">
        <w:rPr>
          <w:szCs w:val="24"/>
        </w:rPr>
        <w:t xml:space="preserve">anaged Maltese UCITS </w:t>
      </w:r>
      <w:r w:rsidR="001A08A4" w:rsidRPr="008C4F95">
        <w:rPr>
          <w:szCs w:val="24"/>
        </w:rPr>
        <w:t>shall</w:t>
      </w:r>
      <w:r w:rsidRPr="008C4F95">
        <w:rPr>
          <w:szCs w:val="24"/>
        </w:rPr>
        <w:t xml:space="preserve"> </w:t>
      </w:r>
      <w:r w:rsidR="00BA0FAA" w:rsidRPr="008C4F95">
        <w:rPr>
          <w:szCs w:val="24"/>
        </w:rPr>
        <w:t xml:space="preserve">appoint a </w:t>
      </w:r>
      <w:r w:rsidR="00090F90" w:rsidRPr="008C4F95">
        <w:rPr>
          <w:szCs w:val="24"/>
        </w:rPr>
        <w:t>Maltese or European m</w:t>
      </w:r>
      <w:r w:rsidR="00715360" w:rsidRPr="008C4F95">
        <w:rPr>
          <w:szCs w:val="24"/>
        </w:rPr>
        <w:t xml:space="preserve">anagement </w:t>
      </w:r>
      <w:r w:rsidR="00090F90" w:rsidRPr="008C4F95">
        <w:rPr>
          <w:szCs w:val="24"/>
        </w:rPr>
        <w:t>c</w:t>
      </w:r>
      <w:r w:rsidR="00715360" w:rsidRPr="008C4F95">
        <w:rPr>
          <w:szCs w:val="24"/>
        </w:rPr>
        <w:t>ompany</w:t>
      </w:r>
      <w:r w:rsidRPr="008C4F95">
        <w:rPr>
          <w:szCs w:val="24"/>
        </w:rPr>
        <w:t>. A</w:t>
      </w:r>
      <w:r w:rsidR="00090F90" w:rsidRPr="008C4F95">
        <w:rPr>
          <w:szCs w:val="24"/>
        </w:rPr>
        <w:t xml:space="preserve"> Maltese m</w:t>
      </w:r>
      <w:r w:rsidRPr="008C4F95">
        <w:rPr>
          <w:szCs w:val="24"/>
        </w:rPr>
        <w:t xml:space="preserve">anagement </w:t>
      </w:r>
      <w:r w:rsidR="00090F90" w:rsidRPr="008C4F95">
        <w:rPr>
          <w:szCs w:val="24"/>
        </w:rPr>
        <w:t>c</w:t>
      </w:r>
      <w:r w:rsidRPr="008C4F95">
        <w:rPr>
          <w:szCs w:val="24"/>
        </w:rPr>
        <w:t xml:space="preserve">ompany shall be </w:t>
      </w:r>
      <w:r w:rsidR="001A08A4" w:rsidRPr="008C4F95">
        <w:rPr>
          <w:szCs w:val="24"/>
        </w:rPr>
        <w:t>licenced</w:t>
      </w:r>
      <w:r w:rsidRPr="008C4F95">
        <w:rPr>
          <w:szCs w:val="24"/>
        </w:rPr>
        <w:t xml:space="preserve"> in terms of the Investment Services Act</w:t>
      </w:r>
      <w:r w:rsidR="001A08A4" w:rsidRPr="008C4F95">
        <w:rPr>
          <w:szCs w:val="24"/>
        </w:rPr>
        <w:t xml:space="preserve"> and </w:t>
      </w:r>
      <w:r w:rsidR="00E65BC0" w:rsidRPr="008C4F95">
        <w:rPr>
          <w:szCs w:val="24"/>
        </w:rPr>
        <w:t>shall be expected to comply with the SLCs prescribed in Part BII of the Investment Services Rules for Investment Services Providers.</w:t>
      </w:r>
    </w:p>
    <w:p w:rsidR="001872A1" w:rsidRPr="008C4F95" w:rsidRDefault="001872A1" w:rsidP="00BA0FAA">
      <w:pPr>
        <w:rPr>
          <w:szCs w:val="24"/>
        </w:rPr>
      </w:pPr>
    </w:p>
    <w:p w:rsidR="00BA0FAA" w:rsidRPr="008C4F95" w:rsidRDefault="00620F0D" w:rsidP="00BA0FAA">
      <w:pPr>
        <w:rPr>
          <w:szCs w:val="24"/>
        </w:rPr>
      </w:pPr>
      <w:r w:rsidRPr="008C4F95">
        <w:rPr>
          <w:szCs w:val="24"/>
        </w:rPr>
        <w:t xml:space="preserve">A </w:t>
      </w:r>
      <w:r w:rsidR="00090F90" w:rsidRPr="008C4F95">
        <w:rPr>
          <w:szCs w:val="24"/>
        </w:rPr>
        <w:t>European management c</w:t>
      </w:r>
      <w:r w:rsidRPr="008C4F95">
        <w:rPr>
          <w:szCs w:val="24"/>
        </w:rPr>
        <w:t xml:space="preserve">ompany </w:t>
      </w:r>
      <w:r w:rsidR="000358FF" w:rsidRPr="008C4F95">
        <w:rPr>
          <w:szCs w:val="24"/>
        </w:rPr>
        <w:t xml:space="preserve">may be appointed as long as it complies with </w:t>
      </w:r>
      <w:r w:rsidRPr="008C4F95">
        <w:rPr>
          <w:szCs w:val="24"/>
        </w:rPr>
        <w:t>Regulations</w:t>
      </w:r>
      <w:r w:rsidR="001872A1" w:rsidRPr="008C4F95">
        <w:rPr>
          <w:szCs w:val="24"/>
        </w:rPr>
        <w:t xml:space="preserve"> 9</w:t>
      </w:r>
      <w:r w:rsidRPr="008C4F95">
        <w:rPr>
          <w:szCs w:val="24"/>
        </w:rPr>
        <w:t xml:space="preserve"> and </w:t>
      </w:r>
      <w:r w:rsidR="001872A1" w:rsidRPr="008C4F95">
        <w:rPr>
          <w:szCs w:val="24"/>
        </w:rPr>
        <w:t>10</w:t>
      </w:r>
      <w:r w:rsidRPr="008C4F95">
        <w:rPr>
          <w:szCs w:val="24"/>
        </w:rPr>
        <w:t xml:space="preserve"> respectively of the Investment Services Act (UCITS Management Company</w:t>
      </w:r>
      <w:r w:rsidR="001872A1" w:rsidRPr="008C4F95">
        <w:rPr>
          <w:szCs w:val="24"/>
        </w:rPr>
        <w:t xml:space="preserve"> Passport</w:t>
      </w:r>
      <w:r w:rsidRPr="008C4F95">
        <w:rPr>
          <w:szCs w:val="24"/>
        </w:rPr>
        <w:t>) Regulations, 2011</w:t>
      </w:r>
      <w:r w:rsidR="000358FF" w:rsidRPr="008C4F95">
        <w:rPr>
          <w:szCs w:val="24"/>
        </w:rPr>
        <w:t xml:space="preserve"> and Part </w:t>
      </w:r>
      <w:r w:rsidR="001A08A4" w:rsidRPr="008C4F95">
        <w:rPr>
          <w:szCs w:val="24"/>
        </w:rPr>
        <w:t>CII</w:t>
      </w:r>
      <w:r w:rsidR="000358FF" w:rsidRPr="008C4F95">
        <w:rPr>
          <w:szCs w:val="24"/>
        </w:rPr>
        <w:t xml:space="preserve"> of the Investment Services Rules for Investment Service Providers</w:t>
      </w:r>
      <w:r w:rsidRPr="008C4F95">
        <w:rPr>
          <w:szCs w:val="24"/>
        </w:rPr>
        <w:t xml:space="preserve">. </w:t>
      </w:r>
    </w:p>
    <w:p w:rsidR="00BA0FAA" w:rsidRPr="008C4F95" w:rsidRDefault="00BA0FAA" w:rsidP="00BA0FAA">
      <w:pPr>
        <w:rPr>
          <w:szCs w:val="24"/>
        </w:rPr>
      </w:pPr>
    </w:p>
    <w:p w:rsidR="00BA0FAA" w:rsidRPr="008C4F95" w:rsidRDefault="00BA0FAA" w:rsidP="00BA0FAA">
      <w:pPr>
        <w:rPr>
          <w:szCs w:val="24"/>
        </w:rPr>
      </w:pPr>
      <w:r w:rsidRPr="008C4F95">
        <w:rPr>
          <w:szCs w:val="24"/>
        </w:rPr>
        <w:t xml:space="preserve">Where the </w:t>
      </w:r>
      <w:r w:rsidR="00620F0D" w:rsidRPr="008C4F95">
        <w:rPr>
          <w:szCs w:val="24"/>
        </w:rPr>
        <w:t xml:space="preserve">Maltese </w:t>
      </w:r>
      <w:r w:rsidR="00090F90" w:rsidRPr="008C4F95">
        <w:rPr>
          <w:szCs w:val="24"/>
        </w:rPr>
        <w:t>m</w:t>
      </w:r>
      <w:r w:rsidR="00620F0D" w:rsidRPr="008C4F95">
        <w:rPr>
          <w:szCs w:val="24"/>
        </w:rPr>
        <w:t xml:space="preserve">anagement </w:t>
      </w:r>
      <w:r w:rsidR="00090F90" w:rsidRPr="008C4F95">
        <w:rPr>
          <w:szCs w:val="24"/>
        </w:rPr>
        <w:t>c</w:t>
      </w:r>
      <w:r w:rsidR="00620F0D" w:rsidRPr="008C4F95">
        <w:rPr>
          <w:szCs w:val="24"/>
        </w:rPr>
        <w:t xml:space="preserve">ompany wishes to delegate to a </w:t>
      </w:r>
      <w:r w:rsidRPr="008C4F95">
        <w:rPr>
          <w:szCs w:val="24"/>
        </w:rPr>
        <w:t xml:space="preserve">Sub-Manager </w:t>
      </w:r>
      <w:r w:rsidR="00620F0D" w:rsidRPr="008C4F95">
        <w:rPr>
          <w:szCs w:val="24"/>
        </w:rPr>
        <w:t xml:space="preserve">for the purpose of a more efficient conduct of its business, the carrying out of some of its functions, it shall submit to the MFSA the details of such delegation. Furthermore, this delegation of functions shall not prevent the effectiveness of supervision over the Maltese </w:t>
      </w:r>
      <w:r w:rsidR="00090F90" w:rsidRPr="008C4F95">
        <w:rPr>
          <w:szCs w:val="24"/>
        </w:rPr>
        <w:t>m</w:t>
      </w:r>
      <w:r w:rsidR="00620F0D" w:rsidRPr="008C4F95">
        <w:rPr>
          <w:szCs w:val="24"/>
        </w:rPr>
        <w:t xml:space="preserve">anagement </w:t>
      </w:r>
      <w:r w:rsidR="00090F90" w:rsidRPr="008C4F95">
        <w:rPr>
          <w:szCs w:val="24"/>
        </w:rPr>
        <w:t>c</w:t>
      </w:r>
      <w:r w:rsidR="00620F0D" w:rsidRPr="008C4F95">
        <w:rPr>
          <w:szCs w:val="24"/>
        </w:rPr>
        <w:t xml:space="preserve">ompany and in particular shall not prevent the Maltese </w:t>
      </w:r>
      <w:r w:rsidR="00090F90" w:rsidRPr="008C4F95">
        <w:rPr>
          <w:szCs w:val="24"/>
        </w:rPr>
        <w:t>m</w:t>
      </w:r>
      <w:r w:rsidR="00620F0D" w:rsidRPr="008C4F95">
        <w:rPr>
          <w:szCs w:val="24"/>
        </w:rPr>
        <w:t xml:space="preserve">anagement </w:t>
      </w:r>
      <w:r w:rsidR="00090F90" w:rsidRPr="008C4F95">
        <w:rPr>
          <w:szCs w:val="24"/>
        </w:rPr>
        <w:t>c</w:t>
      </w:r>
      <w:r w:rsidR="00620F0D" w:rsidRPr="008C4F95">
        <w:rPr>
          <w:szCs w:val="24"/>
        </w:rPr>
        <w:t xml:space="preserve">ompany from </w:t>
      </w:r>
      <w:r w:rsidR="000358FF" w:rsidRPr="008C4F95">
        <w:rPr>
          <w:szCs w:val="24"/>
        </w:rPr>
        <w:t>acting</w:t>
      </w:r>
      <w:r w:rsidR="00620F0D" w:rsidRPr="008C4F95">
        <w:rPr>
          <w:szCs w:val="24"/>
        </w:rPr>
        <w:t xml:space="preserve"> in the best interests of the investors. </w:t>
      </w:r>
    </w:p>
    <w:p w:rsidR="00BA0FAA" w:rsidRPr="008C4F95" w:rsidRDefault="00BA0FAA" w:rsidP="00BA0FAA">
      <w:pPr>
        <w:rPr>
          <w:szCs w:val="24"/>
        </w:rPr>
      </w:pPr>
    </w:p>
    <w:p w:rsidR="00BA0FAA" w:rsidRPr="008C4F95" w:rsidRDefault="00BA0FAA" w:rsidP="00BA0FAA">
      <w:pPr>
        <w:rPr>
          <w:szCs w:val="24"/>
        </w:rPr>
      </w:pPr>
      <w:r w:rsidRPr="008C4F95">
        <w:rPr>
          <w:szCs w:val="24"/>
        </w:rPr>
        <w:lastRenderedPageBreak/>
        <w:t xml:space="preserve">Maltese UCITS Schemes which do not appoint a </w:t>
      </w:r>
      <w:r w:rsidR="00090F90" w:rsidRPr="008C4F95">
        <w:rPr>
          <w:szCs w:val="24"/>
        </w:rPr>
        <w:t>m</w:t>
      </w:r>
      <w:r w:rsidR="00620F0D" w:rsidRPr="008C4F95">
        <w:rPr>
          <w:szCs w:val="24"/>
        </w:rPr>
        <w:t xml:space="preserve">anagement </w:t>
      </w:r>
      <w:r w:rsidR="00090F90" w:rsidRPr="008C4F95">
        <w:rPr>
          <w:szCs w:val="24"/>
        </w:rPr>
        <w:t>c</w:t>
      </w:r>
      <w:r w:rsidR="00E65BC0" w:rsidRPr="008C4F95">
        <w:rPr>
          <w:szCs w:val="24"/>
        </w:rPr>
        <w:t>ompany</w:t>
      </w:r>
      <w:r w:rsidRPr="008C4F95">
        <w:rPr>
          <w:szCs w:val="24"/>
        </w:rPr>
        <w:t xml:space="preserve"> should refer to the relevant supplementary conditions applicable to </w:t>
      </w:r>
      <w:r w:rsidR="00620F0D" w:rsidRPr="008C4F95">
        <w:rPr>
          <w:szCs w:val="24"/>
        </w:rPr>
        <w:t>self-managed</w:t>
      </w:r>
      <w:r w:rsidRPr="008C4F95">
        <w:rPr>
          <w:szCs w:val="24"/>
        </w:rPr>
        <w:t xml:space="preserve"> </w:t>
      </w:r>
      <w:r w:rsidR="00620F0D" w:rsidRPr="008C4F95">
        <w:rPr>
          <w:szCs w:val="24"/>
        </w:rPr>
        <w:t xml:space="preserve">schemes </w:t>
      </w:r>
      <w:r w:rsidRPr="008C4F95">
        <w:rPr>
          <w:szCs w:val="24"/>
        </w:rPr>
        <w:t>included in Part</w:t>
      </w:r>
      <w:r w:rsidR="00620F0D" w:rsidRPr="008C4F95">
        <w:rPr>
          <w:szCs w:val="24"/>
        </w:rPr>
        <w:t xml:space="preserve"> </w:t>
      </w:r>
      <w:r w:rsidRPr="008C4F95">
        <w:rPr>
          <w:szCs w:val="24"/>
        </w:rPr>
        <w:t xml:space="preserve">BII </w:t>
      </w:r>
      <w:r w:rsidR="00E65BC0" w:rsidRPr="008C4F95">
        <w:rPr>
          <w:szCs w:val="24"/>
        </w:rPr>
        <w:t xml:space="preserve">and Appendix VIII </w:t>
      </w:r>
      <w:r w:rsidRPr="008C4F95">
        <w:rPr>
          <w:szCs w:val="24"/>
        </w:rPr>
        <w:t xml:space="preserve">of these Rules. </w:t>
      </w:r>
    </w:p>
    <w:p w:rsidR="00BA0FAA" w:rsidRPr="008C4F95" w:rsidRDefault="00BA0FAA" w:rsidP="00BA0FAA">
      <w:pPr>
        <w:rPr>
          <w:szCs w:val="24"/>
        </w:rPr>
      </w:pPr>
    </w:p>
    <w:p w:rsidR="00BA0FAA" w:rsidRPr="008C4F95" w:rsidRDefault="00BA0FAA" w:rsidP="00F03382">
      <w:pPr>
        <w:pStyle w:val="Heading3"/>
        <w:numPr>
          <w:ilvl w:val="0"/>
          <w:numId w:val="31"/>
        </w:numPr>
        <w:tabs>
          <w:tab w:val="left" w:pos="709"/>
        </w:tabs>
        <w:ind w:right="0" w:hanging="720"/>
        <w:rPr>
          <w:i/>
          <w:szCs w:val="24"/>
        </w:rPr>
      </w:pPr>
      <w:r w:rsidRPr="008C4F95">
        <w:rPr>
          <w:i/>
          <w:szCs w:val="24"/>
        </w:rPr>
        <w:t xml:space="preserve">Fund Administrator </w:t>
      </w:r>
    </w:p>
    <w:p w:rsidR="00BA0FAA" w:rsidRPr="008C4F95" w:rsidRDefault="00BA0FAA" w:rsidP="00BA0FAA">
      <w:pPr>
        <w:rPr>
          <w:szCs w:val="24"/>
        </w:rPr>
      </w:pPr>
    </w:p>
    <w:p w:rsidR="00BA0FAA" w:rsidRPr="008C4F95" w:rsidRDefault="00BA0FAA" w:rsidP="00BA0FAA">
      <w:pPr>
        <w:rPr>
          <w:szCs w:val="24"/>
        </w:rPr>
      </w:pPr>
      <w:r w:rsidRPr="008C4F95">
        <w:rPr>
          <w:szCs w:val="24"/>
        </w:rPr>
        <w:t xml:space="preserve">Administrative services in relation to a Maltese UCITS may be carried out by </w:t>
      </w:r>
      <w:r w:rsidR="00F03382" w:rsidRPr="008C4F95">
        <w:rPr>
          <w:szCs w:val="24"/>
        </w:rPr>
        <w:t xml:space="preserve">the </w:t>
      </w:r>
      <w:r w:rsidR="00090F90" w:rsidRPr="008C4F95">
        <w:rPr>
          <w:szCs w:val="24"/>
        </w:rPr>
        <w:t>m</w:t>
      </w:r>
      <w:r w:rsidR="00F03382" w:rsidRPr="008C4F95">
        <w:rPr>
          <w:szCs w:val="24"/>
        </w:rPr>
        <w:t xml:space="preserve">anagement </w:t>
      </w:r>
      <w:r w:rsidR="00090F90" w:rsidRPr="008C4F95">
        <w:rPr>
          <w:szCs w:val="24"/>
        </w:rPr>
        <w:t>c</w:t>
      </w:r>
      <w:r w:rsidR="00F03382" w:rsidRPr="008C4F95">
        <w:rPr>
          <w:szCs w:val="24"/>
        </w:rPr>
        <w:t xml:space="preserve">ompany or a delegated </w:t>
      </w:r>
      <w:r w:rsidRPr="008C4F95">
        <w:rPr>
          <w:szCs w:val="24"/>
        </w:rPr>
        <w:t>third party Administrator</w:t>
      </w:r>
      <w:r w:rsidR="00F03382" w:rsidRPr="008C4F95">
        <w:rPr>
          <w:szCs w:val="24"/>
        </w:rPr>
        <w:t xml:space="preserve"> in terms of </w:t>
      </w:r>
      <w:r w:rsidR="001872A1" w:rsidRPr="008C4F95">
        <w:rPr>
          <w:szCs w:val="24"/>
        </w:rPr>
        <w:t>the rules on delegation prescribed in the Investment Services Rules for Investment Services Providers.</w:t>
      </w:r>
      <w:r w:rsidRPr="008C4F95">
        <w:rPr>
          <w:szCs w:val="24"/>
        </w:rPr>
        <w:t xml:space="preserve"> </w:t>
      </w:r>
      <w:r w:rsidR="007127DE" w:rsidRPr="008C4F95">
        <w:rPr>
          <w:szCs w:val="24"/>
        </w:rPr>
        <w:t>A fund administrator may be appointed directly by the Maltese UCITS.</w:t>
      </w:r>
    </w:p>
    <w:p w:rsidR="00BA0FAA" w:rsidRPr="008C4F95" w:rsidRDefault="00BA0FAA" w:rsidP="00BA0FAA">
      <w:pPr>
        <w:rPr>
          <w:szCs w:val="24"/>
        </w:rPr>
      </w:pPr>
    </w:p>
    <w:p w:rsidR="00BA0FAA" w:rsidRPr="008C4F95" w:rsidRDefault="00BA0FAA" w:rsidP="00BA0FAA">
      <w:pPr>
        <w:tabs>
          <w:tab w:val="left" w:pos="426"/>
        </w:tabs>
        <w:rPr>
          <w:szCs w:val="24"/>
        </w:rPr>
      </w:pPr>
      <w:r w:rsidRPr="008C4F95">
        <w:rPr>
          <w:szCs w:val="24"/>
        </w:rPr>
        <w:t xml:space="preserve">Where the proposed provider of fund administration services is established in </w:t>
      </w:r>
      <w:smartTag w:uri="urn:schemas-microsoft-com:office:smarttags" w:element="place">
        <w:smartTag w:uri="urn:schemas-microsoft-com:office:smarttags" w:element="country-region">
          <w:r w:rsidRPr="008C4F95">
            <w:rPr>
              <w:szCs w:val="24"/>
            </w:rPr>
            <w:t>Malta</w:t>
          </w:r>
        </w:smartTag>
      </w:smartTag>
      <w:r w:rsidRPr="008C4F95">
        <w:rPr>
          <w:szCs w:val="24"/>
        </w:rPr>
        <w:t xml:space="preserve">, it should be in possession of a Fund Administration recognition certificate issued in terms of Article 9A of the Investment Services Act, 1994. </w:t>
      </w:r>
    </w:p>
    <w:p w:rsidR="00BA0FAA" w:rsidRPr="008C4F95" w:rsidRDefault="00BA0FAA" w:rsidP="00BA0FAA">
      <w:pPr>
        <w:rPr>
          <w:szCs w:val="24"/>
        </w:rPr>
      </w:pPr>
    </w:p>
    <w:p w:rsidR="00BA0FAA" w:rsidRPr="008C4F95" w:rsidRDefault="00BA0FAA" w:rsidP="00F03382">
      <w:pPr>
        <w:pStyle w:val="Heading3"/>
        <w:numPr>
          <w:ilvl w:val="0"/>
          <w:numId w:val="31"/>
        </w:numPr>
        <w:tabs>
          <w:tab w:val="left" w:pos="709"/>
        </w:tabs>
        <w:ind w:right="0" w:hanging="720"/>
        <w:rPr>
          <w:i/>
          <w:szCs w:val="24"/>
        </w:rPr>
      </w:pPr>
      <w:r w:rsidRPr="008C4F95">
        <w:rPr>
          <w:i/>
          <w:szCs w:val="24"/>
        </w:rPr>
        <w:t xml:space="preserve">Custodian </w:t>
      </w:r>
    </w:p>
    <w:p w:rsidR="00BA0FAA" w:rsidRPr="008C4F95" w:rsidRDefault="00BA0FAA" w:rsidP="00BA0FAA">
      <w:pPr>
        <w:rPr>
          <w:szCs w:val="24"/>
        </w:rPr>
      </w:pPr>
    </w:p>
    <w:p w:rsidR="00BA0FAA" w:rsidRPr="008C4F95" w:rsidRDefault="00BA0FAA" w:rsidP="00BA0FAA">
      <w:pPr>
        <w:rPr>
          <w:kern w:val="0"/>
          <w:szCs w:val="24"/>
          <w:lang w:eastAsia="en-GB"/>
        </w:rPr>
      </w:pPr>
      <w:r w:rsidRPr="008C4F95">
        <w:rPr>
          <w:kern w:val="0"/>
          <w:szCs w:val="24"/>
          <w:lang w:eastAsia="en-GB"/>
        </w:rPr>
        <w:t xml:space="preserve">A Maltese UCITS Scheme </w:t>
      </w:r>
      <w:r w:rsidR="00F03382" w:rsidRPr="008C4F95">
        <w:rPr>
          <w:kern w:val="0"/>
          <w:szCs w:val="24"/>
          <w:lang w:eastAsia="en-GB"/>
        </w:rPr>
        <w:t>is</w:t>
      </w:r>
      <w:r w:rsidRPr="008C4F95">
        <w:rPr>
          <w:kern w:val="0"/>
          <w:szCs w:val="24"/>
          <w:lang w:eastAsia="en-GB"/>
        </w:rPr>
        <w:t xml:space="preserve"> required to appoint a Custodian responsible for the</w:t>
      </w:r>
      <w:r w:rsidR="00D21905" w:rsidRPr="008C4F95">
        <w:rPr>
          <w:kern w:val="0"/>
          <w:szCs w:val="24"/>
          <w:lang w:eastAsia="en-GB"/>
        </w:rPr>
        <w:t xml:space="preserve"> monitoring, </w:t>
      </w:r>
      <w:r w:rsidRPr="008C4F95">
        <w:rPr>
          <w:kern w:val="0"/>
          <w:szCs w:val="24"/>
          <w:lang w:eastAsia="en-GB"/>
        </w:rPr>
        <w:t xml:space="preserve">safe custody </w:t>
      </w:r>
      <w:r w:rsidR="00D21905" w:rsidRPr="008C4F95">
        <w:rPr>
          <w:kern w:val="0"/>
          <w:szCs w:val="24"/>
          <w:lang w:eastAsia="en-GB"/>
        </w:rPr>
        <w:t xml:space="preserve">and oversight </w:t>
      </w:r>
      <w:r w:rsidRPr="008C4F95">
        <w:rPr>
          <w:kern w:val="0"/>
          <w:szCs w:val="24"/>
          <w:lang w:eastAsia="en-GB"/>
        </w:rPr>
        <w:t>of the assets of the Scheme and for monitoring the activities of the Scheme’s Manager. In the case of a Maltese UCITS Scheme, the Custodian should be based in Malta and in possession of a Category 4</w:t>
      </w:r>
      <w:r w:rsidR="00D21905" w:rsidRPr="008C4F95">
        <w:rPr>
          <w:kern w:val="0"/>
          <w:szCs w:val="24"/>
          <w:lang w:eastAsia="en-GB"/>
        </w:rPr>
        <w:t>a</w:t>
      </w:r>
      <w:r w:rsidRPr="008C4F95">
        <w:rPr>
          <w:kern w:val="0"/>
          <w:szCs w:val="24"/>
          <w:lang w:eastAsia="en-GB"/>
        </w:rPr>
        <w:t xml:space="preserve"> Investment Services Licence issued by the MFSA in terms of the Investment Services Act, 1994. </w:t>
      </w:r>
      <w:del w:id="135" w:author="Isabelle Agius" w:date="2016-09-28T10:01:00Z">
        <w:r w:rsidR="00984A21" w:rsidRPr="008C4F95" w:rsidDel="00946321">
          <w:rPr>
            <w:kern w:val="0"/>
            <w:szCs w:val="24"/>
            <w:lang w:eastAsia="en-GB"/>
          </w:rPr>
          <w:delText xml:space="preserve">The directors of the custodian must be of sufficiently good repute and must be sufficiently experienced in relation to the type of UCITS to be managed. </w:delText>
        </w:r>
        <w:r w:rsidR="00E65BC0" w:rsidRPr="008C4F95" w:rsidDel="00946321">
          <w:rPr>
            <w:kern w:val="0"/>
            <w:szCs w:val="24"/>
            <w:lang w:eastAsia="en-GB"/>
          </w:rPr>
          <w:delText xml:space="preserve">A custodian of a Maltese UCITS shall </w:delText>
        </w:r>
        <w:r w:rsidR="007127DE" w:rsidRPr="008C4F95" w:rsidDel="00946321">
          <w:rPr>
            <w:i/>
            <w:kern w:val="0"/>
            <w:szCs w:val="24"/>
            <w:lang w:eastAsia="en-GB"/>
          </w:rPr>
          <w:delText>inter alia</w:delText>
        </w:r>
        <w:r w:rsidR="007127DE" w:rsidRPr="008C4F95" w:rsidDel="00946321">
          <w:rPr>
            <w:kern w:val="0"/>
            <w:szCs w:val="24"/>
            <w:lang w:eastAsia="en-GB"/>
          </w:rPr>
          <w:delText xml:space="preserve"> </w:delText>
        </w:r>
        <w:r w:rsidR="00E65BC0" w:rsidRPr="008C4F95" w:rsidDel="00946321">
          <w:rPr>
            <w:kern w:val="0"/>
            <w:szCs w:val="24"/>
            <w:lang w:eastAsia="en-GB"/>
          </w:rPr>
          <w:delText>be expected to comply with the supplementary conditions applicable to custodians of Maltese UCITS prescribed in Part BI of the Investment Services Rules for Investment Services Providers.</w:delText>
        </w:r>
        <w:r w:rsidR="00D21905" w:rsidRPr="008C4F95" w:rsidDel="00946321">
          <w:rPr>
            <w:kern w:val="0"/>
            <w:szCs w:val="24"/>
            <w:lang w:eastAsia="en-GB"/>
          </w:rPr>
          <w:delText xml:space="preserve"> </w:delText>
        </w:r>
      </w:del>
      <w:r w:rsidR="00D21905" w:rsidRPr="008C4F95">
        <w:rPr>
          <w:kern w:val="0"/>
          <w:szCs w:val="24"/>
          <w:lang w:eastAsia="en-GB"/>
        </w:rPr>
        <w:t xml:space="preserve">The Custodian of a UCITS Scheme shall refer to </w:t>
      </w:r>
      <w:ins w:id="136" w:author="Isabelle Agius" w:date="2016-09-28T10:01:00Z">
        <w:r w:rsidR="00946321">
          <w:rPr>
            <w:kern w:val="0"/>
            <w:szCs w:val="24"/>
            <w:lang w:eastAsia="en-GB"/>
          </w:rPr>
          <w:t xml:space="preserve">and comply with the provisions of </w:t>
        </w:r>
      </w:ins>
      <w:r w:rsidR="00D21905" w:rsidRPr="008C4F95">
        <w:rPr>
          <w:kern w:val="0"/>
          <w:szCs w:val="24"/>
          <w:lang w:eastAsia="en-GB"/>
        </w:rPr>
        <w:t xml:space="preserve">the Investment Services Act (Custodians of Collective Investment Schemes) Regulations. </w:t>
      </w:r>
    </w:p>
    <w:p w:rsidR="00BA0FAA" w:rsidRPr="008C4F95" w:rsidRDefault="00BA0FAA" w:rsidP="00BA0FAA">
      <w:pPr>
        <w:rPr>
          <w:szCs w:val="24"/>
        </w:rPr>
      </w:pPr>
    </w:p>
    <w:p w:rsidR="00BA0FAA" w:rsidRPr="008C4F95" w:rsidRDefault="00BA0FAA" w:rsidP="007127DE">
      <w:pPr>
        <w:pStyle w:val="Heading3"/>
        <w:numPr>
          <w:ilvl w:val="0"/>
          <w:numId w:val="31"/>
        </w:numPr>
        <w:tabs>
          <w:tab w:val="left" w:pos="709"/>
        </w:tabs>
        <w:ind w:right="0" w:hanging="720"/>
        <w:rPr>
          <w:i/>
          <w:szCs w:val="24"/>
        </w:rPr>
      </w:pPr>
      <w:r w:rsidRPr="008C4F95">
        <w:rPr>
          <w:i/>
          <w:szCs w:val="24"/>
        </w:rPr>
        <w:t xml:space="preserve">Investment Adviser </w:t>
      </w:r>
    </w:p>
    <w:p w:rsidR="00BA0FAA" w:rsidRPr="008C4F95" w:rsidRDefault="00BA0FAA" w:rsidP="00BA0FAA">
      <w:pPr>
        <w:rPr>
          <w:szCs w:val="24"/>
        </w:rPr>
      </w:pPr>
    </w:p>
    <w:p w:rsidR="00BA0FAA" w:rsidRPr="008C4F95" w:rsidRDefault="00BA0FAA" w:rsidP="00BA0FAA">
      <w:pPr>
        <w:rPr>
          <w:szCs w:val="24"/>
        </w:rPr>
      </w:pPr>
      <w:r w:rsidRPr="008C4F95">
        <w:rPr>
          <w:szCs w:val="24"/>
        </w:rPr>
        <w:t xml:space="preserve">The Investment Adviser is a person responsible for the provision of investment advice to the Scheme or its </w:t>
      </w:r>
      <w:r w:rsidR="00964376" w:rsidRPr="008C4F95">
        <w:rPr>
          <w:szCs w:val="24"/>
        </w:rPr>
        <w:t>m</w:t>
      </w:r>
      <w:r w:rsidR="000C4FB5" w:rsidRPr="008C4F95">
        <w:rPr>
          <w:szCs w:val="24"/>
        </w:rPr>
        <w:t xml:space="preserve">anagement </w:t>
      </w:r>
      <w:r w:rsidR="00964376" w:rsidRPr="008C4F95">
        <w:rPr>
          <w:szCs w:val="24"/>
        </w:rPr>
        <w:t>c</w:t>
      </w:r>
      <w:r w:rsidR="000C4FB5" w:rsidRPr="008C4F95">
        <w:rPr>
          <w:szCs w:val="24"/>
        </w:rPr>
        <w:t xml:space="preserve">ompany </w:t>
      </w:r>
      <w:r w:rsidRPr="008C4F95">
        <w:rPr>
          <w:szCs w:val="24"/>
        </w:rPr>
        <w:t>with respect to amongst others the investment and re-investment of the assets of the Scheme. It is understood that the Investment Adviser will not have any discretion with respect to the investment and re-investment of the assets of the Scheme.</w:t>
      </w:r>
    </w:p>
    <w:p w:rsidR="00BA0FAA" w:rsidRPr="008C4F95" w:rsidRDefault="00BA0FAA" w:rsidP="00BA0FAA">
      <w:pPr>
        <w:rPr>
          <w:szCs w:val="24"/>
        </w:rPr>
      </w:pPr>
    </w:p>
    <w:p w:rsidR="00BA0FAA" w:rsidRPr="008C4F95" w:rsidRDefault="00BA0FAA" w:rsidP="00BA0FAA">
      <w:pPr>
        <w:rPr>
          <w:szCs w:val="24"/>
        </w:rPr>
      </w:pPr>
      <w:r w:rsidRPr="008C4F95">
        <w:rPr>
          <w:szCs w:val="24"/>
        </w:rPr>
        <w:t xml:space="preserve">Maltese UCITS Schemes are generally not required to appoint a third party Investment Adviser. Moreover, the proposed Investment Adviser need not be established and regulated in </w:t>
      </w:r>
      <w:smartTag w:uri="urn:schemas-microsoft-com:office:smarttags" w:element="place">
        <w:smartTag w:uri="urn:schemas-microsoft-com:office:smarttags" w:element="country-region">
          <w:r w:rsidRPr="008C4F95">
            <w:rPr>
              <w:szCs w:val="24"/>
            </w:rPr>
            <w:t>Malta</w:t>
          </w:r>
        </w:smartTag>
      </w:smartTag>
      <w:r w:rsidRPr="008C4F95">
        <w:rPr>
          <w:szCs w:val="24"/>
        </w:rPr>
        <w:t xml:space="preserve">. </w:t>
      </w:r>
    </w:p>
    <w:p w:rsidR="00F01483" w:rsidRPr="008C4F95" w:rsidRDefault="00F01483" w:rsidP="00BA0FAA">
      <w:pPr>
        <w:rPr>
          <w:szCs w:val="24"/>
        </w:rPr>
      </w:pPr>
    </w:p>
    <w:p w:rsidR="00BA0FAA" w:rsidRPr="008C4F95" w:rsidRDefault="00BA0FAA" w:rsidP="00BA0FAA">
      <w:r w:rsidRPr="008C4F95">
        <w:rPr>
          <w:szCs w:val="24"/>
        </w:rPr>
        <w:t xml:space="preserve">Where the Investment Adviser is appointed by the </w:t>
      </w:r>
      <w:r w:rsidR="00090F90" w:rsidRPr="008C4F95">
        <w:rPr>
          <w:szCs w:val="24"/>
        </w:rPr>
        <w:t>m</w:t>
      </w:r>
      <w:r w:rsidR="000C4FB5" w:rsidRPr="008C4F95">
        <w:rPr>
          <w:szCs w:val="24"/>
        </w:rPr>
        <w:t xml:space="preserve">anagement </w:t>
      </w:r>
      <w:r w:rsidR="00090F90" w:rsidRPr="008C4F95">
        <w:rPr>
          <w:szCs w:val="24"/>
        </w:rPr>
        <w:t>c</w:t>
      </w:r>
      <w:r w:rsidR="000C4FB5" w:rsidRPr="008C4F95">
        <w:rPr>
          <w:szCs w:val="24"/>
        </w:rPr>
        <w:t>ompany</w:t>
      </w:r>
      <w:r w:rsidRPr="008C4F95">
        <w:rPr>
          <w:szCs w:val="24"/>
        </w:rPr>
        <w:t>, rather than by the Scheme</w:t>
      </w:r>
      <w:r w:rsidR="000C4FB5" w:rsidRPr="008C4F95">
        <w:rPr>
          <w:szCs w:val="24"/>
        </w:rPr>
        <w:t xml:space="preserve">, </w:t>
      </w:r>
      <w:r w:rsidRPr="008C4F95">
        <w:rPr>
          <w:szCs w:val="24"/>
        </w:rPr>
        <w:t xml:space="preserve">such Investment Adviser is also subject to MFSA’s approval. Where the proposal includes the appointment of an Investment Adviser that is established in </w:t>
      </w:r>
      <w:smartTag w:uri="urn:schemas-microsoft-com:office:smarttags" w:element="place">
        <w:smartTag w:uri="urn:schemas-microsoft-com:office:smarttags" w:element="country-region">
          <w:r w:rsidRPr="008C4F95">
            <w:rPr>
              <w:szCs w:val="24"/>
            </w:rPr>
            <w:t>Malta</w:t>
          </w:r>
        </w:smartTag>
      </w:smartTag>
      <w:r w:rsidRPr="008C4F95">
        <w:rPr>
          <w:szCs w:val="24"/>
        </w:rPr>
        <w:t xml:space="preserve">, the Adviser should be in possession of a Category 1A, 1B, 2 or 3 Investment Services Licence issued in terms of Article 6 of the Investment Services Act, 1994 and should be duly authorised by the MFSA to provide investment advice to collective investment schemes. </w:t>
      </w:r>
    </w:p>
    <w:p w:rsidR="00BA0FAA" w:rsidRPr="008C4F95" w:rsidRDefault="00BA0FAA" w:rsidP="003D02C9"/>
    <w:p w:rsidR="00094497" w:rsidRPr="008C4F95" w:rsidRDefault="00F61406">
      <w:pPr>
        <w:pStyle w:val="Heading2"/>
        <w:numPr>
          <w:ilvl w:val="0"/>
          <w:numId w:val="6"/>
        </w:numPr>
        <w:tabs>
          <w:tab w:val="left" w:pos="709"/>
        </w:tabs>
        <w:ind w:left="567" w:hanging="567"/>
        <w:rPr>
          <w:rFonts w:ascii="Times New Roman" w:hAnsi="Times New Roman"/>
          <w:sz w:val="24"/>
          <w:szCs w:val="24"/>
        </w:rPr>
        <w:pPrChange w:id="137" w:author="Isabelle Agius" w:date="2016-09-28T10:07:00Z">
          <w:pPr>
            <w:pStyle w:val="Heading2"/>
            <w:numPr>
              <w:numId w:val="6"/>
            </w:numPr>
            <w:ind w:left="709" w:hanging="709"/>
          </w:pPr>
        </w:pPrChange>
      </w:pPr>
      <w:bookmarkStart w:id="138" w:name="_Toc519407662"/>
      <w:r w:rsidRPr="008C4F95">
        <w:br w:type="page"/>
      </w:r>
      <w:r w:rsidR="00453977" w:rsidRPr="000415C4">
        <w:rPr>
          <w:rFonts w:ascii="Times New Roman" w:hAnsi="Times New Roman"/>
          <w:smallCaps/>
          <w:sz w:val="24"/>
          <w:szCs w:val="24"/>
          <w:rPrChange w:id="139" w:author="Isabelle Agius" w:date="2016-09-28T10:07:00Z">
            <w:rPr>
              <w:rFonts w:ascii="Times New Roman" w:hAnsi="Times New Roman"/>
              <w:sz w:val="24"/>
              <w:szCs w:val="24"/>
            </w:rPr>
          </w:rPrChange>
        </w:rPr>
        <w:lastRenderedPageBreak/>
        <w:t>Applications</w:t>
      </w:r>
      <w:bookmarkEnd w:id="138"/>
      <w:r w:rsidR="00094497" w:rsidRPr="000415C4">
        <w:rPr>
          <w:rFonts w:ascii="Times New Roman" w:hAnsi="Times New Roman"/>
          <w:smallCaps/>
          <w:sz w:val="24"/>
          <w:szCs w:val="24"/>
          <w:rPrChange w:id="140" w:author="Isabelle Agius" w:date="2016-09-28T10:07:00Z">
            <w:rPr>
              <w:rFonts w:ascii="Times New Roman" w:hAnsi="Times New Roman"/>
              <w:sz w:val="24"/>
              <w:szCs w:val="24"/>
            </w:rPr>
          </w:rPrChange>
        </w:rPr>
        <w:t xml:space="preserve"> for a </w:t>
      </w:r>
      <w:r w:rsidR="001B0443" w:rsidRPr="000415C4">
        <w:rPr>
          <w:rFonts w:ascii="Times New Roman" w:hAnsi="Times New Roman"/>
          <w:smallCaps/>
          <w:sz w:val="24"/>
          <w:szCs w:val="24"/>
          <w:rPrChange w:id="141" w:author="Isabelle Agius" w:date="2016-09-28T10:07:00Z">
            <w:rPr>
              <w:rFonts w:ascii="Times New Roman" w:hAnsi="Times New Roman"/>
              <w:sz w:val="24"/>
              <w:szCs w:val="24"/>
            </w:rPr>
          </w:rPrChange>
        </w:rPr>
        <w:t xml:space="preserve">Collective Investment </w:t>
      </w:r>
      <w:r w:rsidR="000E3586" w:rsidRPr="000415C4">
        <w:rPr>
          <w:rFonts w:ascii="Times New Roman" w:hAnsi="Times New Roman"/>
          <w:smallCaps/>
          <w:sz w:val="24"/>
          <w:szCs w:val="24"/>
          <w:rPrChange w:id="142" w:author="Isabelle Agius" w:date="2016-09-28T10:07:00Z">
            <w:rPr>
              <w:rFonts w:ascii="Times New Roman" w:hAnsi="Times New Roman"/>
              <w:sz w:val="24"/>
              <w:szCs w:val="24"/>
            </w:rPr>
          </w:rPrChange>
        </w:rPr>
        <w:t>Scheme</w:t>
      </w:r>
      <w:r w:rsidR="001B0443" w:rsidRPr="000415C4">
        <w:rPr>
          <w:rFonts w:ascii="Times New Roman" w:hAnsi="Times New Roman"/>
          <w:smallCaps/>
          <w:sz w:val="24"/>
          <w:szCs w:val="24"/>
          <w:rPrChange w:id="143" w:author="Isabelle Agius" w:date="2016-09-28T10:07:00Z">
            <w:rPr>
              <w:rFonts w:ascii="Times New Roman" w:hAnsi="Times New Roman"/>
              <w:sz w:val="24"/>
              <w:szCs w:val="24"/>
            </w:rPr>
          </w:rPrChange>
        </w:rPr>
        <w:t xml:space="preserve"> </w:t>
      </w:r>
      <w:r w:rsidR="00094497" w:rsidRPr="000415C4">
        <w:rPr>
          <w:rFonts w:ascii="Times New Roman" w:hAnsi="Times New Roman"/>
          <w:smallCaps/>
          <w:sz w:val="24"/>
          <w:szCs w:val="24"/>
          <w:rPrChange w:id="144" w:author="Isabelle Agius" w:date="2016-09-28T10:07:00Z">
            <w:rPr>
              <w:rFonts w:ascii="Times New Roman" w:hAnsi="Times New Roman"/>
              <w:sz w:val="24"/>
              <w:szCs w:val="24"/>
            </w:rPr>
          </w:rPrChange>
        </w:rPr>
        <w:t>Licence</w:t>
      </w:r>
    </w:p>
    <w:p w:rsidR="00453977" w:rsidRPr="008C4F95" w:rsidRDefault="00453977" w:rsidP="004B6029">
      <w:pPr>
        <w:rPr>
          <w:b/>
          <w:szCs w:val="24"/>
        </w:rPr>
      </w:pPr>
    </w:p>
    <w:p w:rsidR="00DF15A3" w:rsidRPr="008C4F95" w:rsidRDefault="001B0443" w:rsidP="00BD0691">
      <w:pPr>
        <w:pStyle w:val="Heading2"/>
        <w:tabs>
          <w:tab w:val="left" w:pos="709"/>
        </w:tabs>
        <w:rPr>
          <w:i/>
          <w:szCs w:val="24"/>
        </w:rPr>
      </w:pPr>
      <w:r w:rsidRPr="008C4F95">
        <w:rPr>
          <w:rFonts w:ascii="Times New Roman" w:hAnsi="Times New Roman"/>
          <w:i/>
          <w:sz w:val="24"/>
          <w:szCs w:val="24"/>
        </w:rPr>
        <w:t>8</w:t>
      </w:r>
      <w:r w:rsidR="00F61406" w:rsidRPr="008C4F95">
        <w:rPr>
          <w:rFonts w:ascii="Times New Roman" w:hAnsi="Times New Roman"/>
          <w:i/>
          <w:sz w:val="24"/>
          <w:szCs w:val="24"/>
        </w:rPr>
        <w:t>.1</w:t>
      </w:r>
      <w:r w:rsidR="00F61406" w:rsidRPr="008C4F95">
        <w:rPr>
          <w:rFonts w:ascii="Times New Roman" w:hAnsi="Times New Roman"/>
          <w:i/>
          <w:sz w:val="24"/>
          <w:szCs w:val="24"/>
        </w:rPr>
        <w:tab/>
      </w:r>
      <w:r w:rsidR="00DF15A3" w:rsidRPr="008C4F95">
        <w:rPr>
          <w:rFonts w:ascii="Times New Roman" w:hAnsi="Times New Roman"/>
          <w:i/>
          <w:sz w:val="24"/>
          <w:szCs w:val="24"/>
        </w:rPr>
        <w:t>The Application Process</w:t>
      </w:r>
      <w:r w:rsidR="00C451B7" w:rsidRPr="008C4F95">
        <w:rPr>
          <w:rFonts w:ascii="Times New Roman" w:hAnsi="Times New Roman"/>
          <w:i/>
          <w:sz w:val="24"/>
          <w:szCs w:val="24"/>
        </w:rPr>
        <w:t xml:space="preserve"> – </w:t>
      </w:r>
      <w:r w:rsidR="000C4FB5" w:rsidRPr="008C4F95">
        <w:rPr>
          <w:rFonts w:ascii="Times New Roman" w:hAnsi="Times New Roman"/>
          <w:i/>
          <w:sz w:val="24"/>
          <w:szCs w:val="24"/>
        </w:rPr>
        <w:t xml:space="preserve">Maltese </w:t>
      </w:r>
      <w:r w:rsidR="006A0BB8" w:rsidRPr="008C4F95">
        <w:rPr>
          <w:rFonts w:ascii="Times New Roman" w:hAnsi="Times New Roman"/>
          <w:i/>
          <w:sz w:val="24"/>
          <w:szCs w:val="24"/>
        </w:rPr>
        <w:t>Non-UCITS</w:t>
      </w:r>
      <w:r w:rsidR="000C4FB5" w:rsidRPr="008C4F95">
        <w:rPr>
          <w:rFonts w:ascii="Times New Roman" w:hAnsi="Times New Roman"/>
          <w:i/>
          <w:sz w:val="24"/>
          <w:szCs w:val="24"/>
        </w:rPr>
        <w:t xml:space="preserve"> Schemes and </w:t>
      </w:r>
      <w:r w:rsidR="00C451B7" w:rsidRPr="008C4F95">
        <w:rPr>
          <w:rFonts w:ascii="Times New Roman" w:hAnsi="Times New Roman"/>
          <w:i/>
          <w:sz w:val="24"/>
          <w:szCs w:val="24"/>
        </w:rPr>
        <w:t xml:space="preserve">Maltese UCITS </w:t>
      </w:r>
      <w:r w:rsidR="000E3586" w:rsidRPr="008C4F95">
        <w:rPr>
          <w:rFonts w:ascii="Times New Roman" w:hAnsi="Times New Roman"/>
          <w:i/>
          <w:sz w:val="24"/>
          <w:szCs w:val="24"/>
        </w:rPr>
        <w:t>Scheme</w:t>
      </w:r>
      <w:r w:rsidR="00C451B7" w:rsidRPr="008C4F95">
        <w:rPr>
          <w:rFonts w:ascii="Times New Roman" w:hAnsi="Times New Roman"/>
          <w:i/>
          <w:sz w:val="24"/>
          <w:szCs w:val="24"/>
        </w:rPr>
        <w:t>s</w:t>
      </w:r>
    </w:p>
    <w:p w:rsidR="00DF15A3" w:rsidRPr="008C4F95" w:rsidRDefault="00DF15A3" w:rsidP="004B6029">
      <w:pPr>
        <w:rPr>
          <w:b/>
          <w:szCs w:val="24"/>
        </w:rPr>
      </w:pPr>
    </w:p>
    <w:p w:rsidR="008F3986" w:rsidRPr="008C4F95" w:rsidRDefault="008F3986" w:rsidP="008F3986">
      <w:pPr>
        <w:tabs>
          <w:tab w:val="left" w:pos="-1985"/>
        </w:tabs>
      </w:pPr>
      <w:r w:rsidRPr="008C4F95">
        <w:t xml:space="preserve">When submitting an application for a </w:t>
      </w:r>
      <w:r w:rsidR="00322CEB" w:rsidRPr="008C4F95">
        <w:t>Collective I</w:t>
      </w:r>
      <w:r w:rsidR="006017A8" w:rsidRPr="008C4F95">
        <w:t xml:space="preserve">nvestment </w:t>
      </w:r>
      <w:r w:rsidR="00322CEB" w:rsidRPr="008C4F95">
        <w:t>S</w:t>
      </w:r>
      <w:r w:rsidR="000E3586" w:rsidRPr="008C4F95">
        <w:t>cheme</w:t>
      </w:r>
      <w:r w:rsidRPr="008C4F95">
        <w:t xml:space="preserve"> licence under the Act, the promoter should ensure that the appropriate Application Form </w:t>
      </w:r>
      <w:r w:rsidR="006017A8" w:rsidRPr="008C4F95">
        <w:t>(</w:t>
      </w:r>
      <w:r w:rsidRPr="008C4F95">
        <w:t xml:space="preserve">Schedule </w:t>
      </w:r>
      <w:r w:rsidR="005E4CFA" w:rsidRPr="008C4F95">
        <w:t>A</w:t>
      </w:r>
      <w:r w:rsidR="006017A8" w:rsidRPr="008C4F95">
        <w:t xml:space="preserve"> to this </w:t>
      </w:r>
      <w:r w:rsidR="00835A0E" w:rsidRPr="008C4F95">
        <w:t>Part</w:t>
      </w:r>
      <w:r w:rsidRPr="008C4F95">
        <w:t xml:space="preserve"> </w:t>
      </w:r>
      <w:r w:rsidR="006017A8" w:rsidRPr="008C4F95">
        <w:t xml:space="preserve">refers) </w:t>
      </w:r>
      <w:r w:rsidRPr="008C4F95">
        <w:t xml:space="preserve">is completed. </w:t>
      </w:r>
    </w:p>
    <w:p w:rsidR="008F3986" w:rsidRPr="008C4F95" w:rsidRDefault="008F3986" w:rsidP="008F3986">
      <w:pPr>
        <w:tabs>
          <w:tab w:val="left" w:pos="-1985"/>
        </w:tabs>
      </w:pPr>
    </w:p>
    <w:p w:rsidR="00F67113" w:rsidRPr="008C4F95" w:rsidRDefault="00F67113" w:rsidP="00F67113">
      <w:pPr>
        <w:tabs>
          <w:tab w:val="left" w:pos="-1985"/>
        </w:tabs>
      </w:pPr>
      <w:r w:rsidRPr="008C4F95">
        <w:t xml:space="preserve">The application requirements which </w:t>
      </w:r>
      <w:r w:rsidR="0000601A" w:rsidRPr="008C4F95">
        <w:t xml:space="preserve">must be satisfied by </w:t>
      </w:r>
      <w:del w:id="145" w:author="Isabelle Agius" w:date="2016-09-28T10:02:00Z">
        <w:r w:rsidRPr="008C4F95" w:rsidDel="000415C4">
          <w:delText xml:space="preserve">Maltese </w:delText>
        </w:r>
        <w:r w:rsidR="000C4FB5" w:rsidRPr="008C4F95" w:rsidDel="000415C4">
          <w:delText>Non</w:delText>
        </w:r>
        <w:r w:rsidR="00D93143" w:rsidRPr="008C4F95" w:rsidDel="000415C4">
          <w:delText>-</w:delText>
        </w:r>
        <w:r w:rsidRPr="008C4F95" w:rsidDel="000415C4">
          <w:delText>UCITS</w:delText>
        </w:r>
        <w:r w:rsidR="00823953" w:rsidRPr="008C4F95" w:rsidDel="000415C4">
          <w:delText xml:space="preserve"> Schemes</w:delText>
        </w:r>
        <w:r w:rsidRPr="008C4F95" w:rsidDel="000415C4">
          <w:delText xml:space="preserve"> and </w:delText>
        </w:r>
      </w:del>
      <w:r w:rsidR="000C4FB5" w:rsidRPr="008C4F95">
        <w:t xml:space="preserve">Maltese </w:t>
      </w:r>
      <w:r w:rsidRPr="008C4F95">
        <w:t xml:space="preserve">UCITS </w:t>
      </w:r>
      <w:r w:rsidR="000E3586" w:rsidRPr="008C4F95">
        <w:t>Scheme</w:t>
      </w:r>
      <w:r w:rsidRPr="008C4F95">
        <w:t xml:space="preserve">s, are summarised below. </w:t>
      </w:r>
      <w:ins w:id="146" w:author="Isabelle Agius" w:date="2016-09-28T10:02:00Z">
        <w:r w:rsidR="000415C4">
          <w:t xml:space="preserve">No applications for the licencing of Non-UCITS Retail Schemes will be accepted by the MFSA. </w:t>
        </w:r>
      </w:ins>
      <w:del w:id="147" w:author="Isabelle Agius" w:date="2016-09-28T10:02:00Z">
        <w:r w:rsidRPr="008C4F95" w:rsidDel="000415C4">
          <w:delText xml:space="preserve"> </w:delText>
        </w:r>
      </w:del>
    </w:p>
    <w:p w:rsidR="008F3986" w:rsidRPr="008C4F95" w:rsidRDefault="008F3986" w:rsidP="008F3986">
      <w:pPr>
        <w:tabs>
          <w:tab w:val="left" w:pos="-1985"/>
        </w:tabs>
      </w:pPr>
    </w:p>
    <w:p w:rsidR="008F3986" w:rsidRPr="008C4F95" w:rsidRDefault="008F3986" w:rsidP="008F3986">
      <w:pPr>
        <w:tabs>
          <w:tab w:val="left" w:pos="-1985"/>
        </w:tabs>
      </w:pPr>
      <w:r w:rsidRPr="008C4F95">
        <w:t>There are three phases as follows:-</w:t>
      </w:r>
    </w:p>
    <w:p w:rsidR="008F3986" w:rsidRPr="008C4F95" w:rsidRDefault="008F3986" w:rsidP="008F3986">
      <w:pPr>
        <w:tabs>
          <w:tab w:val="left" w:pos="-1985"/>
        </w:tabs>
      </w:pPr>
    </w:p>
    <w:p w:rsidR="008F3986" w:rsidRPr="008C4F95" w:rsidRDefault="008F3986" w:rsidP="0000601A">
      <w:pPr>
        <w:tabs>
          <w:tab w:val="left" w:pos="-1985"/>
        </w:tabs>
      </w:pPr>
      <w:r w:rsidRPr="008C4F95">
        <w:rPr>
          <w:i/>
          <w:u w:val="single"/>
        </w:rPr>
        <w:t xml:space="preserve">Phase One </w:t>
      </w:r>
      <w:r w:rsidR="0000601A" w:rsidRPr="008C4F95">
        <w:rPr>
          <w:i/>
          <w:u w:val="single"/>
        </w:rPr>
        <w:t>–</w:t>
      </w:r>
      <w:r w:rsidRPr="008C4F95">
        <w:rPr>
          <w:i/>
          <w:u w:val="single"/>
        </w:rPr>
        <w:t xml:space="preserve"> Preparatory</w:t>
      </w:r>
      <w:r w:rsidR="0000601A" w:rsidRPr="008C4F95">
        <w:rPr>
          <w:i/>
          <w:u w:val="single"/>
        </w:rPr>
        <w:t xml:space="preserve"> </w:t>
      </w:r>
    </w:p>
    <w:p w:rsidR="0000601A" w:rsidRPr="008C4F95" w:rsidRDefault="0000601A" w:rsidP="0000601A">
      <w:pPr>
        <w:tabs>
          <w:tab w:val="left" w:pos="-1985"/>
        </w:tabs>
      </w:pPr>
    </w:p>
    <w:p w:rsidR="008F3986" w:rsidRPr="008C4F95" w:rsidRDefault="008F3986" w:rsidP="00E35291">
      <w:pPr>
        <w:numPr>
          <w:ilvl w:val="0"/>
          <w:numId w:val="13"/>
        </w:numPr>
        <w:tabs>
          <w:tab w:val="clear" w:pos="720"/>
          <w:tab w:val="left" w:pos="-1985"/>
          <w:tab w:val="left" w:pos="567"/>
        </w:tabs>
        <w:ind w:left="567" w:hanging="567"/>
      </w:pPr>
      <w:r w:rsidRPr="008C4F95">
        <w:t>MFSA recommends that the promoters arrange to meet representatives of the MFSA to describe their proposal. This preliminary meeting should take place in advance of submitting an Application for a licence. Although guidance will be given on the relevant regulatory requirements and on the completion of the Application documents, responsibility for the formulation of the proposal and the completion of the Application documents will remain with the Applicant. It is essential that the Applicant provides a comprehensive description of the proposed activity at the beginning of Phase One.</w:t>
      </w:r>
    </w:p>
    <w:p w:rsidR="008F3986" w:rsidRPr="008C4F95" w:rsidRDefault="008F3986" w:rsidP="008F3986">
      <w:pPr>
        <w:tabs>
          <w:tab w:val="num" w:pos="426"/>
          <w:tab w:val="left" w:pos="851"/>
        </w:tabs>
        <w:ind w:left="426" w:hanging="426"/>
      </w:pPr>
    </w:p>
    <w:p w:rsidR="008F3986" w:rsidRPr="008C4F95" w:rsidRDefault="008F3986" w:rsidP="00E35291">
      <w:pPr>
        <w:numPr>
          <w:ilvl w:val="0"/>
          <w:numId w:val="13"/>
        </w:numPr>
        <w:tabs>
          <w:tab w:val="clear" w:pos="720"/>
          <w:tab w:val="left" w:pos="-1985"/>
          <w:tab w:val="left" w:pos="567"/>
        </w:tabs>
        <w:ind w:left="567" w:hanging="567"/>
      </w:pPr>
      <w:r w:rsidRPr="008C4F95">
        <w:t xml:space="preserve">After preliminary discussions, the promoters should submit a draft (rather than a Final) Application Form, together with supporting documents as specified in the Application Form itself. </w:t>
      </w:r>
    </w:p>
    <w:p w:rsidR="008F3986" w:rsidRPr="008C4F95" w:rsidRDefault="008F3986" w:rsidP="008F3986">
      <w:pPr>
        <w:tabs>
          <w:tab w:val="left" w:pos="426"/>
        </w:tabs>
        <w:ind w:left="426" w:hanging="426"/>
      </w:pPr>
    </w:p>
    <w:p w:rsidR="008F3986" w:rsidRPr="008C4F95" w:rsidRDefault="008F3986" w:rsidP="00E35291">
      <w:pPr>
        <w:numPr>
          <w:ilvl w:val="0"/>
          <w:numId w:val="13"/>
        </w:numPr>
        <w:tabs>
          <w:tab w:val="clear" w:pos="720"/>
          <w:tab w:val="left" w:pos="-1985"/>
          <w:tab w:val="left" w:pos="567"/>
        </w:tabs>
        <w:ind w:left="567" w:hanging="567"/>
        <w:rPr>
          <w:szCs w:val="24"/>
        </w:rPr>
      </w:pPr>
      <w:r w:rsidRPr="008C4F95">
        <w:t xml:space="preserve">The draft Application </w:t>
      </w:r>
      <w:r w:rsidR="001E5F8A" w:rsidRPr="008C4F95">
        <w:t xml:space="preserve">Form </w:t>
      </w:r>
      <w:r w:rsidRPr="008C4F95">
        <w:t>and the supporting documentation will be reviewed and comments provided to the Applicant</w:t>
      </w:r>
      <w:del w:id="148" w:author="Isabelle Agius" w:date="2016-09-28T10:03:00Z">
        <w:r w:rsidR="00C451B7" w:rsidRPr="008C4F95" w:rsidDel="000415C4">
          <w:delText xml:space="preserve"> generally within </w:delText>
        </w:r>
        <w:r w:rsidR="006F178D" w:rsidRPr="008C4F95" w:rsidDel="000415C4">
          <w:delText xml:space="preserve">three </w:delText>
        </w:r>
        <w:r w:rsidR="00C451B7" w:rsidRPr="008C4F95" w:rsidDel="000415C4">
          <w:delText>weeks from submission of the application documents</w:delText>
        </w:r>
      </w:del>
      <w:r w:rsidRPr="008C4F95">
        <w:t xml:space="preserve">. </w:t>
      </w:r>
    </w:p>
    <w:p w:rsidR="008F3986" w:rsidRPr="008C4F95" w:rsidRDefault="008F3986" w:rsidP="008F3986">
      <w:pPr>
        <w:tabs>
          <w:tab w:val="left" w:pos="426"/>
        </w:tabs>
      </w:pPr>
    </w:p>
    <w:p w:rsidR="008F3986" w:rsidRPr="008C4F95" w:rsidRDefault="008F3986" w:rsidP="00E35291">
      <w:pPr>
        <w:numPr>
          <w:ilvl w:val="0"/>
          <w:numId w:val="13"/>
        </w:numPr>
        <w:tabs>
          <w:tab w:val="clear" w:pos="720"/>
          <w:tab w:val="left" w:pos="-1985"/>
          <w:tab w:val="left" w:pos="567"/>
        </w:tabs>
        <w:ind w:left="567" w:hanging="567"/>
      </w:pPr>
      <w:r w:rsidRPr="008C4F95">
        <w:t xml:space="preserve">The MFSA may ask for more information and may make such further enquiries as it considers necessary.  The ‘fit and proper’ checks – which entail following up the information which has been provided in the Application documents begin at this stage. </w:t>
      </w:r>
    </w:p>
    <w:p w:rsidR="008F3986" w:rsidRPr="008C4F95" w:rsidRDefault="008F3986" w:rsidP="00365D56">
      <w:pPr>
        <w:tabs>
          <w:tab w:val="left" w:pos="426"/>
        </w:tabs>
        <w:ind w:left="426" w:hanging="426"/>
      </w:pPr>
    </w:p>
    <w:p w:rsidR="00EF2071" w:rsidRPr="008C4F95" w:rsidRDefault="00EF2071" w:rsidP="00E35291">
      <w:pPr>
        <w:numPr>
          <w:ilvl w:val="0"/>
          <w:numId w:val="13"/>
        </w:numPr>
        <w:tabs>
          <w:tab w:val="clear" w:pos="720"/>
          <w:tab w:val="left" w:pos="-1985"/>
          <w:tab w:val="left" w:pos="567"/>
        </w:tabs>
        <w:ind w:left="567" w:hanging="567"/>
        <w:rPr>
          <w:szCs w:val="24"/>
        </w:rPr>
      </w:pPr>
      <w:r w:rsidRPr="008C4F95">
        <w:rPr>
          <w:szCs w:val="24"/>
        </w:rPr>
        <w:t xml:space="preserve">The MFSA will consider the nature of the proposed </w:t>
      </w:r>
      <w:r w:rsidR="000E3586" w:rsidRPr="008C4F95">
        <w:rPr>
          <w:szCs w:val="24"/>
        </w:rPr>
        <w:t>Scheme</w:t>
      </w:r>
      <w:r w:rsidRPr="008C4F95">
        <w:rPr>
          <w:szCs w:val="24"/>
        </w:rPr>
        <w:t xml:space="preserve"> and a decision will be made regarding which “Standard </w:t>
      </w:r>
      <w:r w:rsidR="0051587F" w:rsidRPr="008C4F95">
        <w:rPr>
          <w:szCs w:val="24"/>
        </w:rPr>
        <w:t>Licence Conditions</w:t>
      </w:r>
      <w:r w:rsidRPr="008C4F95">
        <w:rPr>
          <w:szCs w:val="24"/>
        </w:rPr>
        <w:t>” (SLCs) should apply</w:t>
      </w:r>
      <w:del w:id="149" w:author="Isabelle Agius" w:date="2016-09-28T10:03:00Z">
        <w:r w:rsidRPr="008C4F95" w:rsidDel="000415C4">
          <w:rPr>
            <w:szCs w:val="24"/>
          </w:rPr>
          <w:delText xml:space="preserve">.  Some of these conditions </w:delText>
        </w:r>
        <w:r w:rsidRPr="008C4F95" w:rsidDel="000415C4">
          <w:delText>may</w:delText>
        </w:r>
        <w:r w:rsidRPr="008C4F95" w:rsidDel="000415C4">
          <w:rPr>
            <w:szCs w:val="24"/>
          </w:rPr>
          <w:delText xml:space="preserve"> be disapplied or amended (where the circumstances justify such </w:delText>
        </w:r>
        <w:r w:rsidRPr="008C4F95" w:rsidDel="000415C4">
          <w:delText>treatment</w:delText>
        </w:r>
        <w:r w:rsidRPr="008C4F95" w:rsidDel="000415C4">
          <w:rPr>
            <w:szCs w:val="24"/>
          </w:rPr>
          <w:delText xml:space="preserve">, as long as investors are adequately protected) and supplementary conditions (if any) may be applied. </w:delText>
        </w:r>
      </w:del>
      <w:ins w:id="150" w:author="Isabelle Agius" w:date="2016-09-28T10:03:00Z">
        <w:r w:rsidR="000415C4">
          <w:rPr>
            <w:szCs w:val="24"/>
          </w:rPr>
          <w:t xml:space="preserve">. </w:t>
        </w:r>
      </w:ins>
      <w:r w:rsidRPr="008C4F95">
        <w:rPr>
          <w:szCs w:val="24"/>
        </w:rPr>
        <w:t xml:space="preserve">The </w:t>
      </w:r>
      <w:r w:rsidR="0051587F" w:rsidRPr="008C4F95">
        <w:rPr>
          <w:szCs w:val="24"/>
        </w:rPr>
        <w:t>Licence Conditions</w:t>
      </w:r>
      <w:r w:rsidRPr="008C4F95">
        <w:rPr>
          <w:szCs w:val="24"/>
        </w:rPr>
        <w:t xml:space="preserve"> are very important since they represent the ongoing requirements to which the Applicant will be subject, if and when licensed.  </w:t>
      </w:r>
    </w:p>
    <w:p w:rsidR="00EF2071" w:rsidRPr="008C4F95" w:rsidRDefault="00EF2071" w:rsidP="00365D56">
      <w:pPr>
        <w:tabs>
          <w:tab w:val="left" w:pos="426"/>
        </w:tabs>
        <w:rPr>
          <w:szCs w:val="24"/>
        </w:rPr>
      </w:pPr>
    </w:p>
    <w:p w:rsidR="00C451B7" w:rsidRPr="008C4F95" w:rsidDel="000415C4" w:rsidRDefault="00C451B7" w:rsidP="00C451B7">
      <w:pPr>
        <w:autoSpaceDE w:val="0"/>
        <w:autoSpaceDN w:val="0"/>
        <w:adjustRightInd w:val="0"/>
        <w:ind w:left="567"/>
        <w:rPr>
          <w:del w:id="151" w:author="Isabelle Agius" w:date="2016-09-28T10:03:00Z"/>
          <w:kern w:val="0"/>
          <w:szCs w:val="24"/>
          <w:lang w:eastAsia="en-GB"/>
        </w:rPr>
      </w:pPr>
      <w:del w:id="152" w:author="Isabelle Agius" w:date="2016-09-28T10:03:00Z">
        <w:r w:rsidRPr="008C4F95" w:rsidDel="000415C4">
          <w:rPr>
            <w:szCs w:val="24"/>
          </w:rPr>
          <w:delText xml:space="preserve">The Standard </w:delText>
        </w:r>
        <w:r w:rsidR="0051587F" w:rsidRPr="008C4F95" w:rsidDel="000415C4">
          <w:rPr>
            <w:szCs w:val="24"/>
          </w:rPr>
          <w:delText>Licence Conditions</w:delText>
        </w:r>
        <w:r w:rsidRPr="008C4F95" w:rsidDel="000415C4">
          <w:rPr>
            <w:szCs w:val="24"/>
          </w:rPr>
          <w:delText xml:space="preserve"> for </w:delText>
        </w:r>
        <w:r w:rsidRPr="008C4F95" w:rsidDel="000415C4">
          <w:rPr>
            <w:kern w:val="0"/>
            <w:szCs w:val="24"/>
            <w:lang w:eastAsia="en-GB"/>
          </w:rPr>
          <w:delText xml:space="preserve">Maltese </w:delText>
        </w:r>
        <w:r w:rsidR="006A0BB8" w:rsidRPr="008C4F95" w:rsidDel="000415C4">
          <w:rPr>
            <w:kern w:val="0"/>
            <w:szCs w:val="24"/>
            <w:lang w:eastAsia="en-GB"/>
          </w:rPr>
          <w:delText>Non-UCITS</w:delText>
        </w:r>
        <w:r w:rsidRPr="008C4F95" w:rsidDel="000415C4">
          <w:rPr>
            <w:kern w:val="0"/>
            <w:szCs w:val="24"/>
            <w:lang w:eastAsia="en-GB"/>
          </w:rPr>
          <w:delText xml:space="preserve"> </w:delText>
        </w:r>
        <w:r w:rsidR="000E3586" w:rsidRPr="008C4F95" w:rsidDel="000415C4">
          <w:rPr>
            <w:kern w:val="0"/>
            <w:szCs w:val="24"/>
            <w:lang w:eastAsia="en-GB"/>
          </w:rPr>
          <w:delText>Scheme</w:delText>
        </w:r>
        <w:r w:rsidRPr="008C4F95" w:rsidDel="000415C4">
          <w:rPr>
            <w:kern w:val="0"/>
            <w:szCs w:val="24"/>
            <w:lang w:eastAsia="en-GB"/>
          </w:rPr>
          <w:delText xml:space="preserve">s </w:delText>
        </w:r>
        <w:r w:rsidRPr="008C4F95" w:rsidDel="000415C4">
          <w:rPr>
            <w:szCs w:val="24"/>
          </w:rPr>
          <w:delText xml:space="preserve">are set out in Part BI of these </w:delText>
        </w:r>
        <w:r w:rsidR="00A3335B" w:rsidRPr="008C4F95" w:rsidDel="000415C4">
          <w:rPr>
            <w:szCs w:val="24"/>
          </w:rPr>
          <w:delText>Rules</w:delText>
        </w:r>
        <w:r w:rsidRPr="008C4F95" w:rsidDel="000415C4">
          <w:rPr>
            <w:szCs w:val="24"/>
          </w:rPr>
          <w:delText xml:space="preserve"> and in Part BII as regards </w:delText>
        </w:r>
        <w:r w:rsidRPr="008C4F95" w:rsidDel="000415C4">
          <w:rPr>
            <w:kern w:val="0"/>
            <w:szCs w:val="24"/>
            <w:lang w:eastAsia="en-GB"/>
          </w:rPr>
          <w:delText xml:space="preserve">Maltese UCITS </w:delText>
        </w:r>
        <w:r w:rsidR="000E3586" w:rsidRPr="008C4F95" w:rsidDel="000415C4">
          <w:rPr>
            <w:kern w:val="0"/>
            <w:szCs w:val="24"/>
            <w:lang w:eastAsia="en-GB"/>
          </w:rPr>
          <w:delText>Scheme</w:delText>
        </w:r>
        <w:r w:rsidRPr="008C4F95" w:rsidDel="000415C4">
          <w:rPr>
            <w:kern w:val="0"/>
            <w:szCs w:val="24"/>
            <w:lang w:eastAsia="en-GB"/>
          </w:rPr>
          <w:delText>s</w:delText>
        </w:r>
        <w:r w:rsidRPr="008C4F95" w:rsidDel="000415C4">
          <w:rPr>
            <w:szCs w:val="24"/>
          </w:rPr>
          <w:delText xml:space="preserve">. </w:delText>
        </w:r>
      </w:del>
    </w:p>
    <w:p w:rsidR="008F3986" w:rsidRPr="008C4F95" w:rsidDel="000415C4" w:rsidRDefault="008F3986" w:rsidP="00365D56">
      <w:pPr>
        <w:tabs>
          <w:tab w:val="left" w:pos="426"/>
        </w:tabs>
        <w:rPr>
          <w:del w:id="153" w:author="Isabelle Agius" w:date="2016-09-28T10:03:00Z"/>
        </w:rPr>
      </w:pPr>
    </w:p>
    <w:p w:rsidR="008F3986" w:rsidRPr="008C4F95" w:rsidRDefault="008F3986" w:rsidP="00365D56">
      <w:pPr>
        <w:tabs>
          <w:tab w:val="left" w:pos="-1985"/>
        </w:tabs>
        <w:rPr>
          <w:i/>
          <w:u w:val="single"/>
        </w:rPr>
      </w:pPr>
      <w:r w:rsidRPr="008C4F95">
        <w:rPr>
          <w:i/>
          <w:u w:val="single"/>
        </w:rPr>
        <w:t>Phase Two – Pre-Licensing</w:t>
      </w:r>
    </w:p>
    <w:p w:rsidR="00EF2071" w:rsidRPr="008C4F95" w:rsidRDefault="00EF2071" w:rsidP="00365D56">
      <w:pPr>
        <w:autoSpaceDE w:val="0"/>
        <w:autoSpaceDN w:val="0"/>
        <w:adjustRightInd w:val="0"/>
        <w:ind w:left="426"/>
      </w:pPr>
    </w:p>
    <w:p w:rsidR="008F3986" w:rsidRPr="008C4F95" w:rsidDel="000415C4" w:rsidRDefault="008F3986">
      <w:pPr>
        <w:numPr>
          <w:ilvl w:val="0"/>
          <w:numId w:val="13"/>
        </w:numPr>
        <w:tabs>
          <w:tab w:val="clear" w:pos="720"/>
          <w:tab w:val="left" w:pos="-1985"/>
          <w:tab w:val="left" w:pos="567"/>
        </w:tabs>
        <w:ind w:left="567" w:hanging="567"/>
        <w:rPr>
          <w:del w:id="154" w:author="Isabelle Agius" w:date="2016-09-28T10:05:00Z"/>
        </w:rPr>
        <w:pPrChange w:id="155" w:author="Isabelle Agius" w:date="2016-09-28T10:05:00Z">
          <w:pPr>
            <w:numPr>
              <w:numId w:val="13"/>
            </w:numPr>
            <w:tabs>
              <w:tab w:val="left" w:pos="-1985"/>
              <w:tab w:val="left" w:pos="567"/>
              <w:tab w:val="num" w:pos="720"/>
            </w:tabs>
            <w:ind w:left="567" w:hanging="567"/>
          </w:pPr>
        </w:pPrChange>
      </w:pPr>
      <w:r w:rsidRPr="008C4F95">
        <w:rPr>
          <w:szCs w:val="24"/>
        </w:rPr>
        <w:lastRenderedPageBreak/>
        <w:t>Once</w:t>
      </w:r>
      <w:r w:rsidRPr="008C4F95">
        <w:t xml:space="preserve"> the </w:t>
      </w:r>
      <w:ins w:id="156" w:author="Isabelle Agius" w:date="2016-09-28T10:04:00Z">
        <w:r w:rsidR="000415C4">
          <w:t xml:space="preserve">MFSA concludes the review of the application and supporting documents, it will issue its ‘in principle’ approval for the issue of a licence. The ‘in principle’ approval is valid for a period of </w:t>
        </w:r>
      </w:ins>
      <w:ins w:id="157" w:author="Isabelle Agius" w:date="2016-09-28T10:05:00Z">
        <w:r w:rsidR="000415C4">
          <w:rPr>
            <w:b/>
          </w:rPr>
          <w:t xml:space="preserve">three months </w:t>
        </w:r>
        <w:r w:rsidR="000415C4">
          <w:t xml:space="preserve">during which, the applicant </w:t>
        </w:r>
      </w:ins>
      <w:del w:id="158" w:author="Isabelle Agius" w:date="2016-09-28T10:05:00Z">
        <w:r w:rsidRPr="008C4F95" w:rsidDel="000415C4">
          <w:delText>review of the draft Application and supporting documents has been completed</w:delText>
        </w:r>
        <w:r w:rsidR="000C4FB5" w:rsidRPr="008C4F95" w:rsidDel="000415C4">
          <w:delText>,</w:delText>
        </w:r>
        <w:r w:rsidRPr="008C4F95" w:rsidDel="000415C4">
          <w:delText xml:space="preserve"> the Authority will issue (all other things equal) its ‘in principle’ approval for the issue of a licence. </w:delText>
        </w:r>
      </w:del>
    </w:p>
    <w:p w:rsidR="00EF2071" w:rsidRPr="008C4F95" w:rsidDel="000415C4" w:rsidRDefault="00EF2071">
      <w:pPr>
        <w:numPr>
          <w:ilvl w:val="0"/>
          <w:numId w:val="13"/>
        </w:numPr>
        <w:tabs>
          <w:tab w:val="clear" w:pos="720"/>
          <w:tab w:val="left" w:pos="-1985"/>
          <w:tab w:val="left" w:pos="567"/>
        </w:tabs>
        <w:ind w:left="567" w:hanging="567"/>
        <w:rPr>
          <w:del w:id="159" w:author="Isabelle Agius" w:date="2016-09-28T10:05:00Z"/>
        </w:rPr>
        <w:pPrChange w:id="160" w:author="Isabelle Agius" w:date="2016-09-28T10:05:00Z">
          <w:pPr/>
        </w:pPrChange>
      </w:pPr>
    </w:p>
    <w:p w:rsidR="000415C4" w:rsidRPr="000415C4" w:rsidRDefault="008F3986" w:rsidP="000415C4">
      <w:pPr>
        <w:numPr>
          <w:ilvl w:val="0"/>
          <w:numId w:val="13"/>
        </w:numPr>
        <w:tabs>
          <w:tab w:val="clear" w:pos="720"/>
          <w:tab w:val="left" w:pos="-1985"/>
          <w:tab w:val="left" w:pos="567"/>
        </w:tabs>
        <w:ind w:left="567" w:hanging="567"/>
        <w:rPr>
          <w:ins w:id="161" w:author="Isabelle Agius" w:date="2016-09-28T10:05:00Z"/>
        </w:rPr>
      </w:pPr>
      <w:del w:id="162" w:author="Isabelle Agius" w:date="2016-09-28T10:05:00Z">
        <w:r w:rsidRPr="008C4F95" w:rsidDel="000415C4">
          <w:delText>At th</w:delText>
        </w:r>
        <w:r w:rsidRPr="008C4F95" w:rsidDel="000415C4">
          <w:rPr>
            <w:szCs w:val="24"/>
          </w:rPr>
          <w:delText xml:space="preserve">is stage, the Applicant </w:delText>
        </w:r>
      </w:del>
      <w:r w:rsidRPr="008C4F95">
        <w:rPr>
          <w:szCs w:val="24"/>
        </w:rPr>
        <w:t xml:space="preserve">will be required to finalise any outstanding matters. </w:t>
      </w:r>
      <w:ins w:id="163" w:author="Isabelle Agius" w:date="2016-09-28T10:05:00Z">
        <w:r w:rsidR="000415C4">
          <w:rPr>
            <w:szCs w:val="24"/>
          </w:rPr>
          <w:t xml:space="preserve">Should the three months elapse without the satisfactory resolution of all pre-licencing outstanding issues, the ‘in principle’ approval will cease to have effect. </w:t>
        </w:r>
      </w:ins>
    </w:p>
    <w:p w:rsidR="000415C4" w:rsidRPr="000415C4" w:rsidRDefault="000415C4">
      <w:pPr>
        <w:tabs>
          <w:tab w:val="left" w:pos="-1985"/>
          <w:tab w:val="left" w:pos="567"/>
        </w:tabs>
        <w:ind w:left="567"/>
        <w:rPr>
          <w:ins w:id="164" w:author="Isabelle Agius" w:date="2016-09-28T10:06:00Z"/>
        </w:rPr>
        <w:pPrChange w:id="165" w:author="Isabelle Agius" w:date="2016-09-28T10:06:00Z">
          <w:pPr>
            <w:numPr>
              <w:numId w:val="13"/>
            </w:numPr>
            <w:tabs>
              <w:tab w:val="left" w:pos="-1985"/>
              <w:tab w:val="left" w:pos="567"/>
              <w:tab w:val="num" w:pos="720"/>
            </w:tabs>
            <w:ind w:left="567" w:hanging="567"/>
          </w:pPr>
        </w:pPrChange>
      </w:pPr>
    </w:p>
    <w:p w:rsidR="008F3986" w:rsidRPr="008C4F95" w:rsidRDefault="008F3986" w:rsidP="000415C4">
      <w:pPr>
        <w:numPr>
          <w:ilvl w:val="0"/>
          <w:numId w:val="13"/>
        </w:numPr>
        <w:tabs>
          <w:tab w:val="clear" w:pos="720"/>
          <w:tab w:val="left" w:pos="-1985"/>
          <w:tab w:val="left" w:pos="567"/>
        </w:tabs>
        <w:ind w:left="567" w:hanging="567"/>
      </w:pPr>
      <w:r w:rsidRPr="008C4F95">
        <w:t xml:space="preserve">Submission of signed copies of the revised Application form together with supporting documents in their </w:t>
      </w:r>
      <w:r w:rsidRPr="008C4F95">
        <w:rPr>
          <w:szCs w:val="24"/>
        </w:rPr>
        <w:t>final</w:t>
      </w:r>
      <w:r w:rsidRPr="008C4F95">
        <w:t xml:space="preserve"> format, and any other issues raised during the Application process, should be resolved as part of Phase Two.</w:t>
      </w:r>
    </w:p>
    <w:p w:rsidR="00EF2071" w:rsidRPr="008C4F95" w:rsidRDefault="00EF2071" w:rsidP="00365D56"/>
    <w:p w:rsidR="008F3986" w:rsidRPr="008C4F95" w:rsidRDefault="008F3986" w:rsidP="00E35291">
      <w:pPr>
        <w:numPr>
          <w:ilvl w:val="0"/>
          <w:numId w:val="13"/>
        </w:numPr>
        <w:tabs>
          <w:tab w:val="clear" w:pos="720"/>
          <w:tab w:val="left" w:pos="-1985"/>
          <w:tab w:val="left" w:pos="567"/>
        </w:tabs>
        <w:ind w:left="567" w:hanging="567"/>
      </w:pPr>
      <w:r w:rsidRPr="008C4F95">
        <w:t>A licence will be issued as soon as all pre-licensing issues are resolved.</w:t>
      </w:r>
    </w:p>
    <w:p w:rsidR="00090F7A" w:rsidRPr="008C4F95" w:rsidRDefault="00090F7A" w:rsidP="00365D56"/>
    <w:p w:rsidR="008F3986" w:rsidRPr="008C4F95" w:rsidRDefault="008F3986" w:rsidP="00365D56">
      <w:pPr>
        <w:tabs>
          <w:tab w:val="left" w:pos="-1985"/>
        </w:tabs>
        <w:rPr>
          <w:i/>
          <w:u w:val="single"/>
        </w:rPr>
      </w:pPr>
      <w:r w:rsidRPr="008C4F95">
        <w:rPr>
          <w:i/>
          <w:u w:val="single"/>
        </w:rPr>
        <w:t>Phase Three – Post-Licensing/Pre-Commencement of Business</w:t>
      </w:r>
    </w:p>
    <w:p w:rsidR="00DF15A3" w:rsidRPr="008C4F95" w:rsidRDefault="00DF15A3" w:rsidP="00365D56">
      <w:pPr>
        <w:rPr>
          <w:b/>
        </w:rPr>
      </w:pPr>
    </w:p>
    <w:p w:rsidR="008F3986" w:rsidRPr="008C4F95" w:rsidRDefault="008F3986" w:rsidP="00E35291">
      <w:pPr>
        <w:numPr>
          <w:ilvl w:val="0"/>
          <w:numId w:val="13"/>
        </w:numPr>
        <w:tabs>
          <w:tab w:val="clear" w:pos="720"/>
          <w:tab w:val="left" w:pos="-1985"/>
          <w:tab w:val="left" w:pos="567"/>
        </w:tabs>
        <w:ind w:left="567" w:hanging="567"/>
      </w:pPr>
      <w:r w:rsidRPr="008C4F95">
        <w:t xml:space="preserve">The Applicant may be required to satisfy a number of post-licensing matters prior to formal commencement of business. </w:t>
      </w:r>
    </w:p>
    <w:p w:rsidR="000415C4" w:rsidRDefault="000415C4">
      <w:pPr>
        <w:jc w:val="left"/>
        <w:rPr>
          <w:ins w:id="166" w:author="Isabelle Agius" w:date="2016-09-28T10:06:00Z"/>
        </w:rPr>
      </w:pPr>
      <w:ins w:id="167" w:author="Isabelle Agius" w:date="2016-09-28T10:06:00Z">
        <w:r>
          <w:br w:type="page"/>
        </w:r>
      </w:ins>
    </w:p>
    <w:p w:rsidR="00BA687A" w:rsidRPr="008C4F95" w:rsidDel="000415C4" w:rsidRDefault="00BA687A" w:rsidP="00BA687A">
      <w:pPr>
        <w:tabs>
          <w:tab w:val="left" w:pos="-1985"/>
          <w:tab w:val="left" w:pos="567"/>
        </w:tabs>
        <w:rPr>
          <w:del w:id="168" w:author="Isabelle Agius" w:date="2016-09-28T10:07:00Z"/>
        </w:rPr>
      </w:pPr>
    </w:p>
    <w:p w:rsidR="000325F8" w:rsidRPr="000415C4" w:rsidDel="000415C4" w:rsidRDefault="000325F8">
      <w:pPr>
        <w:pStyle w:val="Heading3"/>
        <w:tabs>
          <w:tab w:val="left" w:pos="709"/>
        </w:tabs>
        <w:ind w:right="0"/>
        <w:rPr>
          <w:del w:id="169" w:author="Isabelle Agius" w:date="2016-09-28T10:06:00Z"/>
          <w:smallCaps/>
          <w:szCs w:val="24"/>
          <w:rPrChange w:id="170" w:author="Isabelle Agius" w:date="2016-09-28T10:07:00Z">
            <w:rPr>
              <w:del w:id="171" w:author="Isabelle Agius" w:date="2016-09-28T10:06:00Z"/>
              <w:i/>
              <w:szCs w:val="24"/>
            </w:rPr>
          </w:rPrChange>
        </w:rPr>
        <w:pPrChange w:id="172" w:author="Isabelle Agius" w:date="2016-09-28T10:07:00Z">
          <w:pPr>
            <w:pStyle w:val="Heading3"/>
            <w:ind w:left="709" w:right="0" w:hanging="709"/>
          </w:pPr>
        </w:pPrChange>
      </w:pPr>
      <w:del w:id="173" w:author="Isabelle Agius" w:date="2016-09-28T10:06:00Z">
        <w:r w:rsidRPr="000415C4" w:rsidDel="000415C4">
          <w:rPr>
            <w:b w:val="0"/>
            <w:smallCaps/>
            <w:szCs w:val="24"/>
            <w:rPrChange w:id="174" w:author="Isabelle Agius" w:date="2016-09-28T10:07:00Z">
              <w:rPr>
                <w:b w:val="0"/>
                <w:i/>
                <w:szCs w:val="24"/>
              </w:rPr>
            </w:rPrChange>
          </w:rPr>
          <w:delText>8.</w:delText>
        </w:r>
        <w:r w:rsidR="00135B0B" w:rsidRPr="000415C4" w:rsidDel="000415C4">
          <w:rPr>
            <w:b w:val="0"/>
            <w:smallCaps/>
            <w:szCs w:val="24"/>
            <w:rPrChange w:id="175" w:author="Isabelle Agius" w:date="2016-09-28T10:07:00Z">
              <w:rPr>
                <w:b w:val="0"/>
                <w:i/>
                <w:szCs w:val="24"/>
              </w:rPr>
            </w:rPrChange>
          </w:rPr>
          <w:delText>2</w:delText>
        </w:r>
        <w:r w:rsidRPr="000415C4" w:rsidDel="000415C4">
          <w:rPr>
            <w:b w:val="0"/>
            <w:smallCaps/>
            <w:szCs w:val="24"/>
            <w:rPrChange w:id="176" w:author="Isabelle Agius" w:date="2016-09-28T10:07:00Z">
              <w:rPr>
                <w:b w:val="0"/>
                <w:i/>
                <w:szCs w:val="24"/>
              </w:rPr>
            </w:rPrChange>
          </w:rPr>
          <w:tab/>
          <w:delText xml:space="preserve">The Application Process – </w:delText>
        </w:r>
        <w:r w:rsidR="00E26EBE" w:rsidRPr="000415C4" w:rsidDel="000415C4">
          <w:rPr>
            <w:b w:val="0"/>
            <w:smallCaps/>
            <w:szCs w:val="24"/>
            <w:rPrChange w:id="177" w:author="Isabelle Agius" w:date="2016-09-28T10:07:00Z">
              <w:rPr>
                <w:b w:val="0"/>
                <w:i/>
                <w:szCs w:val="24"/>
              </w:rPr>
            </w:rPrChange>
          </w:rPr>
          <w:delText>Overseas based</w:delText>
        </w:r>
        <w:r w:rsidRPr="000415C4" w:rsidDel="000415C4">
          <w:rPr>
            <w:b w:val="0"/>
            <w:smallCaps/>
            <w:szCs w:val="24"/>
            <w:rPrChange w:id="178" w:author="Isabelle Agius" w:date="2016-09-28T10:07:00Z">
              <w:rPr>
                <w:b w:val="0"/>
                <w:i/>
                <w:szCs w:val="24"/>
              </w:rPr>
            </w:rPrChange>
          </w:rPr>
          <w:delText xml:space="preserve"> </w:delText>
        </w:r>
        <w:r w:rsidR="006A0BB8" w:rsidRPr="000415C4" w:rsidDel="000415C4">
          <w:rPr>
            <w:b w:val="0"/>
            <w:smallCaps/>
            <w:szCs w:val="24"/>
            <w:rPrChange w:id="179" w:author="Isabelle Agius" w:date="2016-09-28T10:07:00Z">
              <w:rPr>
                <w:b w:val="0"/>
                <w:i/>
                <w:szCs w:val="24"/>
              </w:rPr>
            </w:rPrChange>
          </w:rPr>
          <w:delText>Non-UCITS</w:delText>
        </w:r>
        <w:r w:rsidRPr="000415C4" w:rsidDel="000415C4">
          <w:rPr>
            <w:b w:val="0"/>
            <w:smallCaps/>
            <w:szCs w:val="24"/>
            <w:rPrChange w:id="180" w:author="Isabelle Agius" w:date="2016-09-28T10:07:00Z">
              <w:rPr>
                <w:b w:val="0"/>
                <w:i/>
                <w:szCs w:val="24"/>
              </w:rPr>
            </w:rPrChange>
          </w:rPr>
          <w:delText xml:space="preserve"> </w:delText>
        </w:r>
        <w:r w:rsidR="000E3586" w:rsidRPr="000415C4" w:rsidDel="000415C4">
          <w:rPr>
            <w:b w:val="0"/>
            <w:smallCaps/>
            <w:szCs w:val="24"/>
            <w:rPrChange w:id="181" w:author="Isabelle Agius" w:date="2016-09-28T10:07:00Z">
              <w:rPr>
                <w:b w:val="0"/>
                <w:i/>
                <w:szCs w:val="24"/>
              </w:rPr>
            </w:rPrChange>
          </w:rPr>
          <w:delText>Scheme</w:delText>
        </w:r>
        <w:r w:rsidRPr="000415C4" w:rsidDel="000415C4">
          <w:rPr>
            <w:b w:val="0"/>
            <w:smallCaps/>
            <w:szCs w:val="24"/>
            <w:rPrChange w:id="182" w:author="Isabelle Agius" w:date="2016-09-28T10:07:00Z">
              <w:rPr>
                <w:b w:val="0"/>
                <w:i/>
                <w:szCs w:val="24"/>
              </w:rPr>
            </w:rPrChange>
          </w:rPr>
          <w:delText xml:space="preserve">s </w:delText>
        </w:r>
      </w:del>
    </w:p>
    <w:p w:rsidR="000325F8" w:rsidRPr="000415C4" w:rsidDel="000415C4" w:rsidRDefault="000325F8">
      <w:pPr>
        <w:tabs>
          <w:tab w:val="left" w:pos="709"/>
        </w:tabs>
        <w:rPr>
          <w:del w:id="183" w:author="Isabelle Agius" w:date="2016-09-28T10:06:00Z"/>
          <w:smallCaps/>
          <w:szCs w:val="24"/>
          <w:rPrChange w:id="184" w:author="Isabelle Agius" w:date="2016-09-28T10:07:00Z">
            <w:rPr>
              <w:del w:id="185" w:author="Isabelle Agius" w:date="2016-09-28T10:06:00Z"/>
              <w:szCs w:val="24"/>
            </w:rPr>
          </w:rPrChange>
        </w:rPr>
        <w:pPrChange w:id="186" w:author="Isabelle Agius" w:date="2016-09-28T10:07:00Z">
          <w:pPr/>
        </w:pPrChange>
      </w:pPr>
    </w:p>
    <w:p w:rsidR="00706A96" w:rsidRPr="000415C4" w:rsidDel="000415C4" w:rsidRDefault="00706A96">
      <w:pPr>
        <w:tabs>
          <w:tab w:val="left" w:pos="-1985"/>
          <w:tab w:val="left" w:pos="709"/>
        </w:tabs>
        <w:rPr>
          <w:del w:id="187" w:author="Isabelle Agius" w:date="2016-09-28T10:06:00Z"/>
          <w:smallCaps/>
          <w:szCs w:val="24"/>
          <w:rPrChange w:id="188" w:author="Isabelle Agius" w:date="2016-09-28T10:07:00Z">
            <w:rPr>
              <w:del w:id="189" w:author="Isabelle Agius" w:date="2016-09-28T10:06:00Z"/>
            </w:rPr>
          </w:rPrChange>
        </w:rPr>
        <w:pPrChange w:id="190" w:author="Isabelle Agius" w:date="2016-09-28T10:07:00Z">
          <w:pPr>
            <w:tabs>
              <w:tab w:val="left" w:pos="-1985"/>
            </w:tabs>
          </w:pPr>
        </w:pPrChange>
      </w:pPr>
      <w:del w:id="191" w:author="Isabelle Agius" w:date="2016-09-28T10:06:00Z">
        <w:r w:rsidRPr="000415C4" w:rsidDel="000415C4">
          <w:rPr>
            <w:smallCaps/>
            <w:szCs w:val="24"/>
            <w:rPrChange w:id="192" w:author="Isabelle Agius" w:date="2016-09-28T10:07:00Z">
              <w:rPr/>
            </w:rPrChange>
          </w:rPr>
          <w:delText xml:space="preserve">When submitting an application for a </w:delText>
        </w:r>
        <w:r w:rsidR="007E294D" w:rsidRPr="000415C4" w:rsidDel="000415C4">
          <w:rPr>
            <w:smallCaps/>
            <w:szCs w:val="24"/>
            <w:rPrChange w:id="193" w:author="Isabelle Agius" w:date="2016-09-28T10:07:00Z">
              <w:rPr/>
            </w:rPrChange>
          </w:rPr>
          <w:delText xml:space="preserve">Collective Investment </w:delText>
        </w:r>
        <w:r w:rsidR="000E3586" w:rsidRPr="000415C4" w:rsidDel="000415C4">
          <w:rPr>
            <w:smallCaps/>
            <w:szCs w:val="24"/>
            <w:rPrChange w:id="194" w:author="Isabelle Agius" w:date="2016-09-28T10:07:00Z">
              <w:rPr/>
            </w:rPrChange>
          </w:rPr>
          <w:delText>Scheme</w:delText>
        </w:r>
        <w:r w:rsidR="007E294D" w:rsidRPr="000415C4" w:rsidDel="000415C4">
          <w:rPr>
            <w:smallCaps/>
            <w:szCs w:val="24"/>
            <w:rPrChange w:id="195" w:author="Isabelle Agius" w:date="2016-09-28T10:07:00Z">
              <w:rPr/>
            </w:rPrChange>
          </w:rPr>
          <w:delText xml:space="preserve"> </w:delText>
        </w:r>
        <w:r w:rsidR="00322CEB" w:rsidRPr="000415C4" w:rsidDel="000415C4">
          <w:rPr>
            <w:smallCaps/>
            <w:szCs w:val="24"/>
            <w:rPrChange w:id="196" w:author="Isabelle Agius" w:date="2016-09-28T10:07:00Z">
              <w:rPr/>
            </w:rPrChange>
          </w:rPr>
          <w:delText xml:space="preserve">licence </w:delText>
        </w:r>
        <w:r w:rsidRPr="000415C4" w:rsidDel="000415C4">
          <w:rPr>
            <w:smallCaps/>
            <w:szCs w:val="24"/>
            <w:rPrChange w:id="197" w:author="Isabelle Agius" w:date="2016-09-28T10:07:00Z">
              <w:rPr/>
            </w:rPrChange>
          </w:rPr>
          <w:delText xml:space="preserve">under the Act, the promoter should ensure that the appropriate Application Form (Schedule B to this Part refers) is completed. </w:delText>
        </w:r>
      </w:del>
    </w:p>
    <w:p w:rsidR="00706A96" w:rsidRPr="000415C4" w:rsidDel="000415C4" w:rsidRDefault="00706A96">
      <w:pPr>
        <w:tabs>
          <w:tab w:val="left" w:pos="-1985"/>
          <w:tab w:val="left" w:pos="709"/>
        </w:tabs>
        <w:rPr>
          <w:del w:id="198" w:author="Isabelle Agius" w:date="2016-09-28T10:06:00Z"/>
          <w:smallCaps/>
          <w:szCs w:val="24"/>
          <w:rPrChange w:id="199" w:author="Isabelle Agius" w:date="2016-09-28T10:07:00Z">
            <w:rPr>
              <w:del w:id="200" w:author="Isabelle Agius" w:date="2016-09-28T10:06:00Z"/>
            </w:rPr>
          </w:rPrChange>
        </w:rPr>
        <w:pPrChange w:id="201" w:author="Isabelle Agius" w:date="2016-09-28T10:07:00Z">
          <w:pPr>
            <w:tabs>
              <w:tab w:val="left" w:pos="-1985"/>
            </w:tabs>
          </w:pPr>
        </w:pPrChange>
      </w:pPr>
    </w:p>
    <w:p w:rsidR="00F67113" w:rsidRPr="000415C4" w:rsidDel="000415C4" w:rsidRDefault="0000601A">
      <w:pPr>
        <w:tabs>
          <w:tab w:val="left" w:pos="-1985"/>
          <w:tab w:val="left" w:pos="709"/>
        </w:tabs>
        <w:rPr>
          <w:del w:id="202" w:author="Isabelle Agius" w:date="2016-09-28T10:06:00Z"/>
          <w:smallCaps/>
          <w:szCs w:val="24"/>
          <w:rPrChange w:id="203" w:author="Isabelle Agius" w:date="2016-09-28T10:07:00Z">
            <w:rPr>
              <w:del w:id="204" w:author="Isabelle Agius" w:date="2016-09-28T10:06:00Z"/>
            </w:rPr>
          </w:rPrChange>
        </w:rPr>
        <w:pPrChange w:id="205" w:author="Isabelle Agius" w:date="2016-09-28T10:07:00Z">
          <w:pPr>
            <w:tabs>
              <w:tab w:val="left" w:pos="-1985"/>
            </w:tabs>
          </w:pPr>
        </w:pPrChange>
      </w:pPr>
      <w:del w:id="206" w:author="Isabelle Agius" w:date="2016-09-28T10:06:00Z">
        <w:r w:rsidRPr="000415C4" w:rsidDel="000415C4">
          <w:rPr>
            <w:smallCaps/>
            <w:szCs w:val="24"/>
            <w:rPrChange w:id="207" w:author="Isabelle Agius" w:date="2016-09-28T10:07:00Z">
              <w:rPr/>
            </w:rPrChange>
          </w:rPr>
          <w:delText xml:space="preserve">The application requirements which must be satisfied by an </w:delText>
        </w:r>
        <w:r w:rsidR="00B51858" w:rsidRPr="000415C4" w:rsidDel="000415C4">
          <w:rPr>
            <w:smallCaps/>
            <w:szCs w:val="24"/>
            <w:rPrChange w:id="208" w:author="Isabelle Agius" w:date="2016-09-28T10:07:00Z">
              <w:rPr/>
            </w:rPrChange>
          </w:rPr>
          <w:delText>Overseas based</w:delText>
        </w:r>
        <w:r w:rsidR="00F67113" w:rsidRPr="000415C4" w:rsidDel="000415C4">
          <w:rPr>
            <w:smallCaps/>
            <w:szCs w:val="24"/>
            <w:rPrChange w:id="209" w:author="Isabelle Agius" w:date="2016-09-28T10:07:00Z">
              <w:rPr/>
            </w:rPrChange>
          </w:rPr>
          <w:delText xml:space="preserve"> </w:delText>
        </w:r>
        <w:r w:rsidR="006A0BB8" w:rsidRPr="000415C4" w:rsidDel="000415C4">
          <w:rPr>
            <w:smallCaps/>
            <w:szCs w:val="24"/>
            <w:rPrChange w:id="210" w:author="Isabelle Agius" w:date="2016-09-28T10:07:00Z">
              <w:rPr/>
            </w:rPrChange>
          </w:rPr>
          <w:delText>Non-UCITS</w:delText>
        </w:r>
        <w:r w:rsidR="00F67113" w:rsidRPr="000415C4" w:rsidDel="000415C4">
          <w:rPr>
            <w:smallCaps/>
            <w:szCs w:val="24"/>
            <w:rPrChange w:id="211" w:author="Isabelle Agius" w:date="2016-09-28T10:07:00Z">
              <w:rPr/>
            </w:rPrChange>
          </w:rPr>
          <w:delText xml:space="preserve"> </w:delText>
        </w:r>
        <w:r w:rsidR="000E3586" w:rsidRPr="000415C4" w:rsidDel="000415C4">
          <w:rPr>
            <w:smallCaps/>
            <w:szCs w:val="24"/>
            <w:rPrChange w:id="212" w:author="Isabelle Agius" w:date="2016-09-28T10:07:00Z">
              <w:rPr/>
            </w:rPrChange>
          </w:rPr>
          <w:delText>Scheme</w:delText>
        </w:r>
        <w:r w:rsidR="00F67113" w:rsidRPr="000415C4" w:rsidDel="000415C4">
          <w:rPr>
            <w:smallCaps/>
            <w:szCs w:val="24"/>
            <w:rPrChange w:id="213" w:author="Isabelle Agius" w:date="2016-09-28T10:07:00Z">
              <w:rPr/>
            </w:rPrChange>
          </w:rPr>
          <w:delText xml:space="preserve">, are summarised below.  </w:delText>
        </w:r>
      </w:del>
    </w:p>
    <w:p w:rsidR="00706A96" w:rsidRPr="000415C4" w:rsidDel="000415C4" w:rsidRDefault="00706A96">
      <w:pPr>
        <w:tabs>
          <w:tab w:val="left" w:pos="-1985"/>
          <w:tab w:val="left" w:pos="709"/>
        </w:tabs>
        <w:rPr>
          <w:del w:id="214" w:author="Isabelle Agius" w:date="2016-09-28T10:06:00Z"/>
          <w:smallCaps/>
          <w:szCs w:val="24"/>
          <w:rPrChange w:id="215" w:author="Isabelle Agius" w:date="2016-09-28T10:07:00Z">
            <w:rPr>
              <w:del w:id="216" w:author="Isabelle Agius" w:date="2016-09-28T10:06:00Z"/>
            </w:rPr>
          </w:rPrChange>
        </w:rPr>
        <w:pPrChange w:id="217" w:author="Isabelle Agius" w:date="2016-09-28T10:07:00Z">
          <w:pPr>
            <w:tabs>
              <w:tab w:val="left" w:pos="-1985"/>
            </w:tabs>
          </w:pPr>
        </w:pPrChange>
      </w:pPr>
    </w:p>
    <w:p w:rsidR="00706A96" w:rsidRPr="000415C4" w:rsidDel="000415C4" w:rsidRDefault="00706A96">
      <w:pPr>
        <w:tabs>
          <w:tab w:val="left" w:pos="-1985"/>
          <w:tab w:val="left" w:pos="709"/>
        </w:tabs>
        <w:rPr>
          <w:del w:id="218" w:author="Isabelle Agius" w:date="2016-09-28T10:06:00Z"/>
          <w:smallCaps/>
          <w:szCs w:val="24"/>
          <w:rPrChange w:id="219" w:author="Isabelle Agius" w:date="2016-09-28T10:07:00Z">
            <w:rPr>
              <w:del w:id="220" w:author="Isabelle Agius" w:date="2016-09-28T10:06:00Z"/>
            </w:rPr>
          </w:rPrChange>
        </w:rPr>
        <w:pPrChange w:id="221" w:author="Isabelle Agius" w:date="2016-09-28T10:07:00Z">
          <w:pPr>
            <w:tabs>
              <w:tab w:val="left" w:pos="-1985"/>
            </w:tabs>
          </w:pPr>
        </w:pPrChange>
      </w:pPr>
      <w:del w:id="222" w:author="Isabelle Agius" w:date="2016-09-28T10:06:00Z">
        <w:r w:rsidRPr="000415C4" w:rsidDel="000415C4">
          <w:rPr>
            <w:smallCaps/>
            <w:szCs w:val="24"/>
            <w:rPrChange w:id="223" w:author="Isabelle Agius" w:date="2016-09-28T10:07:00Z">
              <w:rPr/>
            </w:rPrChange>
          </w:rPr>
          <w:delText>There are three phases as follows:-</w:delText>
        </w:r>
      </w:del>
    </w:p>
    <w:p w:rsidR="00706A96" w:rsidRPr="000415C4" w:rsidDel="000415C4" w:rsidRDefault="00706A96">
      <w:pPr>
        <w:tabs>
          <w:tab w:val="left" w:pos="-1985"/>
          <w:tab w:val="left" w:pos="709"/>
        </w:tabs>
        <w:rPr>
          <w:del w:id="224" w:author="Isabelle Agius" w:date="2016-09-28T10:06:00Z"/>
          <w:smallCaps/>
          <w:szCs w:val="24"/>
          <w:rPrChange w:id="225" w:author="Isabelle Agius" w:date="2016-09-28T10:07:00Z">
            <w:rPr>
              <w:del w:id="226" w:author="Isabelle Agius" w:date="2016-09-28T10:06:00Z"/>
            </w:rPr>
          </w:rPrChange>
        </w:rPr>
        <w:pPrChange w:id="227" w:author="Isabelle Agius" w:date="2016-09-28T10:07:00Z">
          <w:pPr>
            <w:tabs>
              <w:tab w:val="left" w:pos="-1985"/>
            </w:tabs>
          </w:pPr>
        </w:pPrChange>
      </w:pPr>
    </w:p>
    <w:p w:rsidR="00706A96" w:rsidRPr="000415C4" w:rsidDel="000415C4" w:rsidRDefault="00706A96">
      <w:pPr>
        <w:tabs>
          <w:tab w:val="left" w:pos="-1985"/>
          <w:tab w:val="left" w:pos="709"/>
        </w:tabs>
        <w:rPr>
          <w:del w:id="228" w:author="Isabelle Agius" w:date="2016-09-28T10:06:00Z"/>
          <w:smallCaps/>
          <w:szCs w:val="24"/>
          <w:rPrChange w:id="229" w:author="Isabelle Agius" w:date="2016-09-28T10:07:00Z">
            <w:rPr>
              <w:del w:id="230" w:author="Isabelle Agius" w:date="2016-09-28T10:06:00Z"/>
              <w:i/>
              <w:u w:val="single"/>
            </w:rPr>
          </w:rPrChange>
        </w:rPr>
        <w:pPrChange w:id="231" w:author="Isabelle Agius" w:date="2016-09-28T10:07:00Z">
          <w:pPr>
            <w:tabs>
              <w:tab w:val="left" w:pos="-1985"/>
            </w:tabs>
          </w:pPr>
        </w:pPrChange>
      </w:pPr>
      <w:del w:id="232" w:author="Isabelle Agius" w:date="2016-09-28T10:06:00Z">
        <w:r w:rsidRPr="000415C4" w:rsidDel="000415C4">
          <w:rPr>
            <w:smallCaps/>
            <w:szCs w:val="24"/>
            <w:rPrChange w:id="233" w:author="Isabelle Agius" w:date="2016-09-28T10:07:00Z">
              <w:rPr>
                <w:i/>
                <w:u w:val="single"/>
              </w:rPr>
            </w:rPrChange>
          </w:rPr>
          <w:delText>Phase One - Preparatory</w:delText>
        </w:r>
      </w:del>
    </w:p>
    <w:p w:rsidR="00706A96" w:rsidRPr="000415C4" w:rsidDel="000415C4" w:rsidRDefault="00706A96">
      <w:pPr>
        <w:tabs>
          <w:tab w:val="left" w:pos="-1985"/>
          <w:tab w:val="left" w:pos="426"/>
          <w:tab w:val="left" w:pos="709"/>
        </w:tabs>
        <w:rPr>
          <w:del w:id="234" w:author="Isabelle Agius" w:date="2016-09-28T10:06:00Z"/>
          <w:smallCaps/>
          <w:szCs w:val="24"/>
          <w:rPrChange w:id="235" w:author="Isabelle Agius" w:date="2016-09-28T10:07:00Z">
            <w:rPr>
              <w:del w:id="236" w:author="Isabelle Agius" w:date="2016-09-28T10:06:00Z"/>
            </w:rPr>
          </w:rPrChange>
        </w:rPr>
        <w:pPrChange w:id="237" w:author="Isabelle Agius" w:date="2016-09-28T10:07:00Z">
          <w:pPr>
            <w:tabs>
              <w:tab w:val="left" w:pos="-1985"/>
              <w:tab w:val="left" w:pos="426"/>
            </w:tabs>
            <w:ind w:left="900" w:hanging="900"/>
          </w:pPr>
        </w:pPrChange>
      </w:pPr>
    </w:p>
    <w:p w:rsidR="00706A96" w:rsidRPr="000415C4" w:rsidDel="000415C4" w:rsidRDefault="00706A96">
      <w:pPr>
        <w:tabs>
          <w:tab w:val="left" w:pos="-1985"/>
          <w:tab w:val="left" w:pos="567"/>
        </w:tabs>
        <w:rPr>
          <w:del w:id="238" w:author="Isabelle Agius" w:date="2016-09-28T10:06:00Z"/>
          <w:smallCaps/>
          <w:szCs w:val="24"/>
          <w:rPrChange w:id="239" w:author="Isabelle Agius" w:date="2016-09-28T10:07:00Z">
            <w:rPr>
              <w:del w:id="240" w:author="Isabelle Agius" w:date="2016-09-28T10:06:00Z"/>
            </w:rPr>
          </w:rPrChange>
        </w:rPr>
        <w:pPrChange w:id="241" w:author="Isabelle Agius" w:date="2016-09-28T10:07:00Z">
          <w:pPr>
            <w:numPr>
              <w:numId w:val="18"/>
            </w:numPr>
            <w:tabs>
              <w:tab w:val="left" w:pos="-1985"/>
              <w:tab w:val="left" w:pos="567"/>
              <w:tab w:val="num" w:pos="720"/>
            </w:tabs>
            <w:ind w:left="567" w:hanging="567"/>
          </w:pPr>
        </w:pPrChange>
      </w:pPr>
      <w:del w:id="242" w:author="Isabelle Agius" w:date="2016-09-28T10:06:00Z">
        <w:r w:rsidRPr="000415C4" w:rsidDel="000415C4">
          <w:rPr>
            <w:smallCaps/>
            <w:szCs w:val="24"/>
            <w:rPrChange w:id="243" w:author="Isabelle Agius" w:date="2016-09-28T10:07:00Z">
              <w:rPr/>
            </w:rPrChange>
          </w:rPr>
          <w:delText xml:space="preserve">MFSA recommends that the promoters arrange to meet representatives of the MFSA to describe their proposal. This preliminary meeting should take place in advance of submitting an Application for a licence. Although guidance will be given on the relevant regulatory requirements and on the completion of the Application documents, responsibility for the formulation of the proposal and the completion of the Application documents will remain with the Applicant. It is essential that the Applicant provides a comprehensive description of the proposed activity </w:delText>
        </w:r>
        <w:r w:rsidR="00D21DCE" w:rsidRPr="000415C4" w:rsidDel="000415C4">
          <w:rPr>
            <w:smallCaps/>
            <w:szCs w:val="24"/>
            <w:rPrChange w:id="244" w:author="Isabelle Agius" w:date="2016-09-28T10:07:00Z">
              <w:rPr/>
            </w:rPrChange>
          </w:rPr>
          <w:delText xml:space="preserve">and in particular on the manner in which the applicant proposes to market the units of the </w:delText>
        </w:r>
        <w:r w:rsidR="000E3586" w:rsidRPr="000415C4" w:rsidDel="000415C4">
          <w:rPr>
            <w:smallCaps/>
            <w:szCs w:val="24"/>
            <w:rPrChange w:id="245" w:author="Isabelle Agius" w:date="2016-09-28T10:07:00Z">
              <w:rPr/>
            </w:rPrChange>
          </w:rPr>
          <w:delText>Scheme</w:delText>
        </w:r>
        <w:r w:rsidR="00D21DCE" w:rsidRPr="000415C4" w:rsidDel="000415C4">
          <w:rPr>
            <w:smallCaps/>
            <w:szCs w:val="24"/>
            <w:rPrChange w:id="246" w:author="Isabelle Agius" w:date="2016-09-28T10:07:00Z">
              <w:rPr/>
            </w:rPrChange>
          </w:rPr>
          <w:delText xml:space="preserve"> in Malta</w:delText>
        </w:r>
        <w:r w:rsidRPr="000415C4" w:rsidDel="000415C4">
          <w:rPr>
            <w:smallCaps/>
            <w:szCs w:val="24"/>
            <w:rPrChange w:id="247" w:author="Isabelle Agius" w:date="2016-09-28T10:07:00Z">
              <w:rPr/>
            </w:rPrChange>
          </w:rPr>
          <w:delText>.</w:delText>
        </w:r>
      </w:del>
    </w:p>
    <w:p w:rsidR="00706A96" w:rsidRPr="000415C4" w:rsidDel="000415C4" w:rsidRDefault="00706A96">
      <w:pPr>
        <w:tabs>
          <w:tab w:val="left" w:pos="709"/>
          <w:tab w:val="left" w:pos="851"/>
        </w:tabs>
        <w:rPr>
          <w:del w:id="248" w:author="Isabelle Agius" w:date="2016-09-28T10:06:00Z"/>
          <w:smallCaps/>
          <w:szCs w:val="24"/>
          <w:rPrChange w:id="249" w:author="Isabelle Agius" w:date="2016-09-28T10:07:00Z">
            <w:rPr>
              <w:del w:id="250" w:author="Isabelle Agius" w:date="2016-09-28T10:06:00Z"/>
            </w:rPr>
          </w:rPrChange>
        </w:rPr>
        <w:pPrChange w:id="251" w:author="Isabelle Agius" w:date="2016-09-28T10:07:00Z">
          <w:pPr>
            <w:tabs>
              <w:tab w:val="num" w:pos="426"/>
              <w:tab w:val="left" w:pos="851"/>
            </w:tabs>
            <w:ind w:left="426" w:hanging="426"/>
          </w:pPr>
        </w:pPrChange>
      </w:pPr>
    </w:p>
    <w:p w:rsidR="00706A96" w:rsidRPr="000415C4" w:rsidDel="000415C4" w:rsidRDefault="00706A96">
      <w:pPr>
        <w:tabs>
          <w:tab w:val="left" w:pos="-1985"/>
          <w:tab w:val="left" w:pos="567"/>
        </w:tabs>
        <w:rPr>
          <w:del w:id="252" w:author="Isabelle Agius" w:date="2016-09-28T10:06:00Z"/>
          <w:smallCaps/>
          <w:szCs w:val="24"/>
          <w:rPrChange w:id="253" w:author="Isabelle Agius" w:date="2016-09-28T10:07:00Z">
            <w:rPr>
              <w:del w:id="254" w:author="Isabelle Agius" w:date="2016-09-28T10:06:00Z"/>
            </w:rPr>
          </w:rPrChange>
        </w:rPr>
        <w:pPrChange w:id="255" w:author="Isabelle Agius" w:date="2016-09-28T10:07:00Z">
          <w:pPr>
            <w:numPr>
              <w:numId w:val="18"/>
            </w:numPr>
            <w:tabs>
              <w:tab w:val="left" w:pos="-1985"/>
              <w:tab w:val="left" w:pos="567"/>
              <w:tab w:val="num" w:pos="720"/>
            </w:tabs>
            <w:ind w:left="567" w:hanging="567"/>
          </w:pPr>
        </w:pPrChange>
      </w:pPr>
      <w:del w:id="256" w:author="Isabelle Agius" w:date="2016-09-28T10:06:00Z">
        <w:r w:rsidRPr="000415C4" w:rsidDel="000415C4">
          <w:rPr>
            <w:smallCaps/>
            <w:szCs w:val="24"/>
            <w:rPrChange w:id="257" w:author="Isabelle Agius" w:date="2016-09-28T10:07:00Z">
              <w:rPr/>
            </w:rPrChange>
          </w:rPr>
          <w:delText xml:space="preserve">After preliminary discussions, the promoters should submit a draft (rather than a Final) Application Form, together with supporting documents as specified in the Application Form itself. </w:delText>
        </w:r>
      </w:del>
    </w:p>
    <w:p w:rsidR="00706A96" w:rsidRPr="000415C4" w:rsidDel="000415C4" w:rsidRDefault="00706A96">
      <w:pPr>
        <w:tabs>
          <w:tab w:val="left" w:pos="426"/>
          <w:tab w:val="left" w:pos="709"/>
        </w:tabs>
        <w:rPr>
          <w:del w:id="258" w:author="Isabelle Agius" w:date="2016-09-28T10:06:00Z"/>
          <w:smallCaps/>
          <w:szCs w:val="24"/>
          <w:rPrChange w:id="259" w:author="Isabelle Agius" w:date="2016-09-28T10:07:00Z">
            <w:rPr>
              <w:del w:id="260" w:author="Isabelle Agius" w:date="2016-09-28T10:06:00Z"/>
            </w:rPr>
          </w:rPrChange>
        </w:rPr>
        <w:pPrChange w:id="261" w:author="Isabelle Agius" w:date="2016-09-28T10:07:00Z">
          <w:pPr>
            <w:tabs>
              <w:tab w:val="left" w:pos="426"/>
            </w:tabs>
            <w:ind w:left="426" w:hanging="426"/>
          </w:pPr>
        </w:pPrChange>
      </w:pPr>
    </w:p>
    <w:p w:rsidR="00706A96" w:rsidRPr="000415C4" w:rsidDel="000415C4" w:rsidRDefault="00706A96">
      <w:pPr>
        <w:tabs>
          <w:tab w:val="left" w:pos="-1985"/>
          <w:tab w:val="left" w:pos="567"/>
        </w:tabs>
        <w:rPr>
          <w:del w:id="262" w:author="Isabelle Agius" w:date="2016-09-28T10:06:00Z"/>
          <w:smallCaps/>
          <w:szCs w:val="24"/>
          <w:rPrChange w:id="263" w:author="Isabelle Agius" w:date="2016-09-28T10:07:00Z">
            <w:rPr>
              <w:del w:id="264" w:author="Isabelle Agius" w:date="2016-09-28T10:06:00Z"/>
              <w:szCs w:val="24"/>
            </w:rPr>
          </w:rPrChange>
        </w:rPr>
        <w:pPrChange w:id="265" w:author="Isabelle Agius" w:date="2016-09-28T10:07:00Z">
          <w:pPr>
            <w:numPr>
              <w:numId w:val="18"/>
            </w:numPr>
            <w:tabs>
              <w:tab w:val="left" w:pos="-1985"/>
              <w:tab w:val="left" w:pos="567"/>
              <w:tab w:val="num" w:pos="720"/>
            </w:tabs>
            <w:ind w:left="567" w:hanging="567"/>
          </w:pPr>
        </w:pPrChange>
      </w:pPr>
      <w:del w:id="266" w:author="Isabelle Agius" w:date="2016-09-28T10:06:00Z">
        <w:r w:rsidRPr="000415C4" w:rsidDel="000415C4">
          <w:rPr>
            <w:smallCaps/>
            <w:szCs w:val="24"/>
            <w:rPrChange w:id="267" w:author="Isabelle Agius" w:date="2016-09-28T10:07:00Z">
              <w:rPr/>
            </w:rPrChange>
          </w:rPr>
          <w:delText>The draft Application and the supporting documentation will be reviewed and comments provided to the Applicant generally within t</w:delText>
        </w:r>
        <w:r w:rsidR="00A6206C" w:rsidRPr="000415C4" w:rsidDel="000415C4">
          <w:rPr>
            <w:smallCaps/>
            <w:szCs w:val="24"/>
            <w:rPrChange w:id="268" w:author="Isabelle Agius" w:date="2016-09-28T10:07:00Z">
              <w:rPr/>
            </w:rPrChange>
          </w:rPr>
          <w:delText>hree</w:delText>
        </w:r>
        <w:r w:rsidRPr="000415C4" w:rsidDel="000415C4">
          <w:rPr>
            <w:smallCaps/>
            <w:szCs w:val="24"/>
            <w:rPrChange w:id="269" w:author="Isabelle Agius" w:date="2016-09-28T10:07:00Z">
              <w:rPr/>
            </w:rPrChange>
          </w:rPr>
          <w:delText xml:space="preserve"> weeks from submission of the application documents. </w:delText>
        </w:r>
      </w:del>
    </w:p>
    <w:p w:rsidR="00706A96" w:rsidRPr="000415C4" w:rsidDel="000415C4" w:rsidRDefault="00706A96">
      <w:pPr>
        <w:tabs>
          <w:tab w:val="left" w:pos="426"/>
          <w:tab w:val="left" w:pos="709"/>
        </w:tabs>
        <w:rPr>
          <w:del w:id="270" w:author="Isabelle Agius" w:date="2016-09-28T10:06:00Z"/>
          <w:smallCaps/>
          <w:szCs w:val="24"/>
          <w:rPrChange w:id="271" w:author="Isabelle Agius" w:date="2016-09-28T10:07:00Z">
            <w:rPr>
              <w:del w:id="272" w:author="Isabelle Agius" w:date="2016-09-28T10:06:00Z"/>
            </w:rPr>
          </w:rPrChange>
        </w:rPr>
        <w:pPrChange w:id="273" w:author="Isabelle Agius" w:date="2016-09-28T10:07:00Z">
          <w:pPr>
            <w:tabs>
              <w:tab w:val="left" w:pos="426"/>
            </w:tabs>
          </w:pPr>
        </w:pPrChange>
      </w:pPr>
    </w:p>
    <w:p w:rsidR="00706A96" w:rsidRPr="000415C4" w:rsidDel="000415C4" w:rsidRDefault="00706A96">
      <w:pPr>
        <w:tabs>
          <w:tab w:val="left" w:pos="-1985"/>
          <w:tab w:val="left" w:pos="567"/>
        </w:tabs>
        <w:rPr>
          <w:del w:id="274" w:author="Isabelle Agius" w:date="2016-09-28T10:06:00Z"/>
          <w:smallCaps/>
          <w:szCs w:val="24"/>
          <w:rPrChange w:id="275" w:author="Isabelle Agius" w:date="2016-09-28T10:07:00Z">
            <w:rPr>
              <w:del w:id="276" w:author="Isabelle Agius" w:date="2016-09-28T10:06:00Z"/>
            </w:rPr>
          </w:rPrChange>
        </w:rPr>
        <w:pPrChange w:id="277" w:author="Isabelle Agius" w:date="2016-09-28T10:07:00Z">
          <w:pPr>
            <w:numPr>
              <w:numId w:val="18"/>
            </w:numPr>
            <w:tabs>
              <w:tab w:val="left" w:pos="-1985"/>
              <w:tab w:val="left" w:pos="567"/>
              <w:tab w:val="num" w:pos="720"/>
            </w:tabs>
            <w:ind w:left="567" w:hanging="567"/>
          </w:pPr>
        </w:pPrChange>
      </w:pPr>
      <w:del w:id="278" w:author="Isabelle Agius" w:date="2016-09-28T10:06:00Z">
        <w:r w:rsidRPr="000415C4" w:rsidDel="000415C4">
          <w:rPr>
            <w:smallCaps/>
            <w:szCs w:val="24"/>
            <w:rPrChange w:id="279" w:author="Isabelle Agius" w:date="2016-09-28T10:07:00Z">
              <w:rPr/>
            </w:rPrChange>
          </w:rPr>
          <w:delText xml:space="preserve">The MFSA may ask for more information and may make such further enquiries as it considers necessary. The ‘fit and proper’ checks – which entail following up the information which has been provided in the Application documents begin at this stage. </w:delText>
        </w:r>
      </w:del>
    </w:p>
    <w:p w:rsidR="00706A96" w:rsidRPr="000415C4" w:rsidDel="000415C4" w:rsidRDefault="00706A96">
      <w:pPr>
        <w:tabs>
          <w:tab w:val="left" w:pos="426"/>
          <w:tab w:val="left" w:pos="709"/>
        </w:tabs>
        <w:rPr>
          <w:del w:id="280" w:author="Isabelle Agius" w:date="2016-09-28T10:06:00Z"/>
          <w:smallCaps/>
          <w:szCs w:val="24"/>
          <w:rPrChange w:id="281" w:author="Isabelle Agius" w:date="2016-09-28T10:07:00Z">
            <w:rPr>
              <w:del w:id="282" w:author="Isabelle Agius" w:date="2016-09-28T10:06:00Z"/>
            </w:rPr>
          </w:rPrChange>
        </w:rPr>
        <w:pPrChange w:id="283" w:author="Isabelle Agius" w:date="2016-09-28T10:07:00Z">
          <w:pPr>
            <w:tabs>
              <w:tab w:val="left" w:pos="426"/>
            </w:tabs>
            <w:ind w:left="426" w:hanging="426"/>
          </w:pPr>
        </w:pPrChange>
      </w:pPr>
    </w:p>
    <w:p w:rsidR="00706A96" w:rsidRPr="000415C4" w:rsidDel="000415C4" w:rsidRDefault="00706A96">
      <w:pPr>
        <w:tabs>
          <w:tab w:val="left" w:pos="-1985"/>
          <w:tab w:val="left" w:pos="567"/>
        </w:tabs>
        <w:rPr>
          <w:del w:id="284" w:author="Isabelle Agius" w:date="2016-09-28T10:06:00Z"/>
          <w:smallCaps/>
          <w:szCs w:val="24"/>
          <w:rPrChange w:id="285" w:author="Isabelle Agius" w:date="2016-09-28T10:07:00Z">
            <w:rPr>
              <w:del w:id="286" w:author="Isabelle Agius" w:date="2016-09-28T10:06:00Z"/>
              <w:szCs w:val="24"/>
            </w:rPr>
          </w:rPrChange>
        </w:rPr>
        <w:pPrChange w:id="287" w:author="Isabelle Agius" w:date="2016-09-28T10:07:00Z">
          <w:pPr>
            <w:numPr>
              <w:numId w:val="18"/>
            </w:numPr>
            <w:tabs>
              <w:tab w:val="left" w:pos="-1985"/>
              <w:tab w:val="left" w:pos="567"/>
              <w:tab w:val="num" w:pos="720"/>
            </w:tabs>
            <w:ind w:left="567" w:hanging="567"/>
          </w:pPr>
        </w:pPrChange>
      </w:pPr>
      <w:del w:id="288" w:author="Isabelle Agius" w:date="2016-09-28T10:06:00Z">
        <w:r w:rsidRPr="000415C4" w:rsidDel="000415C4">
          <w:rPr>
            <w:smallCaps/>
            <w:szCs w:val="24"/>
            <w:rPrChange w:id="289" w:author="Isabelle Agius" w:date="2016-09-28T10:07:00Z">
              <w:rPr>
                <w:szCs w:val="24"/>
              </w:rPr>
            </w:rPrChange>
          </w:rPr>
          <w:delText xml:space="preserve">The MFSA will consider the nature of the proposed </w:delText>
        </w:r>
        <w:r w:rsidR="000E3586" w:rsidRPr="000415C4" w:rsidDel="000415C4">
          <w:rPr>
            <w:smallCaps/>
            <w:szCs w:val="24"/>
            <w:rPrChange w:id="290" w:author="Isabelle Agius" w:date="2016-09-28T10:07:00Z">
              <w:rPr>
                <w:szCs w:val="24"/>
              </w:rPr>
            </w:rPrChange>
          </w:rPr>
          <w:delText>Scheme</w:delText>
        </w:r>
        <w:r w:rsidRPr="000415C4" w:rsidDel="000415C4">
          <w:rPr>
            <w:smallCaps/>
            <w:szCs w:val="24"/>
            <w:rPrChange w:id="291" w:author="Isabelle Agius" w:date="2016-09-28T10:07:00Z">
              <w:rPr>
                <w:szCs w:val="24"/>
              </w:rPr>
            </w:rPrChange>
          </w:rPr>
          <w:delText xml:space="preserve"> and a decision will be made regarding which </w:delText>
        </w:r>
        <w:r w:rsidR="00322CEB" w:rsidRPr="000415C4" w:rsidDel="000415C4">
          <w:rPr>
            <w:smallCaps/>
            <w:szCs w:val="24"/>
            <w:rPrChange w:id="292" w:author="Isabelle Agius" w:date="2016-09-28T10:07:00Z">
              <w:rPr>
                <w:szCs w:val="24"/>
              </w:rPr>
            </w:rPrChange>
          </w:rPr>
          <w:delText>l</w:delText>
        </w:r>
        <w:r w:rsidR="0051587F" w:rsidRPr="000415C4" w:rsidDel="000415C4">
          <w:rPr>
            <w:smallCaps/>
            <w:szCs w:val="24"/>
            <w:rPrChange w:id="293" w:author="Isabelle Agius" w:date="2016-09-28T10:07:00Z">
              <w:rPr>
                <w:szCs w:val="24"/>
              </w:rPr>
            </w:rPrChange>
          </w:rPr>
          <w:delText xml:space="preserve">icence </w:delText>
        </w:r>
        <w:r w:rsidR="00322CEB" w:rsidRPr="000415C4" w:rsidDel="000415C4">
          <w:rPr>
            <w:smallCaps/>
            <w:szCs w:val="24"/>
            <w:rPrChange w:id="294" w:author="Isabelle Agius" w:date="2016-09-28T10:07:00Z">
              <w:rPr>
                <w:szCs w:val="24"/>
              </w:rPr>
            </w:rPrChange>
          </w:rPr>
          <w:delText>c</w:delText>
        </w:r>
        <w:r w:rsidR="0051587F" w:rsidRPr="000415C4" w:rsidDel="000415C4">
          <w:rPr>
            <w:smallCaps/>
            <w:szCs w:val="24"/>
            <w:rPrChange w:id="295" w:author="Isabelle Agius" w:date="2016-09-28T10:07:00Z">
              <w:rPr>
                <w:szCs w:val="24"/>
              </w:rPr>
            </w:rPrChange>
          </w:rPr>
          <w:delText>onditions</w:delText>
        </w:r>
        <w:r w:rsidRPr="000415C4" w:rsidDel="000415C4">
          <w:rPr>
            <w:smallCaps/>
            <w:szCs w:val="24"/>
            <w:rPrChange w:id="296" w:author="Isabelle Agius" w:date="2016-09-28T10:07:00Z">
              <w:rPr>
                <w:szCs w:val="24"/>
              </w:rPr>
            </w:rPrChange>
          </w:rPr>
          <w:delText xml:space="preserve"> should apply. </w:delText>
        </w:r>
        <w:r w:rsidR="00322CEB" w:rsidRPr="000415C4" w:rsidDel="000415C4">
          <w:rPr>
            <w:smallCaps/>
            <w:szCs w:val="24"/>
            <w:rPrChange w:id="297" w:author="Isabelle Agius" w:date="2016-09-28T10:07:00Z">
              <w:rPr>
                <w:szCs w:val="24"/>
                <w:lang w:eastAsia="en-GB"/>
              </w:rPr>
            </w:rPrChange>
          </w:rPr>
          <w:delText>These licence conditions will be specific to such Scheme and depend on the extent of supervision exercised by the competent authority of the home State of such Scheme.</w:delText>
        </w:r>
        <w:r w:rsidR="00CA6AF8" w:rsidRPr="000415C4" w:rsidDel="000415C4">
          <w:rPr>
            <w:smallCaps/>
            <w:szCs w:val="24"/>
            <w:rPrChange w:id="298" w:author="Isabelle Agius" w:date="2016-09-28T10:07:00Z">
              <w:rPr>
                <w:szCs w:val="24"/>
              </w:rPr>
            </w:rPrChange>
          </w:rPr>
          <w:delText xml:space="preserve"> </w:delText>
        </w:r>
        <w:r w:rsidRPr="000415C4" w:rsidDel="000415C4">
          <w:rPr>
            <w:smallCaps/>
            <w:szCs w:val="24"/>
            <w:rPrChange w:id="299" w:author="Isabelle Agius" w:date="2016-09-28T10:07:00Z">
              <w:rPr>
                <w:szCs w:val="24"/>
              </w:rPr>
            </w:rPrChange>
          </w:rPr>
          <w:delText xml:space="preserve">The </w:delText>
        </w:r>
        <w:r w:rsidR="0051587F" w:rsidRPr="000415C4" w:rsidDel="000415C4">
          <w:rPr>
            <w:smallCaps/>
            <w:szCs w:val="24"/>
            <w:rPrChange w:id="300" w:author="Isabelle Agius" w:date="2016-09-28T10:07:00Z">
              <w:rPr>
                <w:szCs w:val="24"/>
              </w:rPr>
            </w:rPrChange>
          </w:rPr>
          <w:delText>Licence Conditions</w:delText>
        </w:r>
        <w:r w:rsidRPr="000415C4" w:rsidDel="000415C4">
          <w:rPr>
            <w:smallCaps/>
            <w:szCs w:val="24"/>
            <w:rPrChange w:id="301" w:author="Isabelle Agius" w:date="2016-09-28T10:07:00Z">
              <w:rPr>
                <w:szCs w:val="24"/>
              </w:rPr>
            </w:rPrChange>
          </w:rPr>
          <w:delText xml:space="preserve"> are very important since they represent the ongoing requirements to which the Applicant will be subject, if and when licensed.  </w:delText>
        </w:r>
      </w:del>
    </w:p>
    <w:p w:rsidR="00CA6AF8" w:rsidRPr="000415C4" w:rsidDel="000415C4" w:rsidRDefault="00CA6AF8">
      <w:pPr>
        <w:tabs>
          <w:tab w:val="left" w:pos="-1985"/>
          <w:tab w:val="left" w:pos="709"/>
        </w:tabs>
        <w:rPr>
          <w:del w:id="302" w:author="Isabelle Agius" w:date="2016-09-28T10:06:00Z"/>
          <w:smallCaps/>
          <w:szCs w:val="24"/>
          <w:rPrChange w:id="303" w:author="Isabelle Agius" w:date="2016-09-28T10:07:00Z">
            <w:rPr>
              <w:del w:id="304" w:author="Isabelle Agius" w:date="2016-09-28T10:06:00Z"/>
              <w:i/>
              <w:u w:val="single"/>
            </w:rPr>
          </w:rPrChange>
        </w:rPr>
        <w:pPrChange w:id="305" w:author="Isabelle Agius" w:date="2016-09-28T10:07:00Z">
          <w:pPr>
            <w:tabs>
              <w:tab w:val="left" w:pos="-1985"/>
            </w:tabs>
          </w:pPr>
        </w:pPrChange>
      </w:pPr>
    </w:p>
    <w:p w:rsidR="00706A96" w:rsidRPr="000415C4" w:rsidDel="000415C4" w:rsidRDefault="00706A96">
      <w:pPr>
        <w:tabs>
          <w:tab w:val="left" w:pos="-1985"/>
          <w:tab w:val="left" w:pos="709"/>
        </w:tabs>
        <w:rPr>
          <w:del w:id="306" w:author="Isabelle Agius" w:date="2016-09-28T10:06:00Z"/>
          <w:smallCaps/>
          <w:szCs w:val="24"/>
          <w:rPrChange w:id="307" w:author="Isabelle Agius" w:date="2016-09-28T10:07:00Z">
            <w:rPr>
              <w:del w:id="308" w:author="Isabelle Agius" w:date="2016-09-28T10:06:00Z"/>
              <w:i/>
              <w:u w:val="single"/>
            </w:rPr>
          </w:rPrChange>
        </w:rPr>
        <w:pPrChange w:id="309" w:author="Isabelle Agius" w:date="2016-09-28T10:07:00Z">
          <w:pPr>
            <w:tabs>
              <w:tab w:val="left" w:pos="-1985"/>
            </w:tabs>
          </w:pPr>
        </w:pPrChange>
      </w:pPr>
      <w:del w:id="310" w:author="Isabelle Agius" w:date="2016-09-28T10:06:00Z">
        <w:r w:rsidRPr="000415C4" w:rsidDel="000415C4">
          <w:rPr>
            <w:smallCaps/>
            <w:szCs w:val="24"/>
            <w:rPrChange w:id="311" w:author="Isabelle Agius" w:date="2016-09-28T10:07:00Z">
              <w:rPr>
                <w:i/>
                <w:u w:val="single"/>
              </w:rPr>
            </w:rPrChange>
          </w:rPr>
          <w:delText>Phase Two – Pre-Licensing</w:delText>
        </w:r>
      </w:del>
    </w:p>
    <w:p w:rsidR="00706A96" w:rsidRPr="000415C4" w:rsidDel="000415C4" w:rsidRDefault="00706A96">
      <w:pPr>
        <w:tabs>
          <w:tab w:val="left" w:pos="709"/>
        </w:tabs>
        <w:autoSpaceDE w:val="0"/>
        <w:autoSpaceDN w:val="0"/>
        <w:adjustRightInd w:val="0"/>
        <w:rPr>
          <w:del w:id="312" w:author="Isabelle Agius" w:date="2016-09-28T10:06:00Z"/>
          <w:smallCaps/>
          <w:szCs w:val="24"/>
          <w:rPrChange w:id="313" w:author="Isabelle Agius" w:date="2016-09-28T10:07:00Z">
            <w:rPr>
              <w:del w:id="314" w:author="Isabelle Agius" w:date="2016-09-28T10:06:00Z"/>
            </w:rPr>
          </w:rPrChange>
        </w:rPr>
        <w:pPrChange w:id="315" w:author="Isabelle Agius" w:date="2016-09-28T10:07:00Z">
          <w:pPr>
            <w:autoSpaceDE w:val="0"/>
            <w:autoSpaceDN w:val="0"/>
            <w:adjustRightInd w:val="0"/>
            <w:ind w:left="426"/>
          </w:pPr>
        </w:pPrChange>
      </w:pPr>
    </w:p>
    <w:p w:rsidR="00706A96" w:rsidRPr="000415C4" w:rsidDel="000415C4" w:rsidRDefault="00706A96">
      <w:pPr>
        <w:tabs>
          <w:tab w:val="left" w:pos="-1985"/>
          <w:tab w:val="left" w:pos="567"/>
        </w:tabs>
        <w:rPr>
          <w:del w:id="316" w:author="Isabelle Agius" w:date="2016-09-28T10:06:00Z"/>
          <w:smallCaps/>
          <w:szCs w:val="24"/>
          <w:rPrChange w:id="317" w:author="Isabelle Agius" w:date="2016-09-28T10:07:00Z">
            <w:rPr>
              <w:del w:id="318" w:author="Isabelle Agius" w:date="2016-09-28T10:06:00Z"/>
            </w:rPr>
          </w:rPrChange>
        </w:rPr>
        <w:pPrChange w:id="319" w:author="Isabelle Agius" w:date="2016-09-28T10:07:00Z">
          <w:pPr>
            <w:numPr>
              <w:numId w:val="18"/>
            </w:numPr>
            <w:tabs>
              <w:tab w:val="left" w:pos="-1985"/>
              <w:tab w:val="left" w:pos="567"/>
              <w:tab w:val="num" w:pos="720"/>
            </w:tabs>
            <w:ind w:left="567" w:hanging="567"/>
          </w:pPr>
        </w:pPrChange>
      </w:pPr>
      <w:del w:id="320" w:author="Isabelle Agius" w:date="2016-09-28T10:06:00Z">
        <w:r w:rsidRPr="000415C4" w:rsidDel="000415C4">
          <w:rPr>
            <w:smallCaps/>
            <w:szCs w:val="24"/>
            <w:rPrChange w:id="321" w:author="Isabelle Agius" w:date="2016-09-28T10:07:00Z">
              <w:rPr>
                <w:szCs w:val="24"/>
              </w:rPr>
            </w:rPrChange>
          </w:rPr>
          <w:delText xml:space="preserve">Once the review of the draft Application and supporting documents has been completed, the Authority will issue (all other things equal) its ‘in principle’ approval for the issue of a licence. </w:delText>
        </w:r>
      </w:del>
    </w:p>
    <w:p w:rsidR="00706A96" w:rsidRPr="000415C4" w:rsidDel="000415C4" w:rsidRDefault="00706A96">
      <w:pPr>
        <w:tabs>
          <w:tab w:val="left" w:pos="709"/>
        </w:tabs>
        <w:rPr>
          <w:del w:id="322" w:author="Isabelle Agius" w:date="2016-09-28T10:06:00Z"/>
          <w:smallCaps/>
          <w:szCs w:val="24"/>
          <w:rPrChange w:id="323" w:author="Isabelle Agius" w:date="2016-09-28T10:07:00Z">
            <w:rPr>
              <w:del w:id="324" w:author="Isabelle Agius" w:date="2016-09-28T10:06:00Z"/>
            </w:rPr>
          </w:rPrChange>
        </w:rPr>
        <w:pPrChange w:id="325" w:author="Isabelle Agius" w:date="2016-09-28T10:07:00Z">
          <w:pPr/>
        </w:pPrChange>
      </w:pPr>
    </w:p>
    <w:p w:rsidR="00706A96" w:rsidRPr="000415C4" w:rsidDel="000415C4" w:rsidRDefault="00706A96">
      <w:pPr>
        <w:tabs>
          <w:tab w:val="left" w:pos="-1985"/>
          <w:tab w:val="left" w:pos="567"/>
        </w:tabs>
        <w:rPr>
          <w:del w:id="326" w:author="Isabelle Agius" w:date="2016-09-28T10:06:00Z"/>
          <w:smallCaps/>
          <w:szCs w:val="24"/>
          <w:rPrChange w:id="327" w:author="Isabelle Agius" w:date="2016-09-28T10:07:00Z">
            <w:rPr>
              <w:del w:id="328" w:author="Isabelle Agius" w:date="2016-09-28T10:06:00Z"/>
            </w:rPr>
          </w:rPrChange>
        </w:rPr>
        <w:pPrChange w:id="329" w:author="Isabelle Agius" w:date="2016-09-28T10:07:00Z">
          <w:pPr>
            <w:numPr>
              <w:numId w:val="18"/>
            </w:numPr>
            <w:tabs>
              <w:tab w:val="left" w:pos="-1985"/>
              <w:tab w:val="left" w:pos="567"/>
              <w:tab w:val="num" w:pos="720"/>
            </w:tabs>
            <w:ind w:left="567" w:hanging="567"/>
          </w:pPr>
        </w:pPrChange>
      </w:pPr>
      <w:del w:id="330" w:author="Isabelle Agius" w:date="2016-09-28T10:06:00Z">
        <w:r w:rsidRPr="000415C4" w:rsidDel="000415C4">
          <w:rPr>
            <w:smallCaps/>
            <w:szCs w:val="24"/>
            <w:rPrChange w:id="331" w:author="Isabelle Agius" w:date="2016-09-28T10:07:00Z">
              <w:rPr/>
            </w:rPrChange>
          </w:rPr>
          <w:delText>At this stage, the Applicant will be required to finalise any outstanding matters. Submission of signed copies of the revised Application form together with supporting documents in their final format, and any other issues raised during the Application process, should be resolved as part of Phase Two.</w:delText>
        </w:r>
      </w:del>
    </w:p>
    <w:p w:rsidR="00706A96" w:rsidRPr="000415C4" w:rsidDel="000415C4" w:rsidRDefault="00706A96">
      <w:pPr>
        <w:tabs>
          <w:tab w:val="left" w:pos="709"/>
        </w:tabs>
        <w:rPr>
          <w:del w:id="332" w:author="Isabelle Agius" w:date="2016-09-28T10:06:00Z"/>
          <w:smallCaps/>
          <w:szCs w:val="24"/>
          <w:rPrChange w:id="333" w:author="Isabelle Agius" w:date="2016-09-28T10:07:00Z">
            <w:rPr>
              <w:del w:id="334" w:author="Isabelle Agius" w:date="2016-09-28T10:06:00Z"/>
            </w:rPr>
          </w:rPrChange>
        </w:rPr>
        <w:pPrChange w:id="335" w:author="Isabelle Agius" w:date="2016-09-28T10:07:00Z">
          <w:pPr/>
        </w:pPrChange>
      </w:pPr>
    </w:p>
    <w:p w:rsidR="00706A96" w:rsidRPr="000415C4" w:rsidDel="000415C4" w:rsidRDefault="00706A96">
      <w:pPr>
        <w:tabs>
          <w:tab w:val="left" w:pos="-1985"/>
          <w:tab w:val="left" w:pos="567"/>
        </w:tabs>
        <w:rPr>
          <w:del w:id="336" w:author="Isabelle Agius" w:date="2016-09-28T10:06:00Z"/>
          <w:smallCaps/>
          <w:szCs w:val="24"/>
          <w:rPrChange w:id="337" w:author="Isabelle Agius" w:date="2016-09-28T10:07:00Z">
            <w:rPr>
              <w:del w:id="338" w:author="Isabelle Agius" w:date="2016-09-28T10:06:00Z"/>
            </w:rPr>
          </w:rPrChange>
        </w:rPr>
        <w:pPrChange w:id="339" w:author="Isabelle Agius" w:date="2016-09-28T10:07:00Z">
          <w:pPr>
            <w:numPr>
              <w:numId w:val="18"/>
            </w:numPr>
            <w:tabs>
              <w:tab w:val="left" w:pos="-1985"/>
              <w:tab w:val="left" w:pos="567"/>
              <w:tab w:val="num" w:pos="720"/>
            </w:tabs>
            <w:ind w:left="567" w:hanging="567"/>
          </w:pPr>
        </w:pPrChange>
      </w:pPr>
      <w:del w:id="340" w:author="Isabelle Agius" w:date="2016-09-28T10:06:00Z">
        <w:r w:rsidRPr="000415C4" w:rsidDel="000415C4">
          <w:rPr>
            <w:smallCaps/>
            <w:szCs w:val="24"/>
            <w:rPrChange w:id="341" w:author="Isabelle Agius" w:date="2016-09-28T10:07:00Z">
              <w:rPr/>
            </w:rPrChange>
          </w:rPr>
          <w:delText>A licence will be issued as soon as all pre-licensing issues are resolved.</w:delText>
        </w:r>
      </w:del>
    </w:p>
    <w:p w:rsidR="00706A96" w:rsidRPr="000415C4" w:rsidDel="000415C4" w:rsidRDefault="00706A96">
      <w:pPr>
        <w:tabs>
          <w:tab w:val="left" w:pos="709"/>
        </w:tabs>
        <w:rPr>
          <w:del w:id="342" w:author="Isabelle Agius" w:date="2016-09-28T10:06:00Z"/>
          <w:smallCaps/>
          <w:szCs w:val="24"/>
          <w:rPrChange w:id="343" w:author="Isabelle Agius" w:date="2016-09-28T10:07:00Z">
            <w:rPr>
              <w:del w:id="344" w:author="Isabelle Agius" w:date="2016-09-28T10:06:00Z"/>
            </w:rPr>
          </w:rPrChange>
        </w:rPr>
        <w:pPrChange w:id="345" w:author="Isabelle Agius" w:date="2016-09-28T10:07:00Z">
          <w:pPr/>
        </w:pPrChange>
      </w:pPr>
    </w:p>
    <w:p w:rsidR="00706A96" w:rsidRPr="000415C4" w:rsidDel="000415C4" w:rsidRDefault="00706A96">
      <w:pPr>
        <w:tabs>
          <w:tab w:val="left" w:pos="-1985"/>
          <w:tab w:val="left" w:pos="709"/>
        </w:tabs>
        <w:rPr>
          <w:del w:id="346" w:author="Isabelle Agius" w:date="2016-09-28T10:06:00Z"/>
          <w:smallCaps/>
          <w:szCs w:val="24"/>
          <w:rPrChange w:id="347" w:author="Isabelle Agius" w:date="2016-09-28T10:07:00Z">
            <w:rPr>
              <w:del w:id="348" w:author="Isabelle Agius" w:date="2016-09-28T10:06:00Z"/>
              <w:i/>
              <w:u w:val="single"/>
            </w:rPr>
          </w:rPrChange>
        </w:rPr>
        <w:pPrChange w:id="349" w:author="Isabelle Agius" w:date="2016-09-28T10:07:00Z">
          <w:pPr>
            <w:tabs>
              <w:tab w:val="left" w:pos="-1985"/>
            </w:tabs>
          </w:pPr>
        </w:pPrChange>
      </w:pPr>
      <w:del w:id="350" w:author="Isabelle Agius" w:date="2016-09-28T10:06:00Z">
        <w:r w:rsidRPr="000415C4" w:rsidDel="000415C4">
          <w:rPr>
            <w:smallCaps/>
            <w:szCs w:val="24"/>
            <w:rPrChange w:id="351" w:author="Isabelle Agius" w:date="2016-09-28T10:07:00Z">
              <w:rPr>
                <w:i/>
                <w:u w:val="single"/>
              </w:rPr>
            </w:rPrChange>
          </w:rPr>
          <w:delText>Phase Three – Post-Licensing/Pre-Commencement of Business</w:delText>
        </w:r>
      </w:del>
    </w:p>
    <w:p w:rsidR="00706A96" w:rsidRPr="000415C4" w:rsidDel="000415C4" w:rsidRDefault="00706A96">
      <w:pPr>
        <w:tabs>
          <w:tab w:val="left" w:pos="709"/>
        </w:tabs>
        <w:rPr>
          <w:del w:id="352" w:author="Isabelle Agius" w:date="2016-09-28T10:06:00Z"/>
          <w:smallCaps/>
          <w:szCs w:val="24"/>
          <w:rPrChange w:id="353" w:author="Isabelle Agius" w:date="2016-09-28T10:07:00Z">
            <w:rPr>
              <w:del w:id="354" w:author="Isabelle Agius" w:date="2016-09-28T10:06:00Z"/>
            </w:rPr>
          </w:rPrChange>
        </w:rPr>
        <w:pPrChange w:id="355" w:author="Isabelle Agius" w:date="2016-09-28T10:07:00Z">
          <w:pPr/>
        </w:pPrChange>
      </w:pPr>
    </w:p>
    <w:p w:rsidR="00706A96" w:rsidRPr="000415C4" w:rsidDel="000415C4" w:rsidRDefault="00706A96">
      <w:pPr>
        <w:tabs>
          <w:tab w:val="left" w:pos="-1985"/>
          <w:tab w:val="left" w:pos="567"/>
        </w:tabs>
        <w:rPr>
          <w:del w:id="356" w:author="Isabelle Agius" w:date="2016-09-28T10:06:00Z"/>
          <w:smallCaps/>
          <w:szCs w:val="24"/>
          <w:rPrChange w:id="357" w:author="Isabelle Agius" w:date="2016-09-28T10:07:00Z">
            <w:rPr>
              <w:del w:id="358" w:author="Isabelle Agius" w:date="2016-09-28T10:06:00Z"/>
            </w:rPr>
          </w:rPrChange>
        </w:rPr>
        <w:pPrChange w:id="359" w:author="Isabelle Agius" w:date="2016-09-28T10:07:00Z">
          <w:pPr>
            <w:numPr>
              <w:numId w:val="18"/>
            </w:numPr>
            <w:tabs>
              <w:tab w:val="left" w:pos="-1985"/>
              <w:tab w:val="left" w:pos="567"/>
              <w:tab w:val="num" w:pos="720"/>
            </w:tabs>
            <w:ind w:left="567" w:hanging="567"/>
          </w:pPr>
        </w:pPrChange>
      </w:pPr>
      <w:del w:id="360" w:author="Isabelle Agius" w:date="2016-09-28T10:06:00Z">
        <w:r w:rsidRPr="000415C4" w:rsidDel="000415C4">
          <w:rPr>
            <w:smallCaps/>
            <w:szCs w:val="24"/>
            <w:rPrChange w:id="361" w:author="Isabelle Agius" w:date="2016-09-28T10:07:00Z">
              <w:rPr/>
            </w:rPrChange>
          </w:rPr>
          <w:delText xml:space="preserve">The Applicant may be required to satisfy a number of post-licensing matters prior to formal commencement of business. </w:delText>
        </w:r>
      </w:del>
    </w:p>
    <w:p w:rsidR="00706A96" w:rsidRPr="000415C4" w:rsidDel="000415C4" w:rsidRDefault="00706A96">
      <w:pPr>
        <w:tabs>
          <w:tab w:val="left" w:pos="709"/>
        </w:tabs>
        <w:rPr>
          <w:del w:id="362" w:author="Isabelle Agius" w:date="2016-09-28T10:06:00Z"/>
          <w:smallCaps/>
          <w:szCs w:val="24"/>
          <w:rPrChange w:id="363" w:author="Isabelle Agius" w:date="2016-09-28T10:07:00Z">
            <w:rPr>
              <w:del w:id="364" w:author="Isabelle Agius" w:date="2016-09-28T10:06:00Z"/>
              <w:szCs w:val="24"/>
            </w:rPr>
          </w:rPrChange>
        </w:rPr>
        <w:pPrChange w:id="365" w:author="Isabelle Agius" w:date="2016-09-28T10:07:00Z">
          <w:pPr/>
        </w:pPrChange>
      </w:pPr>
    </w:p>
    <w:p w:rsidR="000423C5" w:rsidRPr="000415C4" w:rsidDel="000415C4" w:rsidRDefault="000423C5">
      <w:pPr>
        <w:pStyle w:val="Heading2"/>
        <w:tabs>
          <w:tab w:val="left" w:pos="709"/>
        </w:tabs>
        <w:rPr>
          <w:del w:id="366" w:author="Isabelle Agius" w:date="2016-09-28T10:06:00Z"/>
          <w:rFonts w:ascii="Times New Roman" w:hAnsi="Times New Roman"/>
          <w:smallCaps/>
          <w:sz w:val="24"/>
          <w:szCs w:val="24"/>
          <w:rPrChange w:id="367" w:author="Isabelle Agius" w:date="2016-09-28T10:07:00Z">
            <w:rPr>
              <w:del w:id="368" w:author="Isabelle Agius" w:date="2016-09-28T10:06:00Z"/>
              <w:szCs w:val="24"/>
            </w:rPr>
          </w:rPrChange>
        </w:rPr>
        <w:pPrChange w:id="369" w:author="Isabelle Agius" w:date="2016-09-28T10:07:00Z">
          <w:pPr>
            <w:pStyle w:val="Heading2"/>
            <w:ind w:left="4"/>
          </w:pPr>
        </w:pPrChange>
      </w:pPr>
    </w:p>
    <w:p w:rsidR="000325F8" w:rsidRPr="000415C4" w:rsidRDefault="000325F8">
      <w:pPr>
        <w:pStyle w:val="Heading2"/>
        <w:tabs>
          <w:tab w:val="left" w:pos="709"/>
        </w:tabs>
        <w:rPr>
          <w:rFonts w:ascii="Times New Roman" w:hAnsi="Times New Roman"/>
          <w:smallCaps/>
          <w:sz w:val="24"/>
          <w:szCs w:val="24"/>
          <w:rPrChange w:id="370" w:author="Isabelle Agius" w:date="2016-09-28T10:07:00Z">
            <w:rPr>
              <w:rFonts w:ascii="Times New Roman" w:hAnsi="Times New Roman"/>
              <w:sz w:val="24"/>
              <w:szCs w:val="24"/>
            </w:rPr>
          </w:rPrChange>
        </w:rPr>
        <w:pPrChange w:id="371" w:author="Isabelle Agius" w:date="2016-09-28T10:07:00Z">
          <w:pPr>
            <w:pStyle w:val="Heading2"/>
            <w:numPr>
              <w:numId w:val="6"/>
            </w:numPr>
            <w:ind w:left="709" w:hanging="709"/>
          </w:pPr>
        </w:pPrChange>
      </w:pPr>
      <w:del w:id="372" w:author="Isabelle Agius" w:date="2016-09-28T10:06:00Z">
        <w:r w:rsidRPr="000415C4" w:rsidDel="000415C4">
          <w:rPr>
            <w:rFonts w:ascii="Times New Roman" w:hAnsi="Times New Roman"/>
            <w:smallCaps/>
            <w:sz w:val="24"/>
            <w:szCs w:val="24"/>
            <w:rPrChange w:id="373" w:author="Isabelle Agius" w:date="2016-09-28T10:07:00Z">
              <w:rPr>
                <w:szCs w:val="24"/>
              </w:rPr>
            </w:rPrChange>
          </w:rPr>
          <w:br w:type="page"/>
        </w:r>
      </w:del>
      <w:del w:id="374" w:author="Isabelle Agius" w:date="2016-09-28T10:07:00Z">
        <w:r w:rsidR="000423C5" w:rsidRPr="000415C4" w:rsidDel="000415C4">
          <w:rPr>
            <w:rFonts w:ascii="Times New Roman" w:hAnsi="Times New Roman"/>
            <w:smallCaps/>
            <w:sz w:val="24"/>
            <w:szCs w:val="24"/>
            <w:rPrChange w:id="375" w:author="Isabelle Agius" w:date="2016-09-28T10:07:00Z">
              <w:rPr>
                <w:rFonts w:ascii="Times New Roman" w:hAnsi="Times New Roman"/>
                <w:sz w:val="24"/>
                <w:szCs w:val="24"/>
              </w:rPr>
            </w:rPrChange>
          </w:rPr>
          <w:delText>Application Documents</w:delText>
        </w:r>
      </w:del>
    </w:p>
    <w:p w:rsidR="001F472C" w:rsidRDefault="000415C4">
      <w:pPr>
        <w:pStyle w:val="Heading2"/>
        <w:numPr>
          <w:ilvl w:val="0"/>
          <w:numId w:val="6"/>
        </w:numPr>
        <w:tabs>
          <w:tab w:val="left" w:pos="709"/>
        </w:tabs>
        <w:ind w:left="567" w:hanging="567"/>
        <w:rPr>
          <w:ins w:id="376" w:author="Isabelle Agius" w:date="2016-09-28T10:07:00Z"/>
          <w:rFonts w:ascii="Times New Roman Bold" w:hAnsi="Times New Roman Bold"/>
          <w:smallCaps/>
          <w:szCs w:val="24"/>
        </w:rPr>
        <w:pPrChange w:id="377" w:author="Isabelle Agius" w:date="2016-09-28T10:07:00Z">
          <w:pPr/>
        </w:pPrChange>
      </w:pPr>
      <w:ins w:id="378" w:author="Isabelle Agius" w:date="2016-09-28T10:07:00Z">
        <w:r w:rsidRPr="000415C4">
          <w:rPr>
            <w:rFonts w:ascii="Times New Roman Bold" w:hAnsi="Times New Roman Bold"/>
            <w:smallCaps/>
            <w:sz w:val="24"/>
            <w:szCs w:val="24"/>
            <w:rPrChange w:id="379" w:author="Isabelle Agius" w:date="2016-09-28T10:07:00Z">
              <w:rPr>
                <w:b/>
                <w:szCs w:val="24"/>
              </w:rPr>
            </w:rPrChange>
          </w:rPr>
          <w:t>Application Documents</w:t>
        </w:r>
      </w:ins>
    </w:p>
    <w:p w:rsidR="000415C4" w:rsidRPr="000415C4" w:rsidRDefault="000415C4" w:rsidP="000415C4"/>
    <w:p w:rsidR="000325F8" w:rsidRPr="008C4F95" w:rsidRDefault="00A60CCC" w:rsidP="001F472C">
      <w:pPr>
        <w:pStyle w:val="Heading2"/>
        <w:numPr>
          <w:ilvl w:val="1"/>
          <w:numId w:val="6"/>
        </w:numPr>
        <w:tabs>
          <w:tab w:val="left" w:pos="709"/>
        </w:tabs>
        <w:ind w:left="709" w:hanging="709"/>
        <w:rPr>
          <w:rFonts w:ascii="Times New Roman" w:hAnsi="Times New Roman"/>
          <w:i/>
          <w:sz w:val="24"/>
          <w:szCs w:val="24"/>
        </w:rPr>
      </w:pPr>
      <w:r w:rsidRPr="008C4F95">
        <w:rPr>
          <w:rFonts w:ascii="Times New Roman" w:hAnsi="Times New Roman"/>
          <w:i/>
          <w:sz w:val="24"/>
          <w:szCs w:val="24"/>
        </w:rPr>
        <w:t xml:space="preserve">Maltese </w:t>
      </w:r>
      <w:r w:rsidR="006A0BB8" w:rsidRPr="008C4F95">
        <w:rPr>
          <w:rFonts w:ascii="Times New Roman" w:hAnsi="Times New Roman"/>
          <w:i/>
          <w:sz w:val="24"/>
          <w:szCs w:val="24"/>
        </w:rPr>
        <w:t>Non-UCITS</w:t>
      </w:r>
      <w:r w:rsidRPr="008C4F95">
        <w:rPr>
          <w:rFonts w:ascii="Times New Roman" w:hAnsi="Times New Roman"/>
          <w:i/>
          <w:sz w:val="24"/>
          <w:szCs w:val="24"/>
        </w:rPr>
        <w:t xml:space="preserve"> Schemes and </w:t>
      </w:r>
      <w:r w:rsidR="000325F8" w:rsidRPr="008C4F95">
        <w:rPr>
          <w:rFonts w:ascii="Times New Roman" w:hAnsi="Times New Roman"/>
          <w:i/>
          <w:sz w:val="24"/>
          <w:szCs w:val="24"/>
        </w:rPr>
        <w:t xml:space="preserve">Maltese UCITS </w:t>
      </w:r>
      <w:r w:rsidR="000E3586" w:rsidRPr="008C4F95">
        <w:rPr>
          <w:rFonts w:ascii="Times New Roman" w:hAnsi="Times New Roman"/>
          <w:i/>
          <w:sz w:val="24"/>
          <w:szCs w:val="24"/>
        </w:rPr>
        <w:t>Scheme</w:t>
      </w:r>
      <w:r w:rsidR="000325F8" w:rsidRPr="008C4F95">
        <w:rPr>
          <w:rFonts w:ascii="Times New Roman" w:hAnsi="Times New Roman"/>
          <w:i/>
          <w:sz w:val="24"/>
          <w:szCs w:val="24"/>
        </w:rPr>
        <w:t xml:space="preserve">s </w:t>
      </w:r>
    </w:p>
    <w:p w:rsidR="001F472C" w:rsidRPr="008C4F95" w:rsidRDefault="001F472C" w:rsidP="00365D56">
      <w:pPr>
        <w:rPr>
          <w:szCs w:val="24"/>
        </w:rPr>
      </w:pPr>
    </w:p>
    <w:p w:rsidR="000423C5" w:rsidRPr="008C4F95" w:rsidRDefault="000423C5" w:rsidP="00365D56">
      <w:pPr>
        <w:rPr>
          <w:szCs w:val="24"/>
        </w:rPr>
      </w:pPr>
      <w:r w:rsidRPr="008C4F95">
        <w:rPr>
          <w:szCs w:val="24"/>
        </w:rPr>
        <w:t xml:space="preserve">An applicant for a </w:t>
      </w:r>
      <w:r w:rsidR="00CA6AF8" w:rsidRPr="008C4F95">
        <w:rPr>
          <w:szCs w:val="24"/>
        </w:rPr>
        <w:t>Collective I</w:t>
      </w:r>
      <w:r w:rsidR="00C451B7" w:rsidRPr="008C4F95">
        <w:rPr>
          <w:szCs w:val="24"/>
        </w:rPr>
        <w:t xml:space="preserve">nvestment </w:t>
      </w:r>
      <w:r w:rsidR="000E3586" w:rsidRPr="008C4F95">
        <w:rPr>
          <w:szCs w:val="24"/>
        </w:rPr>
        <w:t>Scheme</w:t>
      </w:r>
      <w:r w:rsidR="00C451B7" w:rsidRPr="008C4F95">
        <w:rPr>
          <w:szCs w:val="24"/>
        </w:rPr>
        <w:t xml:space="preserve"> l</w:t>
      </w:r>
      <w:r w:rsidRPr="008C4F95">
        <w:rPr>
          <w:szCs w:val="24"/>
        </w:rPr>
        <w:t xml:space="preserve">icence </w:t>
      </w:r>
      <w:r w:rsidR="00C451B7" w:rsidRPr="008C4F95">
        <w:rPr>
          <w:szCs w:val="24"/>
        </w:rPr>
        <w:t>in respect of a Maltese</w:t>
      </w:r>
      <w:r w:rsidR="00A60CCC" w:rsidRPr="008C4F95">
        <w:rPr>
          <w:szCs w:val="24"/>
        </w:rPr>
        <w:t xml:space="preserve"> </w:t>
      </w:r>
      <w:r w:rsidR="006A0BB8" w:rsidRPr="008C4F95">
        <w:rPr>
          <w:szCs w:val="24"/>
        </w:rPr>
        <w:t>Non-UCITS</w:t>
      </w:r>
      <w:r w:rsidR="00C451B7" w:rsidRPr="008C4F95">
        <w:rPr>
          <w:szCs w:val="24"/>
        </w:rPr>
        <w:t xml:space="preserve"> </w:t>
      </w:r>
      <w:r w:rsidR="000E3586" w:rsidRPr="008C4F95">
        <w:rPr>
          <w:szCs w:val="24"/>
        </w:rPr>
        <w:t>Scheme</w:t>
      </w:r>
      <w:r w:rsidR="00C451B7" w:rsidRPr="008C4F95">
        <w:rPr>
          <w:szCs w:val="24"/>
        </w:rPr>
        <w:t xml:space="preserve"> or a Maltese UCITS </w:t>
      </w:r>
      <w:r w:rsidR="000E3586" w:rsidRPr="008C4F95">
        <w:rPr>
          <w:szCs w:val="24"/>
        </w:rPr>
        <w:t>Scheme</w:t>
      </w:r>
      <w:r w:rsidR="00C451B7" w:rsidRPr="008C4F95">
        <w:rPr>
          <w:szCs w:val="24"/>
        </w:rPr>
        <w:t xml:space="preserve"> </w:t>
      </w:r>
      <w:r w:rsidRPr="008C4F95">
        <w:rPr>
          <w:szCs w:val="24"/>
        </w:rPr>
        <w:t>is ordinarily required to submit the following documents:</w:t>
      </w:r>
    </w:p>
    <w:p w:rsidR="000423C5" w:rsidRPr="008C4F95" w:rsidRDefault="000423C5" w:rsidP="00365D56">
      <w:pPr>
        <w:rPr>
          <w:kern w:val="0"/>
          <w:szCs w:val="24"/>
          <w:lang w:eastAsia="en-GB"/>
        </w:rPr>
      </w:pPr>
    </w:p>
    <w:p w:rsidR="000423C5" w:rsidRPr="008C4F95" w:rsidRDefault="000423C5" w:rsidP="001F472C">
      <w:pPr>
        <w:pStyle w:val="ListParagraph"/>
        <w:numPr>
          <w:ilvl w:val="0"/>
          <w:numId w:val="31"/>
        </w:numPr>
        <w:tabs>
          <w:tab w:val="left" w:pos="0"/>
        </w:tabs>
        <w:rPr>
          <w:bCs/>
          <w:i/>
          <w:iCs/>
          <w:kern w:val="0"/>
          <w:szCs w:val="24"/>
          <w:u w:val="single"/>
          <w:lang w:eastAsia="en-GB"/>
        </w:rPr>
      </w:pPr>
      <w:r w:rsidRPr="008C4F95">
        <w:rPr>
          <w:bCs/>
          <w:i/>
          <w:iCs/>
          <w:kern w:val="0"/>
          <w:szCs w:val="24"/>
          <w:u w:val="single"/>
          <w:lang w:eastAsia="en-GB"/>
        </w:rPr>
        <w:t>Investment Companies</w:t>
      </w:r>
    </w:p>
    <w:p w:rsidR="000423C5" w:rsidRPr="008C4F95" w:rsidRDefault="000423C5" w:rsidP="00365D56">
      <w:pPr>
        <w:rPr>
          <w:kern w:val="0"/>
          <w:szCs w:val="24"/>
          <w:lang w:eastAsia="en-GB"/>
        </w:rPr>
      </w:pPr>
    </w:p>
    <w:p w:rsidR="00616965" w:rsidRPr="008C4F95" w:rsidRDefault="000423C5" w:rsidP="001F472C">
      <w:pPr>
        <w:numPr>
          <w:ilvl w:val="0"/>
          <w:numId w:val="9"/>
        </w:numPr>
        <w:tabs>
          <w:tab w:val="clear" w:pos="1080"/>
        </w:tabs>
        <w:ind w:left="709" w:hanging="709"/>
        <w:rPr>
          <w:kern w:val="0"/>
          <w:szCs w:val="24"/>
          <w:lang w:eastAsia="en-GB"/>
        </w:rPr>
      </w:pPr>
      <w:r w:rsidRPr="008C4F95">
        <w:rPr>
          <w:kern w:val="0"/>
          <w:szCs w:val="24"/>
          <w:lang w:eastAsia="en-GB"/>
        </w:rPr>
        <w:t>Application Form</w:t>
      </w:r>
      <w:r w:rsidR="00E77CB5" w:rsidRPr="008C4F95">
        <w:rPr>
          <w:kern w:val="0"/>
          <w:szCs w:val="24"/>
          <w:lang w:eastAsia="en-GB"/>
        </w:rPr>
        <w:t xml:space="preserve"> (Schedule A to this </w:t>
      </w:r>
      <w:r w:rsidR="00835A0E" w:rsidRPr="008C4F95">
        <w:rPr>
          <w:kern w:val="0"/>
          <w:szCs w:val="24"/>
          <w:lang w:eastAsia="en-GB"/>
        </w:rPr>
        <w:t>Part</w:t>
      </w:r>
      <w:r w:rsidR="00E77CB5" w:rsidRPr="008C4F95">
        <w:rPr>
          <w:kern w:val="0"/>
          <w:szCs w:val="24"/>
          <w:lang w:eastAsia="en-GB"/>
        </w:rPr>
        <w:t>)</w:t>
      </w:r>
      <w:r w:rsidR="006902E1" w:rsidRPr="008C4F95">
        <w:rPr>
          <w:kern w:val="0"/>
          <w:szCs w:val="24"/>
          <w:lang w:eastAsia="en-GB"/>
        </w:rPr>
        <w:t>;</w:t>
      </w:r>
    </w:p>
    <w:p w:rsidR="000423C5" w:rsidRPr="008C4F95" w:rsidRDefault="00626578" w:rsidP="00D13F47">
      <w:pPr>
        <w:numPr>
          <w:ilvl w:val="0"/>
          <w:numId w:val="9"/>
        </w:numPr>
        <w:tabs>
          <w:tab w:val="clear" w:pos="1080"/>
        </w:tabs>
        <w:ind w:left="709" w:hanging="709"/>
        <w:rPr>
          <w:kern w:val="0"/>
          <w:szCs w:val="24"/>
          <w:lang w:eastAsia="en-GB"/>
        </w:rPr>
      </w:pPr>
      <w:r w:rsidRPr="008C4F95">
        <w:rPr>
          <w:kern w:val="0"/>
          <w:szCs w:val="24"/>
          <w:lang w:eastAsia="en-GB"/>
        </w:rPr>
        <w:t>D</w:t>
      </w:r>
      <w:r w:rsidR="00EB5E99" w:rsidRPr="008C4F95">
        <w:rPr>
          <w:kern w:val="0"/>
          <w:szCs w:val="24"/>
          <w:lang w:eastAsia="en-GB"/>
        </w:rPr>
        <w:t>raft version of the</w:t>
      </w:r>
      <w:r w:rsidR="00CA6AF8" w:rsidRPr="008C4F95">
        <w:rPr>
          <w:kern w:val="0"/>
          <w:szCs w:val="24"/>
          <w:lang w:eastAsia="en-GB"/>
        </w:rPr>
        <w:t xml:space="preserve"> </w:t>
      </w:r>
      <w:r w:rsidR="00232EA9" w:rsidRPr="008C4F95">
        <w:rPr>
          <w:kern w:val="0"/>
          <w:szCs w:val="24"/>
          <w:lang w:eastAsia="en-GB"/>
        </w:rPr>
        <w:t>Prospectus</w:t>
      </w:r>
      <w:r w:rsidR="00C451B7" w:rsidRPr="008C4F95">
        <w:rPr>
          <w:kern w:val="0"/>
          <w:szCs w:val="24"/>
          <w:lang w:eastAsia="en-GB"/>
        </w:rPr>
        <w:t xml:space="preserve"> and if applicable the </w:t>
      </w:r>
      <w:r w:rsidR="00A60CCC" w:rsidRPr="008C4F95">
        <w:rPr>
          <w:kern w:val="0"/>
          <w:szCs w:val="24"/>
          <w:lang w:eastAsia="en-GB"/>
        </w:rPr>
        <w:t>Key Investor Information Document</w:t>
      </w:r>
      <w:r w:rsidR="00A7525A" w:rsidRPr="008C4F95">
        <w:rPr>
          <w:kern w:val="0"/>
          <w:szCs w:val="24"/>
          <w:lang w:eastAsia="en-GB"/>
        </w:rPr>
        <w:t xml:space="preserve"> of the </w:t>
      </w:r>
      <w:r w:rsidR="000E3586" w:rsidRPr="008C4F95">
        <w:rPr>
          <w:kern w:val="0"/>
          <w:szCs w:val="24"/>
          <w:lang w:eastAsia="en-GB"/>
        </w:rPr>
        <w:t>Scheme</w:t>
      </w:r>
      <w:r w:rsidR="006902E1" w:rsidRPr="008C4F95">
        <w:rPr>
          <w:kern w:val="0"/>
          <w:szCs w:val="24"/>
          <w:lang w:eastAsia="en-GB"/>
        </w:rPr>
        <w:t>;</w:t>
      </w:r>
    </w:p>
    <w:p w:rsidR="000423C5" w:rsidRPr="008C4F95" w:rsidRDefault="00626578" w:rsidP="00D13F47">
      <w:pPr>
        <w:numPr>
          <w:ilvl w:val="0"/>
          <w:numId w:val="9"/>
        </w:numPr>
        <w:tabs>
          <w:tab w:val="clear" w:pos="1080"/>
        </w:tabs>
        <w:ind w:left="709" w:hanging="709"/>
        <w:rPr>
          <w:kern w:val="0"/>
          <w:szCs w:val="24"/>
          <w:lang w:eastAsia="en-GB"/>
        </w:rPr>
      </w:pPr>
      <w:r w:rsidRPr="008C4F95">
        <w:rPr>
          <w:kern w:val="0"/>
          <w:szCs w:val="24"/>
          <w:lang w:eastAsia="en-GB"/>
        </w:rPr>
        <w:t>D</w:t>
      </w:r>
      <w:r w:rsidR="00EB5E99" w:rsidRPr="008C4F95">
        <w:rPr>
          <w:kern w:val="0"/>
          <w:szCs w:val="24"/>
          <w:lang w:eastAsia="en-GB"/>
        </w:rPr>
        <w:t xml:space="preserve">raft version of the </w:t>
      </w:r>
      <w:r w:rsidR="000423C5" w:rsidRPr="008C4F95">
        <w:rPr>
          <w:kern w:val="0"/>
          <w:szCs w:val="24"/>
          <w:lang w:eastAsia="en-GB"/>
        </w:rPr>
        <w:t>Memorandum &amp; Articles of Association</w:t>
      </w:r>
      <w:r w:rsidR="00E77CB5" w:rsidRPr="008C4F95">
        <w:rPr>
          <w:kern w:val="0"/>
          <w:szCs w:val="24"/>
          <w:lang w:eastAsia="en-GB"/>
        </w:rPr>
        <w:t xml:space="preserve"> of the </w:t>
      </w:r>
      <w:r w:rsidR="000E3586" w:rsidRPr="008C4F95">
        <w:rPr>
          <w:kern w:val="0"/>
          <w:szCs w:val="24"/>
          <w:lang w:eastAsia="en-GB"/>
        </w:rPr>
        <w:t>Scheme</w:t>
      </w:r>
      <w:r w:rsidR="006902E1" w:rsidRPr="008C4F95">
        <w:rPr>
          <w:kern w:val="0"/>
          <w:szCs w:val="24"/>
          <w:lang w:eastAsia="en-GB"/>
        </w:rPr>
        <w:t>;</w:t>
      </w:r>
    </w:p>
    <w:p w:rsidR="000266A7" w:rsidRPr="008C4F95" w:rsidRDefault="000266A7" w:rsidP="00D13F47">
      <w:pPr>
        <w:numPr>
          <w:ilvl w:val="0"/>
          <w:numId w:val="9"/>
        </w:numPr>
        <w:tabs>
          <w:tab w:val="clear" w:pos="1080"/>
        </w:tabs>
        <w:ind w:left="709" w:hanging="709"/>
        <w:rPr>
          <w:kern w:val="0"/>
          <w:szCs w:val="24"/>
          <w:lang w:eastAsia="en-GB"/>
        </w:rPr>
      </w:pPr>
      <w:r w:rsidRPr="008C4F95">
        <w:rPr>
          <w:kern w:val="0"/>
          <w:szCs w:val="24"/>
          <w:lang w:eastAsia="en-GB"/>
        </w:rPr>
        <w:t>Draft Management, Administration, Custody, Advisory agreements (as applicable);</w:t>
      </w:r>
    </w:p>
    <w:p w:rsidR="000423C5" w:rsidRPr="008C4F95" w:rsidRDefault="000266A7" w:rsidP="00D13F47">
      <w:pPr>
        <w:numPr>
          <w:ilvl w:val="0"/>
          <w:numId w:val="9"/>
        </w:numPr>
        <w:tabs>
          <w:tab w:val="clear" w:pos="1080"/>
        </w:tabs>
        <w:ind w:left="709" w:hanging="709"/>
        <w:rPr>
          <w:kern w:val="0"/>
          <w:szCs w:val="24"/>
          <w:lang w:eastAsia="en-GB"/>
        </w:rPr>
      </w:pPr>
      <w:r w:rsidRPr="008C4F95">
        <w:rPr>
          <w:kern w:val="0"/>
          <w:szCs w:val="24"/>
          <w:lang w:eastAsia="en-GB"/>
        </w:rPr>
        <w:t xml:space="preserve">Draft </w:t>
      </w:r>
      <w:r w:rsidR="000423C5" w:rsidRPr="008C4F95">
        <w:rPr>
          <w:kern w:val="0"/>
          <w:szCs w:val="24"/>
          <w:lang w:eastAsia="en-GB"/>
        </w:rPr>
        <w:t>Board of Directors</w:t>
      </w:r>
      <w:r w:rsidR="00E77CB5" w:rsidRPr="008C4F95">
        <w:rPr>
          <w:kern w:val="0"/>
          <w:szCs w:val="24"/>
          <w:lang w:eastAsia="en-GB"/>
        </w:rPr>
        <w:t>’</w:t>
      </w:r>
      <w:r w:rsidR="000423C5" w:rsidRPr="008C4F95">
        <w:rPr>
          <w:kern w:val="0"/>
          <w:szCs w:val="24"/>
          <w:lang w:eastAsia="en-GB"/>
        </w:rPr>
        <w:t xml:space="preserve"> resolution:</w:t>
      </w:r>
    </w:p>
    <w:p w:rsidR="000423C5" w:rsidRPr="008C4F95" w:rsidRDefault="000423C5" w:rsidP="00616965">
      <w:pPr>
        <w:numPr>
          <w:ilvl w:val="0"/>
          <w:numId w:val="5"/>
        </w:numPr>
        <w:tabs>
          <w:tab w:val="clear" w:pos="720"/>
          <w:tab w:val="left" w:pos="1276"/>
        </w:tabs>
        <w:ind w:left="1276" w:hanging="567"/>
        <w:rPr>
          <w:iCs/>
          <w:kern w:val="0"/>
          <w:szCs w:val="24"/>
          <w:lang w:eastAsia="en-GB"/>
        </w:rPr>
      </w:pPr>
      <w:r w:rsidRPr="008C4F95">
        <w:rPr>
          <w:iCs/>
          <w:kern w:val="0"/>
          <w:szCs w:val="24"/>
          <w:lang w:eastAsia="en-GB"/>
        </w:rPr>
        <w:t>confirming the Directors</w:t>
      </w:r>
      <w:r w:rsidR="002E2A2A" w:rsidRPr="008C4F95">
        <w:rPr>
          <w:iCs/>
          <w:kern w:val="0"/>
          <w:szCs w:val="24"/>
          <w:lang w:eastAsia="en-GB"/>
        </w:rPr>
        <w:t>’</w:t>
      </w:r>
      <w:r w:rsidRPr="008C4F95">
        <w:rPr>
          <w:iCs/>
          <w:kern w:val="0"/>
          <w:szCs w:val="24"/>
          <w:lang w:eastAsia="en-GB"/>
        </w:rPr>
        <w:t xml:space="preserve"> intention to apply for a </w:t>
      </w:r>
      <w:r w:rsidR="00CA6AF8" w:rsidRPr="008C4F95">
        <w:rPr>
          <w:iCs/>
          <w:kern w:val="0"/>
          <w:szCs w:val="24"/>
          <w:lang w:eastAsia="en-GB"/>
        </w:rPr>
        <w:t>Collective I</w:t>
      </w:r>
      <w:r w:rsidR="00C451B7" w:rsidRPr="008C4F95">
        <w:rPr>
          <w:iCs/>
          <w:kern w:val="0"/>
          <w:szCs w:val="24"/>
          <w:lang w:eastAsia="en-GB"/>
        </w:rPr>
        <w:t xml:space="preserve">nvestment </w:t>
      </w:r>
      <w:r w:rsidR="00CA6AF8" w:rsidRPr="008C4F95">
        <w:rPr>
          <w:iCs/>
          <w:kern w:val="0"/>
          <w:szCs w:val="24"/>
          <w:lang w:eastAsia="en-GB"/>
        </w:rPr>
        <w:t xml:space="preserve">Scheme </w:t>
      </w:r>
      <w:r w:rsidR="006902E1" w:rsidRPr="008C4F95">
        <w:rPr>
          <w:iCs/>
          <w:kern w:val="0"/>
          <w:szCs w:val="24"/>
          <w:lang w:eastAsia="en-GB"/>
        </w:rPr>
        <w:t xml:space="preserve">licence in favour of the </w:t>
      </w:r>
      <w:r w:rsidR="000E3586" w:rsidRPr="008C4F95">
        <w:rPr>
          <w:iCs/>
          <w:kern w:val="0"/>
          <w:szCs w:val="24"/>
          <w:lang w:eastAsia="en-GB"/>
        </w:rPr>
        <w:t>Scheme</w:t>
      </w:r>
      <w:r w:rsidR="006902E1" w:rsidRPr="008C4F95">
        <w:rPr>
          <w:iCs/>
          <w:kern w:val="0"/>
          <w:szCs w:val="24"/>
          <w:lang w:eastAsia="en-GB"/>
        </w:rPr>
        <w:t>;</w:t>
      </w:r>
    </w:p>
    <w:p w:rsidR="000423C5" w:rsidRPr="008C4F95" w:rsidRDefault="000423C5" w:rsidP="00616965">
      <w:pPr>
        <w:numPr>
          <w:ilvl w:val="0"/>
          <w:numId w:val="5"/>
        </w:numPr>
        <w:tabs>
          <w:tab w:val="clear" w:pos="720"/>
          <w:tab w:val="left" w:pos="1276"/>
        </w:tabs>
        <w:ind w:left="1276" w:hanging="567"/>
        <w:rPr>
          <w:iCs/>
          <w:kern w:val="0"/>
          <w:szCs w:val="24"/>
          <w:lang w:eastAsia="en-GB"/>
        </w:rPr>
      </w:pPr>
      <w:r w:rsidRPr="008C4F95">
        <w:rPr>
          <w:iCs/>
          <w:kern w:val="0"/>
          <w:szCs w:val="24"/>
          <w:lang w:eastAsia="en-GB"/>
        </w:rPr>
        <w:t>identifying the person(s) responsible for signing the application documents;</w:t>
      </w:r>
    </w:p>
    <w:p w:rsidR="000423C5" w:rsidRPr="008C4F95" w:rsidRDefault="000423C5" w:rsidP="00616965">
      <w:pPr>
        <w:numPr>
          <w:ilvl w:val="0"/>
          <w:numId w:val="5"/>
        </w:numPr>
        <w:tabs>
          <w:tab w:val="clear" w:pos="720"/>
          <w:tab w:val="left" w:pos="1276"/>
        </w:tabs>
        <w:ind w:left="1276" w:hanging="567"/>
        <w:rPr>
          <w:iCs/>
          <w:kern w:val="0"/>
          <w:szCs w:val="24"/>
          <w:lang w:eastAsia="en-GB"/>
        </w:rPr>
      </w:pPr>
      <w:r w:rsidRPr="008C4F95">
        <w:rPr>
          <w:iCs/>
          <w:kern w:val="0"/>
          <w:szCs w:val="24"/>
          <w:lang w:eastAsia="en-GB"/>
        </w:rPr>
        <w:t>identifying the person(s) responsible o</w:t>
      </w:r>
      <w:r w:rsidR="00212CFA" w:rsidRPr="008C4F95">
        <w:rPr>
          <w:iCs/>
          <w:kern w:val="0"/>
          <w:szCs w:val="24"/>
          <w:lang w:eastAsia="en-GB"/>
        </w:rPr>
        <w:t xml:space="preserve">n behalf </w:t>
      </w:r>
      <w:r w:rsidRPr="008C4F95">
        <w:rPr>
          <w:iCs/>
          <w:kern w:val="0"/>
          <w:szCs w:val="24"/>
          <w:lang w:eastAsia="en-GB"/>
        </w:rPr>
        <w:t>o</w:t>
      </w:r>
      <w:r w:rsidR="00212CFA" w:rsidRPr="008C4F95">
        <w:rPr>
          <w:iCs/>
          <w:kern w:val="0"/>
          <w:szCs w:val="24"/>
          <w:lang w:eastAsia="en-GB"/>
        </w:rPr>
        <w:t>f</w:t>
      </w:r>
      <w:r w:rsidRPr="008C4F95">
        <w:rPr>
          <w:iCs/>
          <w:kern w:val="0"/>
          <w:szCs w:val="24"/>
          <w:lang w:eastAsia="en-GB"/>
        </w:rPr>
        <w:t xml:space="preserve"> the Board for the Compliance obligations of the </w:t>
      </w:r>
      <w:r w:rsidR="000E3586" w:rsidRPr="008C4F95">
        <w:rPr>
          <w:iCs/>
          <w:kern w:val="0"/>
          <w:szCs w:val="24"/>
          <w:lang w:eastAsia="en-GB"/>
        </w:rPr>
        <w:t>Scheme</w:t>
      </w:r>
      <w:r w:rsidRPr="008C4F95">
        <w:rPr>
          <w:iCs/>
          <w:kern w:val="0"/>
          <w:szCs w:val="24"/>
          <w:lang w:eastAsia="en-GB"/>
        </w:rPr>
        <w:t>;</w:t>
      </w:r>
    </w:p>
    <w:p w:rsidR="000423C5" w:rsidRPr="008C4F95" w:rsidRDefault="000423C5" w:rsidP="00616965">
      <w:pPr>
        <w:numPr>
          <w:ilvl w:val="0"/>
          <w:numId w:val="5"/>
        </w:numPr>
        <w:tabs>
          <w:tab w:val="clear" w:pos="720"/>
          <w:tab w:val="left" w:pos="1276"/>
        </w:tabs>
        <w:ind w:left="1276" w:hanging="567"/>
        <w:rPr>
          <w:iCs/>
          <w:kern w:val="0"/>
          <w:szCs w:val="24"/>
          <w:lang w:eastAsia="en-GB"/>
        </w:rPr>
      </w:pPr>
      <w:r w:rsidRPr="008C4F95">
        <w:rPr>
          <w:iCs/>
          <w:kern w:val="0"/>
          <w:szCs w:val="24"/>
          <w:lang w:eastAsia="en-GB"/>
        </w:rPr>
        <w:t xml:space="preserve">identifying the person(s) responsible </w:t>
      </w:r>
      <w:r w:rsidR="00212CFA" w:rsidRPr="008C4F95">
        <w:rPr>
          <w:iCs/>
          <w:kern w:val="0"/>
          <w:szCs w:val="24"/>
          <w:lang w:eastAsia="en-GB"/>
        </w:rPr>
        <w:t>on behalf of</w:t>
      </w:r>
      <w:r w:rsidRPr="008C4F95">
        <w:rPr>
          <w:iCs/>
          <w:kern w:val="0"/>
          <w:szCs w:val="24"/>
          <w:lang w:eastAsia="en-GB"/>
        </w:rPr>
        <w:t xml:space="preserve"> the Board for the AML obligations of the </w:t>
      </w:r>
      <w:r w:rsidR="000E3586" w:rsidRPr="008C4F95">
        <w:rPr>
          <w:iCs/>
          <w:kern w:val="0"/>
          <w:szCs w:val="24"/>
          <w:lang w:eastAsia="en-GB"/>
        </w:rPr>
        <w:t>Scheme</w:t>
      </w:r>
      <w:r w:rsidRPr="008C4F95">
        <w:rPr>
          <w:iCs/>
          <w:kern w:val="0"/>
          <w:szCs w:val="24"/>
          <w:lang w:eastAsia="en-GB"/>
        </w:rPr>
        <w:t>;</w:t>
      </w:r>
    </w:p>
    <w:p w:rsidR="000423C5" w:rsidRPr="008C4F95" w:rsidRDefault="000423C5" w:rsidP="00616965">
      <w:pPr>
        <w:numPr>
          <w:ilvl w:val="0"/>
          <w:numId w:val="5"/>
        </w:numPr>
        <w:tabs>
          <w:tab w:val="clear" w:pos="720"/>
          <w:tab w:val="left" w:pos="1276"/>
        </w:tabs>
        <w:ind w:left="1276" w:hanging="567"/>
        <w:rPr>
          <w:iCs/>
          <w:kern w:val="0"/>
          <w:szCs w:val="24"/>
          <w:lang w:eastAsia="en-GB"/>
        </w:rPr>
      </w:pPr>
      <w:r w:rsidRPr="008C4F95">
        <w:rPr>
          <w:iCs/>
          <w:kern w:val="0"/>
          <w:szCs w:val="24"/>
          <w:lang w:eastAsia="en-GB"/>
        </w:rPr>
        <w:t xml:space="preserve">approving and assuming responsibility for the contents of </w:t>
      </w:r>
      <w:r w:rsidR="00CA6AF8" w:rsidRPr="008C4F95">
        <w:rPr>
          <w:iCs/>
          <w:kern w:val="0"/>
          <w:szCs w:val="24"/>
          <w:lang w:eastAsia="en-GB"/>
        </w:rPr>
        <w:t xml:space="preserve">the </w:t>
      </w:r>
      <w:r w:rsidR="00232EA9" w:rsidRPr="008C4F95">
        <w:rPr>
          <w:iCs/>
          <w:kern w:val="0"/>
          <w:szCs w:val="24"/>
          <w:lang w:eastAsia="en-GB"/>
        </w:rPr>
        <w:t>Prospectus</w:t>
      </w:r>
      <w:r w:rsidR="008A5991" w:rsidRPr="008C4F95">
        <w:rPr>
          <w:iCs/>
          <w:kern w:val="0"/>
          <w:szCs w:val="24"/>
          <w:lang w:val="mt-MT" w:eastAsia="en-GB"/>
        </w:rPr>
        <w:t xml:space="preserve"> </w:t>
      </w:r>
      <w:r w:rsidR="00CA6AF8" w:rsidRPr="008C4F95">
        <w:rPr>
          <w:iCs/>
          <w:kern w:val="0"/>
          <w:szCs w:val="24"/>
          <w:lang w:eastAsia="en-GB"/>
        </w:rPr>
        <w:t xml:space="preserve">and </w:t>
      </w:r>
      <w:r w:rsidR="008A5991" w:rsidRPr="008C4F95">
        <w:rPr>
          <w:iCs/>
          <w:kern w:val="0"/>
          <w:szCs w:val="24"/>
          <w:lang w:val="mt-MT" w:eastAsia="en-GB"/>
        </w:rPr>
        <w:t>the Key Investor Information</w:t>
      </w:r>
      <w:r w:rsidR="007127DE" w:rsidRPr="008C4F95">
        <w:rPr>
          <w:iCs/>
          <w:kern w:val="0"/>
          <w:szCs w:val="24"/>
          <w:lang w:val="mt-MT" w:eastAsia="en-GB"/>
        </w:rPr>
        <w:t xml:space="preserve"> Document</w:t>
      </w:r>
      <w:r w:rsidR="008A5991" w:rsidRPr="008C4F95">
        <w:rPr>
          <w:iCs/>
          <w:kern w:val="0"/>
          <w:szCs w:val="24"/>
          <w:lang w:val="mt-MT" w:eastAsia="en-GB"/>
        </w:rPr>
        <w:t xml:space="preserve"> </w:t>
      </w:r>
      <w:r w:rsidR="00CA6AF8" w:rsidRPr="008C4F95">
        <w:rPr>
          <w:iCs/>
          <w:kern w:val="0"/>
          <w:szCs w:val="24"/>
          <w:lang w:eastAsia="en-GB"/>
        </w:rPr>
        <w:t>(if applicable)</w:t>
      </w:r>
      <w:r w:rsidR="006902E1" w:rsidRPr="008C4F95">
        <w:rPr>
          <w:iCs/>
          <w:kern w:val="0"/>
          <w:szCs w:val="24"/>
          <w:lang w:eastAsia="en-GB"/>
        </w:rPr>
        <w:t>;</w:t>
      </w:r>
    </w:p>
    <w:p w:rsidR="000423C5" w:rsidRPr="008C4F95" w:rsidRDefault="000423C5" w:rsidP="00D13F47">
      <w:pPr>
        <w:numPr>
          <w:ilvl w:val="0"/>
          <w:numId w:val="9"/>
        </w:numPr>
        <w:tabs>
          <w:tab w:val="clear" w:pos="1080"/>
        </w:tabs>
        <w:ind w:left="709" w:hanging="709"/>
        <w:rPr>
          <w:kern w:val="0"/>
          <w:szCs w:val="24"/>
          <w:lang w:eastAsia="en-GB"/>
        </w:rPr>
      </w:pPr>
      <w:r w:rsidRPr="008C4F95">
        <w:rPr>
          <w:kern w:val="0"/>
          <w:szCs w:val="24"/>
          <w:lang w:eastAsia="en-GB"/>
        </w:rPr>
        <w:t>Application Fee</w:t>
      </w:r>
      <w:r w:rsidR="006902E1" w:rsidRPr="008C4F95">
        <w:rPr>
          <w:kern w:val="0"/>
          <w:szCs w:val="24"/>
          <w:lang w:eastAsia="en-GB"/>
        </w:rPr>
        <w:t>;</w:t>
      </w:r>
    </w:p>
    <w:p w:rsidR="00A7525A" w:rsidRPr="008C4F95" w:rsidRDefault="00A7525A" w:rsidP="00D13F47">
      <w:pPr>
        <w:numPr>
          <w:ilvl w:val="0"/>
          <w:numId w:val="9"/>
        </w:numPr>
        <w:tabs>
          <w:tab w:val="clear" w:pos="1080"/>
        </w:tabs>
        <w:ind w:left="709" w:hanging="709"/>
        <w:rPr>
          <w:kern w:val="0"/>
          <w:szCs w:val="24"/>
          <w:lang w:eastAsia="en-GB"/>
        </w:rPr>
      </w:pPr>
      <w:r w:rsidRPr="008C4F95">
        <w:rPr>
          <w:kern w:val="0"/>
          <w:szCs w:val="24"/>
          <w:lang w:eastAsia="en-GB"/>
        </w:rPr>
        <w:t>Marketing Plan;</w:t>
      </w:r>
    </w:p>
    <w:p w:rsidR="000423C5" w:rsidRPr="008C4F95" w:rsidRDefault="000423C5" w:rsidP="00D13F47">
      <w:pPr>
        <w:numPr>
          <w:ilvl w:val="0"/>
          <w:numId w:val="9"/>
        </w:numPr>
        <w:tabs>
          <w:tab w:val="clear" w:pos="1080"/>
        </w:tabs>
        <w:ind w:left="709" w:hanging="709"/>
        <w:rPr>
          <w:kern w:val="0"/>
          <w:szCs w:val="24"/>
          <w:lang w:eastAsia="en-GB"/>
        </w:rPr>
      </w:pPr>
      <w:r w:rsidRPr="008C4F95">
        <w:rPr>
          <w:kern w:val="0"/>
          <w:szCs w:val="24"/>
          <w:lang w:eastAsia="en-GB"/>
        </w:rPr>
        <w:t xml:space="preserve">Directors of the </w:t>
      </w:r>
      <w:r w:rsidR="000E3586" w:rsidRPr="008C4F95">
        <w:rPr>
          <w:kern w:val="0"/>
          <w:szCs w:val="24"/>
          <w:lang w:eastAsia="en-GB"/>
        </w:rPr>
        <w:t>Scheme</w:t>
      </w:r>
      <w:r w:rsidRPr="008C4F95">
        <w:rPr>
          <w:kern w:val="0"/>
          <w:szCs w:val="24"/>
          <w:lang w:eastAsia="en-GB"/>
        </w:rPr>
        <w:t>:</w:t>
      </w:r>
    </w:p>
    <w:p w:rsidR="00A60CCC" w:rsidRPr="008C4F95" w:rsidRDefault="00A60CCC" w:rsidP="00365D56">
      <w:pPr>
        <w:ind w:firstLine="426"/>
        <w:rPr>
          <w:i/>
          <w:iCs/>
          <w:kern w:val="0"/>
          <w:szCs w:val="24"/>
          <w:u w:val="single"/>
          <w:lang w:eastAsia="en-GB"/>
        </w:rPr>
      </w:pPr>
    </w:p>
    <w:p w:rsidR="000423C5" w:rsidRPr="008C4F95" w:rsidRDefault="000423C5" w:rsidP="00D13F47">
      <w:pPr>
        <w:ind w:firstLine="709"/>
        <w:rPr>
          <w:i/>
          <w:iCs/>
          <w:kern w:val="0"/>
          <w:szCs w:val="24"/>
          <w:u w:val="single"/>
          <w:lang w:eastAsia="en-GB"/>
        </w:rPr>
      </w:pPr>
      <w:r w:rsidRPr="008C4F95">
        <w:rPr>
          <w:i/>
          <w:iCs/>
          <w:kern w:val="0"/>
          <w:szCs w:val="24"/>
          <w:u w:val="single"/>
          <w:lang w:eastAsia="en-GB"/>
        </w:rPr>
        <w:t>where Individuals</w:t>
      </w:r>
    </w:p>
    <w:p w:rsidR="000423C5" w:rsidRPr="008C4F95" w:rsidRDefault="000423C5" w:rsidP="00D13F47">
      <w:pPr>
        <w:numPr>
          <w:ilvl w:val="0"/>
          <w:numId w:val="5"/>
        </w:numPr>
        <w:tabs>
          <w:tab w:val="clear" w:pos="720"/>
          <w:tab w:val="left" w:pos="1276"/>
        </w:tabs>
        <w:ind w:left="1276" w:hanging="567"/>
        <w:rPr>
          <w:iCs/>
          <w:kern w:val="0"/>
          <w:szCs w:val="24"/>
          <w:lang w:eastAsia="en-GB"/>
        </w:rPr>
      </w:pPr>
      <w:r w:rsidRPr="008C4F95">
        <w:rPr>
          <w:iCs/>
          <w:kern w:val="0"/>
          <w:szCs w:val="24"/>
          <w:lang w:eastAsia="en-GB"/>
        </w:rPr>
        <w:t>Personal Questionnaires of the proposed Director(s)</w:t>
      </w:r>
      <w:r w:rsidR="006902E1" w:rsidRPr="008C4F95">
        <w:rPr>
          <w:iCs/>
          <w:kern w:val="0"/>
          <w:szCs w:val="24"/>
          <w:lang w:eastAsia="en-GB"/>
        </w:rPr>
        <w:t>;</w:t>
      </w:r>
    </w:p>
    <w:p w:rsidR="00EB5E99" w:rsidRPr="008C4F95" w:rsidRDefault="00EB5E99" w:rsidP="00365D56">
      <w:pPr>
        <w:ind w:firstLine="426"/>
        <w:rPr>
          <w:i/>
          <w:iCs/>
          <w:kern w:val="0"/>
          <w:szCs w:val="24"/>
          <w:u w:val="single"/>
          <w:lang w:eastAsia="en-GB"/>
        </w:rPr>
      </w:pPr>
    </w:p>
    <w:p w:rsidR="000423C5" w:rsidRPr="008C4F95" w:rsidRDefault="000423C5" w:rsidP="00D13F47">
      <w:pPr>
        <w:ind w:firstLine="709"/>
        <w:rPr>
          <w:i/>
          <w:iCs/>
          <w:kern w:val="0"/>
          <w:szCs w:val="24"/>
          <w:u w:val="single"/>
          <w:lang w:eastAsia="en-GB"/>
        </w:rPr>
      </w:pPr>
      <w:r w:rsidRPr="008C4F95">
        <w:rPr>
          <w:i/>
          <w:iCs/>
          <w:kern w:val="0"/>
          <w:szCs w:val="24"/>
          <w:u w:val="single"/>
          <w:lang w:eastAsia="en-GB"/>
        </w:rPr>
        <w:t>where Corporate, regulated in a recognised jurisdiction</w:t>
      </w:r>
    </w:p>
    <w:p w:rsidR="000423C5" w:rsidRPr="008C4F95" w:rsidRDefault="00626578" w:rsidP="00D13F47">
      <w:pPr>
        <w:numPr>
          <w:ilvl w:val="0"/>
          <w:numId w:val="5"/>
        </w:numPr>
        <w:tabs>
          <w:tab w:val="clear" w:pos="720"/>
          <w:tab w:val="left" w:pos="1276"/>
        </w:tabs>
        <w:ind w:left="1276" w:hanging="567"/>
        <w:rPr>
          <w:iCs/>
          <w:kern w:val="0"/>
          <w:szCs w:val="24"/>
          <w:lang w:eastAsia="en-GB"/>
        </w:rPr>
      </w:pPr>
      <w:r w:rsidRPr="008C4F95">
        <w:rPr>
          <w:iCs/>
          <w:kern w:val="0"/>
          <w:szCs w:val="24"/>
          <w:lang w:eastAsia="en-GB"/>
        </w:rPr>
        <w:t xml:space="preserve">details </w:t>
      </w:r>
      <w:r w:rsidR="000423C5" w:rsidRPr="008C4F95">
        <w:rPr>
          <w:iCs/>
          <w:kern w:val="0"/>
          <w:szCs w:val="24"/>
          <w:lang w:eastAsia="en-GB"/>
        </w:rPr>
        <w:t>of the regulatory status of the proposed Corporate Director(s)</w:t>
      </w:r>
      <w:r w:rsidR="006902E1" w:rsidRPr="008C4F95">
        <w:rPr>
          <w:iCs/>
          <w:kern w:val="0"/>
          <w:szCs w:val="24"/>
          <w:lang w:eastAsia="en-GB"/>
        </w:rPr>
        <w:t>;</w:t>
      </w:r>
    </w:p>
    <w:p w:rsidR="00616965" w:rsidRPr="008C4F95" w:rsidRDefault="00626578" w:rsidP="00D13F47">
      <w:pPr>
        <w:numPr>
          <w:ilvl w:val="0"/>
          <w:numId w:val="5"/>
        </w:numPr>
        <w:tabs>
          <w:tab w:val="clear" w:pos="720"/>
          <w:tab w:val="left" w:pos="1276"/>
        </w:tabs>
        <w:ind w:left="1276" w:hanging="567"/>
        <w:rPr>
          <w:iCs/>
          <w:kern w:val="0"/>
          <w:szCs w:val="24"/>
          <w:lang w:eastAsia="en-GB"/>
        </w:rPr>
      </w:pPr>
      <w:r w:rsidRPr="008C4F95">
        <w:rPr>
          <w:iCs/>
          <w:kern w:val="0"/>
          <w:szCs w:val="24"/>
          <w:lang w:eastAsia="en-GB"/>
        </w:rPr>
        <w:t>name of the individual</w:t>
      </w:r>
      <w:r w:rsidR="00CA6AF8" w:rsidRPr="008C4F95">
        <w:rPr>
          <w:iCs/>
          <w:kern w:val="0"/>
          <w:szCs w:val="24"/>
          <w:lang w:eastAsia="en-GB"/>
        </w:rPr>
        <w:t>(s)</w:t>
      </w:r>
      <w:r w:rsidRPr="008C4F95">
        <w:rPr>
          <w:iCs/>
          <w:kern w:val="0"/>
          <w:szCs w:val="24"/>
          <w:lang w:eastAsia="en-GB"/>
        </w:rPr>
        <w:t xml:space="preserve"> that will represent the Corporate Director on the Board of Directors of the </w:t>
      </w:r>
      <w:r w:rsidR="000E3586" w:rsidRPr="008C4F95">
        <w:rPr>
          <w:iCs/>
          <w:kern w:val="0"/>
          <w:szCs w:val="24"/>
          <w:lang w:eastAsia="en-GB"/>
        </w:rPr>
        <w:t>Scheme</w:t>
      </w:r>
      <w:r w:rsidR="00CA6AF8" w:rsidRPr="008C4F95">
        <w:rPr>
          <w:iCs/>
          <w:kern w:val="0"/>
          <w:szCs w:val="24"/>
          <w:lang w:eastAsia="en-GB"/>
        </w:rPr>
        <w:t>.</w:t>
      </w:r>
    </w:p>
    <w:p w:rsidR="000423C5" w:rsidRPr="008C4F95" w:rsidRDefault="000423C5" w:rsidP="00365D56">
      <w:pPr>
        <w:rPr>
          <w:kern w:val="0"/>
          <w:szCs w:val="24"/>
          <w:lang w:eastAsia="en-GB"/>
        </w:rPr>
      </w:pPr>
    </w:p>
    <w:p w:rsidR="00964376" w:rsidRPr="008C4F95" w:rsidRDefault="00964376" w:rsidP="00E70129">
      <w:pPr>
        <w:pStyle w:val="ListParagraph"/>
        <w:numPr>
          <w:ilvl w:val="0"/>
          <w:numId w:val="31"/>
        </w:numPr>
        <w:tabs>
          <w:tab w:val="left" w:pos="0"/>
        </w:tabs>
        <w:rPr>
          <w:i/>
          <w:iCs/>
          <w:kern w:val="0"/>
          <w:szCs w:val="24"/>
          <w:u w:val="single"/>
          <w:lang w:eastAsia="en-GB"/>
        </w:rPr>
      </w:pPr>
      <w:r w:rsidRPr="008C4F95">
        <w:rPr>
          <w:i/>
          <w:iCs/>
          <w:kern w:val="0"/>
          <w:szCs w:val="24"/>
          <w:u w:val="single"/>
          <w:lang w:eastAsia="en-GB"/>
        </w:rPr>
        <w:t>Incorporated Cell Companies (ICCs)</w:t>
      </w:r>
    </w:p>
    <w:p w:rsidR="00964376" w:rsidRPr="008C4F95" w:rsidRDefault="00964376" w:rsidP="00F01483">
      <w:pPr>
        <w:rPr>
          <w:iCs/>
          <w:kern w:val="0"/>
          <w:szCs w:val="24"/>
          <w:u w:val="single"/>
          <w:lang w:eastAsia="en-GB"/>
        </w:rPr>
      </w:pPr>
    </w:p>
    <w:p w:rsidR="00616965" w:rsidRPr="008C4F95" w:rsidRDefault="00964376" w:rsidP="001F472C">
      <w:pPr>
        <w:numPr>
          <w:ilvl w:val="1"/>
          <w:numId w:val="18"/>
        </w:numPr>
        <w:tabs>
          <w:tab w:val="clear" w:pos="1260"/>
          <w:tab w:val="num" w:pos="709"/>
        </w:tabs>
        <w:ind w:left="709" w:hanging="709"/>
        <w:rPr>
          <w:iCs/>
          <w:kern w:val="0"/>
          <w:szCs w:val="24"/>
          <w:lang w:eastAsia="en-GB"/>
        </w:rPr>
      </w:pPr>
      <w:r w:rsidRPr="008C4F95">
        <w:rPr>
          <w:iCs/>
          <w:kern w:val="0"/>
          <w:szCs w:val="24"/>
          <w:lang w:eastAsia="en-GB"/>
        </w:rPr>
        <w:t>Application Form (Schedule A to this Part);</w:t>
      </w:r>
    </w:p>
    <w:p w:rsidR="00964376" w:rsidRPr="008C4F95" w:rsidRDefault="00964376" w:rsidP="00D13F47">
      <w:pPr>
        <w:numPr>
          <w:ilvl w:val="1"/>
          <w:numId w:val="18"/>
        </w:numPr>
        <w:tabs>
          <w:tab w:val="clear" w:pos="1260"/>
          <w:tab w:val="num" w:pos="709"/>
        </w:tabs>
        <w:ind w:left="709" w:hanging="709"/>
        <w:rPr>
          <w:iCs/>
          <w:kern w:val="0"/>
          <w:szCs w:val="24"/>
          <w:lang w:eastAsia="en-GB"/>
        </w:rPr>
      </w:pPr>
      <w:r w:rsidRPr="008C4F95">
        <w:rPr>
          <w:iCs/>
          <w:kern w:val="0"/>
          <w:szCs w:val="24"/>
          <w:lang w:eastAsia="en-GB"/>
        </w:rPr>
        <w:t xml:space="preserve">Draft version of the Prospectus and the </w:t>
      </w:r>
      <w:r w:rsidR="007127DE" w:rsidRPr="008C4F95">
        <w:rPr>
          <w:iCs/>
          <w:kern w:val="0"/>
          <w:szCs w:val="24"/>
          <w:lang w:eastAsia="en-GB"/>
        </w:rPr>
        <w:t>Key Investor Information Document</w:t>
      </w:r>
      <w:r w:rsidR="001A08A4" w:rsidRPr="008C4F95">
        <w:rPr>
          <w:iCs/>
          <w:kern w:val="0"/>
          <w:szCs w:val="24"/>
          <w:lang w:eastAsia="en-GB"/>
        </w:rPr>
        <w:t xml:space="preserve"> (KII)</w:t>
      </w:r>
      <w:r w:rsidRPr="008C4F95">
        <w:rPr>
          <w:iCs/>
          <w:kern w:val="0"/>
          <w:szCs w:val="24"/>
          <w:lang w:eastAsia="en-GB"/>
        </w:rPr>
        <w:t xml:space="preserve"> (if applicable);</w:t>
      </w:r>
    </w:p>
    <w:p w:rsidR="00964376" w:rsidRPr="008C4F95" w:rsidRDefault="00964376" w:rsidP="00D13F47">
      <w:pPr>
        <w:numPr>
          <w:ilvl w:val="1"/>
          <w:numId w:val="18"/>
        </w:numPr>
        <w:tabs>
          <w:tab w:val="clear" w:pos="1260"/>
          <w:tab w:val="num" w:pos="709"/>
        </w:tabs>
        <w:ind w:left="709" w:hanging="709"/>
        <w:rPr>
          <w:iCs/>
          <w:kern w:val="0"/>
          <w:szCs w:val="24"/>
          <w:lang w:eastAsia="en-GB"/>
        </w:rPr>
      </w:pPr>
      <w:r w:rsidRPr="008C4F95">
        <w:rPr>
          <w:iCs/>
          <w:kern w:val="0"/>
          <w:szCs w:val="24"/>
          <w:lang w:eastAsia="en-GB"/>
        </w:rPr>
        <w:t>Draft version of the Memorandum &amp; Articles of Association of the Scheme;</w:t>
      </w:r>
    </w:p>
    <w:p w:rsidR="00964376" w:rsidRPr="008C4F95" w:rsidRDefault="00964376" w:rsidP="00D13F47">
      <w:pPr>
        <w:numPr>
          <w:ilvl w:val="1"/>
          <w:numId w:val="18"/>
        </w:numPr>
        <w:tabs>
          <w:tab w:val="clear" w:pos="1260"/>
          <w:tab w:val="num" w:pos="709"/>
        </w:tabs>
        <w:ind w:left="709" w:hanging="709"/>
        <w:rPr>
          <w:iCs/>
          <w:kern w:val="0"/>
          <w:szCs w:val="24"/>
          <w:lang w:eastAsia="en-GB"/>
        </w:rPr>
      </w:pPr>
      <w:r w:rsidRPr="008C4F95">
        <w:rPr>
          <w:iCs/>
          <w:kern w:val="0"/>
          <w:szCs w:val="24"/>
          <w:lang w:eastAsia="en-GB"/>
        </w:rPr>
        <w:t>Draft Management, Administration, Custody, Advisory agreements (as applicable);</w:t>
      </w:r>
    </w:p>
    <w:p w:rsidR="00964376" w:rsidRPr="008C4F95" w:rsidRDefault="00964376" w:rsidP="00D13F47">
      <w:pPr>
        <w:numPr>
          <w:ilvl w:val="1"/>
          <w:numId w:val="18"/>
        </w:numPr>
        <w:tabs>
          <w:tab w:val="clear" w:pos="1260"/>
          <w:tab w:val="num" w:pos="709"/>
        </w:tabs>
        <w:ind w:left="709" w:hanging="709"/>
        <w:rPr>
          <w:iCs/>
          <w:kern w:val="0"/>
          <w:szCs w:val="24"/>
          <w:lang w:eastAsia="en-GB"/>
        </w:rPr>
      </w:pPr>
      <w:r w:rsidRPr="008C4F95">
        <w:rPr>
          <w:iCs/>
          <w:kern w:val="0"/>
          <w:szCs w:val="24"/>
          <w:lang w:eastAsia="en-GB"/>
        </w:rPr>
        <w:lastRenderedPageBreak/>
        <w:t>Draft Board of Directors’ resolution:</w:t>
      </w:r>
    </w:p>
    <w:p w:rsidR="00964376" w:rsidRPr="008C4F95" w:rsidRDefault="00964376" w:rsidP="00D13F47">
      <w:pPr>
        <w:numPr>
          <w:ilvl w:val="0"/>
          <w:numId w:val="5"/>
        </w:numPr>
        <w:tabs>
          <w:tab w:val="clear" w:pos="720"/>
          <w:tab w:val="left" w:pos="1276"/>
        </w:tabs>
        <w:ind w:left="1276" w:hanging="567"/>
        <w:rPr>
          <w:iCs/>
          <w:kern w:val="0"/>
          <w:szCs w:val="24"/>
          <w:lang w:eastAsia="en-GB"/>
        </w:rPr>
      </w:pPr>
      <w:r w:rsidRPr="008C4F95">
        <w:rPr>
          <w:iCs/>
          <w:kern w:val="0"/>
          <w:szCs w:val="24"/>
          <w:lang w:eastAsia="en-GB"/>
        </w:rPr>
        <w:t xml:space="preserve">confirming the Directors’ intention to apply for a Collective Investment Scheme licence in favour of the Scheme as an Incorporated Cell </w:t>
      </w:r>
      <w:r w:rsidR="00DC6E4C" w:rsidRPr="008C4F95">
        <w:rPr>
          <w:iCs/>
          <w:kern w:val="0"/>
          <w:szCs w:val="24"/>
          <w:lang w:eastAsia="en-GB"/>
        </w:rPr>
        <w:t>C</w:t>
      </w:r>
      <w:r w:rsidRPr="008C4F95">
        <w:rPr>
          <w:iCs/>
          <w:kern w:val="0"/>
          <w:szCs w:val="24"/>
          <w:lang w:eastAsia="en-GB"/>
        </w:rPr>
        <w:t>ompany</w:t>
      </w:r>
      <w:r w:rsidR="00A32DAE" w:rsidRPr="008C4F95">
        <w:rPr>
          <w:iCs/>
          <w:kern w:val="0"/>
          <w:szCs w:val="24"/>
          <w:lang w:eastAsia="en-GB"/>
        </w:rPr>
        <w:t xml:space="preserve">; </w:t>
      </w:r>
    </w:p>
    <w:p w:rsidR="00964376" w:rsidRPr="008C4F95" w:rsidRDefault="00964376" w:rsidP="00D13F47">
      <w:pPr>
        <w:numPr>
          <w:ilvl w:val="0"/>
          <w:numId w:val="5"/>
        </w:numPr>
        <w:tabs>
          <w:tab w:val="clear" w:pos="720"/>
          <w:tab w:val="left" w:pos="1276"/>
        </w:tabs>
        <w:ind w:left="1276" w:hanging="567"/>
        <w:rPr>
          <w:iCs/>
          <w:kern w:val="0"/>
          <w:szCs w:val="24"/>
          <w:lang w:eastAsia="en-GB"/>
        </w:rPr>
      </w:pPr>
      <w:r w:rsidRPr="008C4F95">
        <w:rPr>
          <w:iCs/>
          <w:kern w:val="0"/>
          <w:szCs w:val="24"/>
          <w:lang w:eastAsia="en-GB"/>
        </w:rPr>
        <w:t>identifying the person(s) responsible for signing the application documents;</w:t>
      </w:r>
    </w:p>
    <w:p w:rsidR="00964376" w:rsidRPr="008C4F95" w:rsidRDefault="00964376" w:rsidP="00D13F47">
      <w:pPr>
        <w:numPr>
          <w:ilvl w:val="0"/>
          <w:numId w:val="5"/>
        </w:numPr>
        <w:tabs>
          <w:tab w:val="clear" w:pos="720"/>
          <w:tab w:val="left" w:pos="1276"/>
        </w:tabs>
        <w:ind w:left="1276" w:hanging="567"/>
        <w:rPr>
          <w:iCs/>
          <w:kern w:val="0"/>
          <w:szCs w:val="24"/>
          <w:lang w:eastAsia="en-GB"/>
        </w:rPr>
      </w:pPr>
      <w:r w:rsidRPr="008C4F95">
        <w:rPr>
          <w:iCs/>
          <w:kern w:val="0"/>
          <w:szCs w:val="24"/>
          <w:lang w:eastAsia="en-GB"/>
        </w:rPr>
        <w:t>identifying the person(s) responsible on behalf of the Board for the Compliance obligations of the Scheme;</w:t>
      </w:r>
    </w:p>
    <w:p w:rsidR="00964376" w:rsidRPr="008C4F95" w:rsidRDefault="00964376" w:rsidP="00D13F47">
      <w:pPr>
        <w:numPr>
          <w:ilvl w:val="0"/>
          <w:numId w:val="5"/>
        </w:numPr>
        <w:tabs>
          <w:tab w:val="clear" w:pos="720"/>
          <w:tab w:val="left" w:pos="1276"/>
        </w:tabs>
        <w:ind w:left="1276" w:hanging="567"/>
        <w:rPr>
          <w:iCs/>
          <w:kern w:val="0"/>
          <w:szCs w:val="24"/>
          <w:lang w:eastAsia="en-GB"/>
        </w:rPr>
      </w:pPr>
      <w:r w:rsidRPr="008C4F95">
        <w:rPr>
          <w:iCs/>
          <w:kern w:val="0"/>
          <w:szCs w:val="24"/>
          <w:lang w:eastAsia="en-GB"/>
        </w:rPr>
        <w:t>-</w:t>
      </w:r>
      <w:r w:rsidRPr="008C4F95">
        <w:rPr>
          <w:iCs/>
          <w:kern w:val="0"/>
          <w:szCs w:val="24"/>
          <w:lang w:eastAsia="en-GB"/>
        </w:rPr>
        <w:tab/>
        <w:t>identifying the person(s) responsible on behalf of the Board for the AML obligations of the Scheme;</w:t>
      </w:r>
    </w:p>
    <w:p w:rsidR="00964376" w:rsidRPr="008C4F95" w:rsidRDefault="00964376" w:rsidP="00D13F47">
      <w:pPr>
        <w:numPr>
          <w:ilvl w:val="0"/>
          <w:numId w:val="5"/>
        </w:numPr>
        <w:tabs>
          <w:tab w:val="clear" w:pos="720"/>
          <w:tab w:val="left" w:pos="1276"/>
        </w:tabs>
        <w:ind w:left="1276" w:hanging="567"/>
        <w:rPr>
          <w:iCs/>
          <w:kern w:val="0"/>
          <w:szCs w:val="24"/>
          <w:lang w:eastAsia="en-GB"/>
        </w:rPr>
      </w:pPr>
      <w:r w:rsidRPr="008C4F95">
        <w:rPr>
          <w:iCs/>
          <w:kern w:val="0"/>
          <w:szCs w:val="24"/>
          <w:lang w:eastAsia="en-GB"/>
        </w:rPr>
        <w:t>-</w:t>
      </w:r>
      <w:r w:rsidRPr="008C4F95">
        <w:rPr>
          <w:iCs/>
          <w:kern w:val="0"/>
          <w:szCs w:val="24"/>
          <w:lang w:eastAsia="en-GB"/>
        </w:rPr>
        <w:tab/>
        <w:t>approving and assuming responsibility for the contents of the prospectus and KII (if applicable);</w:t>
      </w:r>
    </w:p>
    <w:p w:rsidR="004D0100" w:rsidRPr="008C4F95" w:rsidRDefault="004D0100" w:rsidP="001F472C">
      <w:pPr>
        <w:numPr>
          <w:ilvl w:val="1"/>
          <w:numId w:val="18"/>
        </w:numPr>
        <w:tabs>
          <w:tab w:val="clear" w:pos="1260"/>
          <w:tab w:val="num" w:pos="709"/>
        </w:tabs>
        <w:ind w:left="709" w:hanging="709"/>
        <w:rPr>
          <w:iCs/>
          <w:kern w:val="0"/>
          <w:szCs w:val="24"/>
          <w:lang w:eastAsia="en-GB"/>
        </w:rPr>
      </w:pPr>
      <w:r w:rsidRPr="008C4F95">
        <w:rPr>
          <w:iCs/>
          <w:kern w:val="0"/>
          <w:szCs w:val="24"/>
          <w:lang w:eastAsia="en-GB"/>
        </w:rPr>
        <w:t>Application Fees;</w:t>
      </w:r>
    </w:p>
    <w:p w:rsidR="004D0100" w:rsidRPr="008C4F95" w:rsidRDefault="00964376" w:rsidP="00D13F47">
      <w:pPr>
        <w:numPr>
          <w:ilvl w:val="1"/>
          <w:numId w:val="18"/>
        </w:numPr>
        <w:tabs>
          <w:tab w:val="clear" w:pos="1260"/>
          <w:tab w:val="num" w:pos="709"/>
        </w:tabs>
        <w:ind w:left="709" w:hanging="709"/>
        <w:rPr>
          <w:iCs/>
          <w:kern w:val="0"/>
          <w:szCs w:val="24"/>
          <w:lang w:eastAsia="en-GB"/>
        </w:rPr>
      </w:pPr>
      <w:r w:rsidRPr="008C4F95">
        <w:rPr>
          <w:iCs/>
          <w:kern w:val="0"/>
          <w:szCs w:val="24"/>
          <w:lang w:eastAsia="en-GB"/>
        </w:rPr>
        <w:t>Marketing Plan;</w:t>
      </w:r>
    </w:p>
    <w:p w:rsidR="00964376" w:rsidRPr="008C4F95" w:rsidRDefault="00964376" w:rsidP="00D13F47">
      <w:pPr>
        <w:numPr>
          <w:ilvl w:val="1"/>
          <w:numId w:val="18"/>
        </w:numPr>
        <w:tabs>
          <w:tab w:val="clear" w:pos="1260"/>
          <w:tab w:val="num" w:pos="709"/>
        </w:tabs>
        <w:ind w:left="709" w:hanging="709"/>
        <w:rPr>
          <w:iCs/>
          <w:kern w:val="0"/>
          <w:szCs w:val="24"/>
          <w:lang w:eastAsia="en-GB"/>
        </w:rPr>
      </w:pPr>
      <w:r w:rsidRPr="008C4F95">
        <w:rPr>
          <w:iCs/>
          <w:kern w:val="0"/>
          <w:szCs w:val="24"/>
          <w:lang w:eastAsia="en-GB"/>
        </w:rPr>
        <w:t>Directors of the Scheme:</w:t>
      </w:r>
    </w:p>
    <w:p w:rsidR="007127DE" w:rsidRPr="008C4F95" w:rsidRDefault="007127DE" w:rsidP="00F01483">
      <w:pPr>
        <w:ind w:left="426"/>
        <w:rPr>
          <w:iCs/>
          <w:kern w:val="0"/>
          <w:szCs w:val="24"/>
          <w:lang w:eastAsia="en-GB"/>
        </w:rPr>
      </w:pPr>
    </w:p>
    <w:p w:rsidR="00964376" w:rsidRPr="008C4F95" w:rsidRDefault="00964376" w:rsidP="00D13F47">
      <w:pPr>
        <w:tabs>
          <w:tab w:val="left" w:pos="709"/>
        </w:tabs>
        <w:ind w:left="709"/>
        <w:rPr>
          <w:i/>
          <w:iCs/>
          <w:kern w:val="0"/>
          <w:szCs w:val="24"/>
          <w:u w:val="single"/>
          <w:lang w:eastAsia="en-GB"/>
        </w:rPr>
      </w:pPr>
      <w:r w:rsidRPr="008C4F95">
        <w:rPr>
          <w:i/>
          <w:iCs/>
          <w:kern w:val="0"/>
          <w:szCs w:val="24"/>
          <w:u w:val="single"/>
          <w:lang w:eastAsia="en-GB"/>
        </w:rPr>
        <w:t>where Individuals</w:t>
      </w:r>
    </w:p>
    <w:p w:rsidR="00964376" w:rsidRPr="008C4F95" w:rsidRDefault="00964376" w:rsidP="00D13F47">
      <w:pPr>
        <w:numPr>
          <w:ilvl w:val="0"/>
          <w:numId w:val="5"/>
        </w:numPr>
        <w:tabs>
          <w:tab w:val="clear" w:pos="720"/>
          <w:tab w:val="left" w:pos="1276"/>
        </w:tabs>
        <w:ind w:left="1276" w:hanging="567"/>
        <w:rPr>
          <w:iCs/>
          <w:kern w:val="0"/>
          <w:szCs w:val="24"/>
          <w:lang w:eastAsia="en-GB"/>
        </w:rPr>
      </w:pPr>
      <w:r w:rsidRPr="008C4F95">
        <w:rPr>
          <w:iCs/>
          <w:kern w:val="0"/>
          <w:szCs w:val="24"/>
          <w:lang w:eastAsia="en-GB"/>
        </w:rPr>
        <w:t>-</w:t>
      </w:r>
      <w:r w:rsidRPr="008C4F95">
        <w:rPr>
          <w:iCs/>
          <w:kern w:val="0"/>
          <w:szCs w:val="24"/>
          <w:lang w:eastAsia="en-GB"/>
        </w:rPr>
        <w:tab/>
        <w:t>Personal Questionnaires of the proposed Director(s);</w:t>
      </w:r>
    </w:p>
    <w:p w:rsidR="00964376" w:rsidRPr="008C4F95" w:rsidRDefault="00964376" w:rsidP="00964376">
      <w:pPr>
        <w:tabs>
          <w:tab w:val="left" w:pos="0"/>
        </w:tabs>
        <w:rPr>
          <w:iCs/>
          <w:kern w:val="0"/>
          <w:szCs w:val="24"/>
          <w:lang w:eastAsia="en-GB"/>
        </w:rPr>
      </w:pPr>
    </w:p>
    <w:p w:rsidR="00964376" w:rsidRPr="008C4F95" w:rsidRDefault="004D0100" w:rsidP="00D13F47">
      <w:pPr>
        <w:tabs>
          <w:tab w:val="left" w:pos="426"/>
        </w:tabs>
        <w:ind w:left="709"/>
        <w:rPr>
          <w:i/>
          <w:iCs/>
          <w:kern w:val="0"/>
          <w:szCs w:val="24"/>
          <w:u w:val="single"/>
          <w:lang w:eastAsia="en-GB"/>
        </w:rPr>
      </w:pPr>
      <w:r w:rsidRPr="008C4F95">
        <w:rPr>
          <w:iCs/>
          <w:kern w:val="0"/>
          <w:szCs w:val="24"/>
          <w:lang w:eastAsia="en-GB"/>
        </w:rPr>
        <w:tab/>
      </w:r>
      <w:r w:rsidR="00964376" w:rsidRPr="008C4F95">
        <w:rPr>
          <w:i/>
          <w:iCs/>
          <w:kern w:val="0"/>
          <w:szCs w:val="24"/>
          <w:u w:val="single"/>
          <w:lang w:eastAsia="en-GB"/>
        </w:rPr>
        <w:t>where Corporate, regulated in a recognised jurisdiction</w:t>
      </w:r>
    </w:p>
    <w:p w:rsidR="00964376" w:rsidRPr="008C4F95" w:rsidRDefault="00964376" w:rsidP="00D13F47">
      <w:pPr>
        <w:numPr>
          <w:ilvl w:val="0"/>
          <w:numId w:val="5"/>
        </w:numPr>
        <w:tabs>
          <w:tab w:val="clear" w:pos="720"/>
          <w:tab w:val="left" w:pos="1276"/>
        </w:tabs>
        <w:ind w:left="1276" w:hanging="567"/>
        <w:rPr>
          <w:iCs/>
          <w:kern w:val="0"/>
          <w:szCs w:val="24"/>
          <w:lang w:eastAsia="en-GB"/>
        </w:rPr>
      </w:pPr>
      <w:r w:rsidRPr="008C4F95">
        <w:rPr>
          <w:iCs/>
          <w:kern w:val="0"/>
          <w:szCs w:val="24"/>
          <w:lang w:eastAsia="en-GB"/>
        </w:rPr>
        <w:t>details of the regulatory status of the proposed Corporate Director(s);</w:t>
      </w:r>
    </w:p>
    <w:p w:rsidR="00964376" w:rsidRPr="008C4F95" w:rsidRDefault="00964376" w:rsidP="00D13F47">
      <w:pPr>
        <w:numPr>
          <w:ilvl w:val="0"/>
          <w:numId w:val="5"/>
        </w:numPr>
        <w:tabs>
          <w:tab w:val="clear" w:pos="720"/>
          <w:tab w:val="left" w:pos="1276"/>
        </w:tabs>
        <w:ind w:left="1276" w:hanging="567"/>
        <w:rPr>
          <w:iCs/>
          <w:kern w:val="0"/>
          <w:szCs w:val="24"/>
          <w:lang w:eastAsia="en-GB"/>
        </w:rPr>
      </w:pPr>
      <w:r w:rsidRPr="008C4F95">
        <w:rPr>
          <w:iCs/>
          <w:kern w:val="0"/>
          <w:szCs w:val="24"/>
          <w:lang w:eastAsia="en-GB"/>
        </w:rPr>
        <w:t>name of the individual(s) that will represent the Corporate Director on the Board of Directors of the Scheme.</w:t>
      </w:r>
    </w:p>
    <w:p w:rsidR="001F472C" w:rsidRPr="008C4F95" w:rsidRDefault="001F472C" w:rsidP="001F472C">
      <w:pPr>
        <w:tabs>
          <w:tab w:val="left" w:pos="1276"/>
        </w:tabs>
        <w:ind w:left="709"/>
        <w:rPr>
          <w:iCs/>
          <w:kern w:val="0"/>
          <w:szCs w:val="24"/>
          <w:lang w:eastAsia="en-GB"/>
        </w:rPr>
      </w:pPr>
    </w:p>
    <w:p w:rsidR="00964376" w:rsidRPr="008C4F95" w:rsidRDefault="00964376" w:rsidP="001F472C">
      <w:pPr>
        <w:pStyle w:val="ListParagraph"/>
        <w:numPr>
          <w:ilvl w:val="0"/>
          <w:numId w:val="31"/>
        </w:numPr>
        <w:tabs>
          <w:tab w:val="left" w:pos="0"/>
        </w:tabs>
        <w:rPr>
          <w:i/>
          <w:kern w:val="0"/>
          <w:szCs w:val="24"/>
          <w:u w:val="single"/>
          <w:lang w:eastAsia="en-GB"/>
        </w:rPr>
      </w:pPr>
      <w:r w:rsidRPr="008C4F95">
        <w:rPr>
          <w:i/>
          <w:iCs/>
          <w:kern w:val="0"/>
          <w:szCs w:val="24"/>
          <w:u w:val="single"/>
          <w:lang w:eastAsia="en-GB"/>
        </w:rPr>
        <w:t>Incorporated</w:t>
      </w:r>
      <w:r w:rsidRPr="008C4F95">
        <w:rPr>
          <w:i/>
          <w:kern w:val="0"/>
          <w:szCs w:val="24"/>
          <w:u w:val="single"/>
          <w:lang w:eastAsia="en-GB"/>
        </w:rPr>
        <w:t xml:space="preserve"> Cell</w:t>
      </w:r>
      <w:r w:rsidR="007127DE" w:rsidRPr="008C4F95">
        <w:rPr>
          <w:i/>
          <w:kern w:val="0"/>
          <w:szCs w:val="24"/>
          <w:u w:val="single"/>
          <w:lang w:eastAsia="en-GB"/>
        </w:rPr>
        <w:t>s (ICs)</w:t>
      </w:r>
    </w:p>
    <w:p w:rsidR="00964376" w:rsidRPr="008C4F95" w:rsidRDefault="00964376" w:rsidP="00964376">
      <w:pPr>
        <w:tabs>
          <w:tab w:val="left" w:pos="0"/>
        </w:tabs>
        <w:rPr>
          <w:iCs/>
          <w:kern w:val="0"/>
          <w:szCs w:val="24"/>
          <w:u w:val="single"/>
          <w:lang w:eastAsia="en-GB"/>
        </w:rPr>
      </w:pPr>
    </w:p>
    <w:p w:rsidR="005B3720" w:rsidRPr="008C4F95" w:rsidRDefault="00964376" w:rsidP="001F472C">
      <w:pPr>
        <w:numPr>
          <w:ilvl w:val="0"/>
          <w:numId w:val="35"/>
        </w:numPr>
        <w:tabs>
          <w:tab w:val="left" w:pos="709"/>
        </w:tabs>
        <w:ind w:left="709" w:hanging="709"/>
        <w:rPr>
          <w:iCs/>
          <w:kern w:val="0"/>
          <w:szCs w:val="24"/>
          <w:lang w:eastAsia="en-GB"/>
        </w:rPr>
      </w:pPr>
      <w:r w:rsidRPr="008C4F95">
        <w:rPr>
          <w:iCs/>
          <w:kern w:val="0"/>
          <w:szCs w:val="24"/>
          <w:lang w:eastAsia="en-GB"/>
        </w:rPr>
        <w:t xml:space="preserve">Application Form (Schedule </w:t>
      </w:r>
      <w:r w:rsidR="007127DE" w:rsidRPr="008C4F95">
        <w:rPr>
          <w:iCs/>
          <w:kern w:val="0"/>
          <w:szCs w:val="24"/>
          <w:lang w:eastAsia="en-GB"/>
        </w:rPr>
        <w:t>A</w:t>
      </w:r>
      <w:r w:rsidRPr="008C4F95">
        <w:rPr>
          <w:iCs/>
          <w:kern w:val="0"/>
          <w:szCs w:val="24"/>
          <w:lang w:eastAsia="en-GB"/>
        </w:rPr>
        <w:t xml:space="preserve"> to this Part);</w:t>
      </w:r>
    </w:p>
    <w:p w:rsidR="00964376" w:rsidRPr="008C4F95" w:rsidRDefault="00964376" w:rsidP="00D13F47">
      <w:pPr>
        <w:numPr>
          <w:ilvl w:val="0"/>
          <w:numId w:val="35"/>
        </w:numPr>
        <w:tabs>
          <w:tab w:val="left" w:pos="709"/>
        </w:tabs>
        <w:ind w:left="709" w:hanging="709"/>
        <w:rPr>
          <w:iCs/>
          <w:kern w:val="0"/>
          <w:szCs w:val="24"/>
          <w:lang w:eastAsia="en-GB"/>
        </w:rPr>
      </w:pPr>
      <w:r w:rsidRPr="008C4F95">
        <w:rPr>
          <w:iCs/>
          <w:kern w:val="0"/>
          <w:szCs w:val="24"/>
          <w:lang w:eastAsia="en-GB"/>
        </w:rPr>
        <w:t xml:space="preserve">Draft version of the Prospectus and the </w:t>
      </w:r>
      <w:r w:rsidR="007127DE" w:rsidRPr="008C4F95">
        <w:rPr>
          <w:iCs/>
          <w:kern w:val="0"/>
          <w:szCs w:val="24"/>
          <w:lang w:eastAsia="en-GB"/>
        </w:rPr>
        <w:t>Key Investor Information Document</w:t>
      </w:r>
      <w:r w:rsidRPr="008C4F95">
        <w:rPr>
          <w:iCs/>
          <w:kern w:val="0"/>
          <w:szCs w:val="24"/>
          <w:lang w:eastAsia="en-GB"/>
        </w:rPr>
        <w:t xml:space="preserve"> (if applicable);</w:t>
      </w:r>
    </w:p>
    <w:p w:rsidR="005B3720" w:rsidRPr="008C4F95" w:rsidRDefault="007F66E1" w:rsidP="00D13F47">
      <w:pPr>
        <w:tabs>
          <w:tab w:val="left" w:pos="709"/>
        </w:tabs>
        <w:ind w:left="709"/>
        <w:rPr>
          <w:iCs/>
          <w:kern w:val="0"/>
          <w:szCs w:val="24"/>
          <w:lang w:eastAsia="en-GB"/>
        </w:rPr>
      </w:pPr>
      <w:r w:rsidRPr="008C4F95">
        <w:rPr>
          <w:iCs/>
          <w:kern w:val="0"/>
          <w:szCs w:val="24"/>
          <w:lang w:eastAsia="en-GB"/>
        </w:rPr>
        <w:t>Copy of the agreement between the Incorporated Cell and the stated ICC;</w:t>
      </w:r>
    </w:p>
    <w:p w:rsidR="005B3720" w:rsidRPr="008C4F95" w:rsidRDefault="00964376" w:rsidP="00D13F47">
      <w:pPr>
        <w:tabs>
          <w:tab w:val="left" w:pos="709"/>
        </w:tabs>
        <w:ind w:left="709"/>
        <w:rPr>
          <w:iCs/>
          <w:kern w:val="0"/>
          <w:szCs w:val="24"/>
          <w:lang w:eastAsia="en-GB"/>
        </w:rPr>
      </w:pPr>
      <w:r w:rsidRPr="008C4F95">
        <w:rPr>
          <w:iCs/>
          <w:kern w:val="0"/>
          <w:szCs w:val="24"/>
          <w:lang w:eastAsia="en-GB"/>
        </w:rPr>
        <w:t>Draft version of the Memorandum &amp; Articles of Association of the Scheme</w:t>
      </w:r>
      <w:r w:rsidRPr="008C4F95">
        <w:rPr>
          <w:rStyle w:val="FootnoteReference"/>
          <w:iCs/>
          <w:kern w:val="0"/>
          <w:szCs w:val="24"/>
          <w:lang w:eastAsia="en-GB"/>
        </w:rPr>
        <w:footnoteReference w:id="1"/>
      </w:r>
      <w:r w:rsidRPr="008C4F95">
        <w:rPr>
          <w:iCs/>
          <w:kern w:val="0"/>
          <w:szCs w:val="24"/>
          <w:lang w:eastAsia="en-GB"/>
        </w:rPr>
        <w:t>;</w:t>
      </w:r>
    </w:p>
    <w:p w:rsidR="00964376" w:rsidRPr="008C4F95" w:rsidRDefault="00964376" w:rsidP="00D13F47">
      <w:pPr>
        <w:numPr>
          <w:ilvl w:val="0"/>
          <w:numId w:val="35"/>
        </w:numPr>
        <w:tabs>
          <w:tab w:val="left" w:pos="709"/>
        </w:tabs>
        <w:ind w:left="709" w:hanging="709"/>
        <w:rPr>
          <w:iCs/>
          <w:kern w:val="0"/>
          <w:szCs w:val="24"/>
          <w:lang w:eastAsia="en-GB"/>
        </w:rPr>
      </w:pPr>
      <w:r w:rsidRPr="008C4F95">
        <w:rPr>
          <w:iCs/>
          <w:kern w:val="0"/>
          <w:szCs w:val="24"/>
          <w:lang w:eastAsia="en-GB"/>
        </w:rPr>
        <w:t>Draft Management, Administration, Custody, Advisory agreements (as applicable);</w:t>
      </w:r>
    </w:p>
    <w:p w:rsidR="00964376" w:rsidRPr="008C4F95" w:rsidRDefault="00964376" w:rsidP="00D13F47">
      <w:pPr>
        <w:numPr>
          <w:ilvl w:val="0"/>
          <w:numId w:val="35"/>
        </w:numPr>
        <w:tabs>
          <w:tab w:val="left" w:pos="709"/>
        </w:tabs>
        <w:ind w:left="709" w:hanging="709"/>
        <w:rPr>
          <w:iCs/>
          <w:kern w:val="0"/>
          <w:szCs w:val="24"/>
          <w:lang w:eastAsia="en-GB"/>
        </w:rPr>
      </w:pPr>
      <w:r w:rsidRPr="008C4F95">
        <w:rPr>
          <w:iCs/>
          <w:kern w:val="0"/>
          <w:szCs w:val="24"/>
          <w:lang w:eastAsia="en-GB"/>
        </w:rPr>
        <w:t>Draft Board of Directors’ resolution:</w:t>
      </w:r>
    </w:p>
    <w:p w:rsidR="00D613A7" w:rsidRPr="008C4F95" w:rsidRDefault="00964376" w:rsidP="00D13F47">
      <w:pPr>
        <w:numPr>
          <w:ilvl w:val="0"/>
          <w:numId w:val="5"/>
        </w:numPr>
        <w:tabs>
          <w:tab w:val="clear" w:pos="720"/>
          <w:tab w:val="left" w:pos="1276"/>
        </w:tabs>
        <w:ind w:left="1276" w:hanging="567"/>
        <w:rPr>
          <w:iCs/>
          <w:kern w:val="0"/>
          <w:szCs w:val="24"/>
          <w:lang w:eastAsia="en-GB"/>
        </w:rPr>
      </w:pPr>
      <w:r w:rsidRPr="008C4F95">
        <w:rPr>
          <w:iCs/>
          <w:kern w:val="0"/>
          <w:szCs w:val="24"/>
          <w:lang w:eastAsia="en-GB"/>
        </w:rPr>
        <w:t>confirming the Directors’ intention to apply for a Collective Investment Scheme licence in favour of the Scheme to operate as a</w:t>
      </w:r>
      <w:r w:rsidR="007F66E1" w:rsidRPr="008C4F95">
        <w:rPr>
          <w:iCs/>
          <w:kern w:val="0"/>
          <w:szCs w:val="24"/>
          <w:lang w:eastAsia="en-GB"/>
        </w:rPr>
        <w:t xml:space="preserve">n Incorporated Cell </w:t>
      </w:r>
      <w:r w:rsidRPr="008C4F95">
        <w:rPr>
          <w:iCs/>
          <w:kern w:val="0"/>
          <w:szCs w:val="24"/>
          <w:lang w:eastAsia="en-GB"/>
        </w:rPr>
        <w:t xml:space="preserve">of the stated </w:t>
      </w:r>
      <w:r w:rsidR="00DC6E4C" w:rsidRPr="008C4F95">
        <w:rPr>
          <w:iCs/>
          <w:kern w:val="0"/>
          <w:szCs w:val="24"/>
          <w:lang w:eastAsia="en-GB"/>
        </w:rPr>
        <w:t>I</w:t>
      </w:r>
      <w:r w:rsidR="007127DE" w:rsidRPr="008C4F95">
        <w:rPr>
          <w:iCs/>
          <w:kern w:val="0"/>
          <w:szCs w:val="24"/>
          <w:lang w:eastAsia="en-GB"/>
        </w:rPr>
        <w:t>ncorporated Cell Company</w:t>
      </w:r>
      <w:r w:rsidRPr="008C4F95">
        <w:rPr>
          <w:iCs/>
          <w:kern w:val="0"/>
          <w:szCs w:val="24"/>
          <w:lang w:eastAsia="en-GB"/>
        </w:rPr>
        <w:t>;</w:t>
      </w:r>
    </w:p>
    <w:p w:rsidR="00964376" w:rsidRPr="008C4F95" w:rsidRDefault="00964376" w:rsidP="00D13F47">
      <w:pPr>
        <w:numPr>
          <w:ilvl w:val="0"/>
          <w:numId w:val="5"/>
        </w:numPr>
        <w:tabs>
          <w:tab w:val="clear" w:pos="720"/>
          <w:tab w:val="left" w:pos="1276"/>
        </w:tabs>
        <w:ind w:left="1276" w:hanging="567"/>
        <w:rPr>
          <w:iCs/>
          <w:kern w:val="0"/>
          <w:szCs w:val="24"/>
          <w:lang w:eastAsia="en-GB"/>
        </w:rPr>
      </w:pPr>
      <w:r w:rsidRPr="008C4F95">
        <w:rPr>
          <w:iCs/>
          <w:kern w:val="0"/>
          <w:szCs w:val="24"/>
          <w:lang w:eastAsia="en-GB"/>
        </w:rPr>
        <w:t>identifying the person(s) responsible for signing the application documents;</w:t>
      </w:r>
    </w:p>
    <w:p w:rsidR="00964376" w:rsidRPr="008C4F95" w:rsidRDefault="00964376" w:rsidP="00D13F47">
      <w:pPr>
        <w:numPr>
          <w:ilvl w:val="0"/>
          <w:numId w:val="5"/>
        </w:numPr>
        <w:tabs>
          <w:tab w:val="clear" w:pos="720"/>
          <w:tab w:val="left" w:pos="1276"/>
        </w:tabs>
        <w:ind w:left="1276" w:hanging="567"/>
        <w:rPr>
          <w:iCs/>
          <w:kern w:val="0"/>
          <w:szCs w:val="24"/>
          <w:lang w:eastAsia="en-GB"/>
        </w:rPr>
      </w:pPr>
      <w:r w:rsidRPr="008C4F95">
        <w:rPr>
          <w:iCs/>
          <w:kern w:val="0"/>
          <w:szCs w:val="24"/>
          <w:lang w:eastAsia="en-GB"/>
        </w:rPr>
        <w:t>identifying the person(s) responsible on behalf of the Board for the Compliance obligations of the Scheme;</w:t>
      </w:r>
    </w:p>
    <w:p w:rsidR="00964376" w:rsidRPr="008C4F95" w:rsidRDefault="00964376" w:rsidP="00D13F47">
      <w:pPr>
        <w:numPr>
          <w:ilvl w:val="0"/>
          <w:numId w:val="5"/>
        </w:numPr>
        <w:tabs>
          <w:tab w:val="clear" w:pos="720"/>
          <w:tab w:val="left" w:pos="1276"/>
        </w:tabs>
        <w:ind w:left="1276" w:hanging="567"/>
        <w:rPr>
          <w:iCs/>
          <w:kern w:val="0"/>
          <w:szCs w:val="24"/>
          <w:lang w:eastAsia="en-GB"/>
        </w:rPr>
      </w:pPr>
      <w:r w:rsidRPr="008C4F95">
        <w:rPr>
          <w:iCs/>
          <w:kern w:val="0"/>
          <w:szCs w:val="24"/>
          <w:lang w:eastAsia="en-GB"/>
        </w:rPr>
        <w:t>identifying the person(s) responsible on behalf of the Board for the AML obligations of the Scheme;</w:t>
      </w:r>
    </w:p>
    <w:p w:rsidR="005B3720" w:rsidRPr="008C4F95" w:rsidRDefault="00964376" w:rsidP="00D13F47">
      <w:pPr>
        <w:tabs>
          <w:tab w:val="left" w:pos="1276"/>
        </w:tabs>
        <w:ind w:left="1276"/>
        <w:rPr>
          <w:iCs/>
          <w:kern w:val="0"/>
          <w:szCs w:val="24"/>
          <w:lang w:eastAsia="en-GB"/>
        </w:rPr>
      </w:pPr>
      <w:r w:rsidRPr="008C4F95">
        <w:rPr>
          <w:iCs/>
          <w:kern w:val="0"/>
          <w:szCs w:val="24"/>
          <w:lang w:eastAsia="en-GB"/>
        </w:rPr>
        <w:t xml:space="preserve">approving and assuming responsibility for the contents of the </w:t>
      </w:r>
      <w:r w:rsidR="00A32DAE" w:rsidRPr="008C4F95">
        <w:rPr>
          <w:iCs/>
          <w:kern w:val="0"/>
          <w:szCs w:val="24"/>
          <w:lang w:eastAsia="en-GB"/>
        </w:rPr>
        <w:t>P</w:t>
      </w:r>
      <w:r w:rsidRPr="008C4F95">
        <w:rPr>
          <w:iCs/>
          <w:kern w:val="0"/>
          <w:szCs w:val="24"/>
          <w:lang w:eastAsia="en-GB"/>
        </w:rPr>
        <w:t xml:space="preserve">rospectus and </w:t>
      </w:r>
      <w:r w:rsidR="007127DE" w:rsidRPr="008C4F95">
        <w:rPr>
          <w:iCs/>
          <w:kern w:val="0"/>
          <w:szCs w:val="24"/>
          <w:lang w:eastAsia="en-GB"/>
        </w:rPr>
        <w:t>Key Investor Information Document</w:t>
      </w:r>
      <w:r w:rsidRPr="008C4F95">
        <w:rPr>
          <w:iCs/>
          <w:kern w:val="0"/>
          <w:szCs w:val="24"/>
          <w:lang w:eastAsia="en-GB"/>
        </w:rPr>
        <w:t xml:space="preserve"> (if applicable);</w:t>
      </w:r>
    </w:p>
    <w:p w:rsidR="00964376" w:rsidRPr="008C4F95" w:rsidRDefault="00964376" w:rsidP="00D13F47">
      <w:pPr>
        <w:numPr>
          <w:ilvl w:val="0"/>
          <w:numId w:val="35"/>
        </w:numPr>
        <w:tabs>
          <w:tab w:val="left" w:pos="709"/>
        </w:tabs>
        <w:ind w:left="709" w:hanging="709"/>
        <w:rPr>
          <w:iCs/>
          <w:kern w:val="0"/>
          <w:szCs w:val="24"/>
          <w:lang w:eastAsia="en-GB"/>
        </w:rPr>
      </w:pPr>
      <w:r w:rsidRPr="008C4F95">
        <w:rPr>
          <w:iCs/>
          <w:kern w:val="0"/>
          <w:szCs w:val="24"/>
          <w:lang w:eastAsia="en-GB"/>
        </w:rPr>
        <w:lastRenderedPageBreak/>
        <w:t xml:space="preserve">Copy of the Resolution </w:t>
      </w:r>
      <w:r w:rsidR="008A5991" w:rsidRPr="008C4F95">
        <w:rPr>
          <w:iCs/>
          <w:kern w:val="0"/>
          <w:szCs w:val="24"/>
          <w:lang w:val="mt-MT" w:eastAsia="en-GB"/>
        </w:rPr>
        <w:t xml:space="preserve">of </w:t>
      </w:r>
      <w:r w:rsidRPr="008C4F95">
        <w:rPr>
          <w:iCs/>
          <w:kern w:val="0"/>
          <w:szCs w:val="24"/>
          <w:lang w:eastAsia="en-GB"/>
        </w:rPr>
        <w:t xml:space="preserve">the Board of Directors of the </w:t>
      </w:r>
      <w:r w:rsidR="00DC6E4C" w:rsidRPr="008C4F95">
        <w:rPr>
          <w:iCs/>
          <w:kern w:val="0"/>
          <w:szCs w:val="24"/>
          <w:lang w:eastAsia="en-GB"/>
        </w:rPr>
        <w:t>I</w:t>
      </w:r>
      <w:r w:rsidR="007127DE" w:rsidRPr="008C4F95">
        <w:rPr>
          <w:iCs/>
          <w:kern w:val="0"/>
          <w:szCs w:val="24"/>
          <w:lang w:eastAsia="en-GB"/>
        </w:rPr>
        <w:t xml:space="preserve">ncorporated Cell Company </w:t>
      </w:r>
      <w:r w:rsidRPr="008C4F95">
        <w:rPr>
          <w:iCs/>
          <w:kern w:val="0"/>
          <w:szCs w:val="24"/>
          <w:lang w:eastAsia="en-GB"/>
        </w:rPr>
        <w:t>which</w:t>
      </w:r>
      <w:r w:rsidR="001A08A4" w:rsidRPr="008C4F95">
        <w:rPr>
          <w:iCs/>
          <w:kern w:val="0"/>
          <w:szCs w:val="24"/>
          <w:lang w:eastAsia="en-GB"/>
        </w:rPr>
        <w:t>:</w:t>
      </w:r>
    </w:p>
    <w:p w:rsidR="00D613A7" w:rsidRPr="008C4F95" w:rsidRDefault="00964376" w:rsidP="00D13F47">
      <w:pPr>
        <w:numPr>
          <w:ilvl w:val="0"/>
          <w:numId w:val="5"/>
        </w:numPr>
        <w:tabs>
          <w:tab w:val="clear" w:pos="720"/>
          <w:tab w:val="left" w:pos="1276"/>
        </w:tabs>
        <w:ind w:left="1276" w:hanging="567"/>
        <w:rPr>
          <w:iCs/>
          <w:kern w:val="0"/>
          <w:szCs w:val="24"/>
          <w:lang w:eastAsia="en-GB"/>
        </w:rPr>
      </w:pPr>
      <w:r w:rsidRPr="008C4F95">
        <w:rPr>
          <w:iCs/>
          <w:kern w:val="0"/>
          <w:szCs w:val="24"/>
          <w:lang w:eastAsia="en-GB"/>
        </w:rPr>
        <w:t>approves the name of the incorporated cell being established;</w:t>
      </w:r>
    </w:p>
    <w:p w:rsidR="00D613A7" w:rsidRPr="008C4F95" w:rsidRDefault="00964376" w:rsidP="00D13F47">
      <w:pPr>
        <w:numPr>
          <w:ilvl w:val="0"/>
          <w:numId w:val="5"/>
        </w:numPr>
        <w:tabs>
          <w:tab w:val="clear" w:pos="720"/>
          <w:tab w:val="left" w:pos="1276"/>
        </w:tabs>
        <w:ind w:left="1276" w:hanging="567"/>
        <w:rPr>
          <w:iCs/>
          <w:kern w:val="0"/>
          <w:szCs w:val="24"/>
          <w:lang w:eastAsia="en-GB"/>
        </w:rPr>
      </w:pPr>
      <w:r w:rsidRPr="008C4F95">
        <w:rPr>
          <w:iCs/>
          <w:kern w:val="0"/>
          <w:szCs w:val="24"/>
          <w:lang w:eastAsia="en-GB"/>
        </w:rPr>
        <w:t>approves the terms of the memorandum and articles of association of the incorporated cell and resolves that the said memorandum and articles of association of the incorporated cell are to be entered into by the incorporated cell company; and;</w:t>
      </w:r>
    </w:p>
    <w:p w:rsidR="00964376" w:rsidRPr="008C4F95" w:rsidRDefault="00964376" w:rsidP="00D13F47">
      <w:pPr>
        <w:numPr>
          <w:ilvl w:val="0"/>
          <w:numId w:val="5"/>
        </w:numPr>
        <w:tabs>
          <w:tab w:val="clear" w:pos="720"/>
          <w:tab w:val="left" w:pos="1276"/>
        </w:tabs>
        <w:ind w:left="1276" w:hanging="567"/>
        <w:rPr>
          <w:iCs/>
          <w:kern w:val="0"/>
          <w:szCs w:val="24"/>
          <w:lang w:eastAsia="en-GB"/>
        </w:rPr>
      </w:pPr>
      <w:r w:rsidRPr="008C4F95">
        <w:rPr>
          <w:iCs/>
          <w:kern w:val="0"/>
          <w:szCs w:val="24"/>
          <w:lang w:eastAsia="en-GB"/>
        </w:rPr>
        <w:t>authorises, if applicable, the subscription by the incorporated cell company of a share or shares in the incorporated cell.</w:t>
      </w:r>
    </w:p>
    <w:p w:rsidR="00F1309D" w:rsidRPr="008C4F95" w:rsidRDefault="00964376" w:rsidP="00D13F47">
      <w:pPr>
        <w:numPr>
          <w:ilvl w:val="0"/>
          <w:numId w:val="35"/>
        </w:numPr>
        <w:tabs>
          <w:tab w:val="left" w:pos="709"/>
        </w:tabs>
        <w:ind w:left="709" w:hanging="709"/>
        <w:rPr>
          <w:iCs/>
          <w:kern w:val="0"/>
          <w:szCs w:val="24"/>
          <w:lang w:eastAsia="en-GB"/>
        </w:rPr>
      </w:pPr>
      <w:r w:rsidRPr="008C4F95">
        <w:rPr>
          <w:iCs/>
          <w:kern w:val="0"/>
          <w:szCs w:val="24"/>
          <w:lang w:eastAsia="en-GB"/>
        </w:rPr>
        <w:t>Application Fee;</w:t>
      </w:r>
    </w:p>
    <w:p w:rsidR="00F1309D" w:rsidRPr="008C4F95" w:rsidRDefault="00964376" w:rsidP="00D13F47">
      <w:pPr>
        <w:numPr>
          <w:ilvl w:val="0"/>
          <w:numId w:val="35"/>
        </w:numPr>
        <w:tabs>
          <w:tab w:val="left" w:pos="709"/>
        </w:tabs>
        <w:ind w:left="709" w:hanging="709"/>
        <w:rPr>
          <w:iCs/>
          <w:kern w:val="0"/>
          <w:szCs w:val="24"/>
          <w:lang w:eastAsia="en-GB"/>
        </w:rPr>
      </w:pPr>
      <w:r w:rsidRPr="008C4F95">
        <w:rPr>
          <w:iCs/>
          <w:kern w:val="0"/>
          <w:szCs w:val="24"/>
          <w:lang w:eastAsia="en-GB"/>
        </w:rPr>
        <w:t>Marketing Plan;</w:t>
      </w:r>
    </w:p>
    <w:p w:rsidR="00964376" w:rsidRPr="008C4F95" w:rsidRDefault="00964376" w:rsidP="00D13F47">
      <w:pPr>
        <w:numPr>
          <w:ilvl w:val="0"/>
          <w:numId w:val="35"/>
        </w:numPr>
        <w:tabs>
          <w:tab w:val="left" w:pos="709"/>
        </w:tabs>
        <w:ind w:left="709" w:hanging="709"/>
        <w:rPr>
          <w:iCs/>
          <w:kern w:val="0"/>
          <w:szCs w:val="24"/>
          <w:lang w:eastAsia="en-GB"/>
        </w:rPr>
      </w:pPr>
      <w:r w:rsidRPr="008C4F95">
        <w:rPr>
          <w:iCs/>
          <w:kern w:val="0"/>
          <w:szCs w:val="24"/>
          <w:lang w:eastAsia="en-GB"/>
        </w:rPr>
        <w:t>Directors of the Scheme:</w:t>
      </w:r>
    </w:p>
    <w:p w:rsidR="007127DE" w:rsidRPr="008C4F95" w:rsidRDefault="007127DE" w:rsidP="00F01483">
      <w:pPr>
        <w:ind w:left="426"/>
        <w:rPr>
          <w:iCs/>
          <w:kern w:val="0"/>
          <w:szCs w:val="24"/>
          <w:lang w:eastAsia="en-GB"/>
        </w:rPr>
      </w:pPr>
    </w:p>
    <w:p w:rsidR="00964376" w:rsidRPr="008C4F95" w:rsidRDefault="00964376" w:rsidP="00D13F47">
      <w:pPr>
        <w:ind w:left="709"/>
        <w:rPr>
          <w:i/>
          <w:iCs/>
          <w:kern w:val="0"/>
          <w:szCs w:val="24"/>
          <w:u w:val="single"/>
          <w:lang w:eastAsia="en-GB"/>
        </w:rPr>
      </w:pPr>
      <w:r w:rsidRPr="008C4F95">
        <w:rPr>
          <w:i/>
          <w:iCs/>
          <w:kern w:val="0"/>
          <w:szCs w:val="24"/>
          <w:u w:val="single"/>
          <w:lang w:eastAsia="en-GB"/>
        </w:rPr>
        <w:t>where Individuals</w:t>
      </w:r>
    </w:p>
    <w:p w:rsidR="00964376" w:rsidRPr="008C4F95" w:rsidRDefault="00964376" w:rsidP="00F01483">
      <w:pPr>
        <w:numPr>
          <w:ilvl w:val="0"/>
          <w:numId w:val="5"/>
        </w:numPr>
        <w:tabs>
          <w:tab w:val="clear" w:pos="720"/>
          <w:tab w:val="num" w:pos="993"/>
        </w:tabs>
        <w:ind w:left="993" w:hanging="633"/>
        <w:rPr>
          <w:iCs/>
          <w:kern w:val="0"/>
          <w:szCs w:val="24"/>
          <w:lang w:eastAsia="en-GB"/>
        </w:rPr>
      </w:pPr>
      <w:r w:rsidRPr="008C4F95">
        <w:rPr>
          <w:iCs/>
          <w:kern w:val="0"/>
          <w:szCs w:val="24"/>
          <w:lang w:eastAsia="en-GB"/>
        </w:rPr>
        <w:t>Personal Questionnaires of the proposed Director(s);</w:t>
      </w:r>
    </w:p>
    <w:p w:rsidR="00964376" w:rsidRPr="008C4F95" w:rsidRDefault="00964376" w:rsidP="00964376">
      <w:pPr>
        <w:tabs>
          <w:tab w:val="left" w:pos="0"/>
        </w:tabs>
        <w:rPr>
          <w:iCs/>
          <w:kern w:val="0"/>
          <w:szCs w:val="24"/>
          <w:lang w:eastAsia="en-GB"/>
        </w:rPr>
      </w:pPr>
    </w:p>
    <w:p w:rsidR="00964376" w:rsidRPr="008C4F95" w:rsidRDefault="00964376" w:rsidP="00F01483">
      <w:pPr>
        <w:tabs>
          <w:tab w:val="left" w:pos="426"/>
        </w:tabs>
        <w:ind w:left="426"/>
        <w:rPr>
          <w:i/>
          <w:iCs/>
          <w:kern w:val="0"/>
          <w:szCs w:val="24"/>
          <w:u w:val="single"/>
          <w:lang w:eastAsia="en-GB"/>
        </w:rPr>
      </w:pPr>
      <w:r w:rsidRPr="008C4F95">
        <w:rPr>
          <w:i/>
          <w:iCs/>
          <w:kern w:val="0"/>
          <w:szCs w:val="24"/>
          <w:u w:val="single"/>
          <w:lang w:eastAsia="en-GB"/>
        </w:rPr>
        <w:t>where Corporate, regulated in a recognised jurisdiction</w:t>
      </w:r>
    </w:p>
    <w:p w:rsidR="00964376" w:rsidRPr="008C4F95" w:rsidRDefault="00964376" w:rsidP="00F01483">
      <w:pPr>
        <w:numPr>
          <w:ilvl w:val="0"/>
          <w:numId w:val="5"/>
        </w:numPr>
        <w:tabs>
          <w:tab w:val="clear" w:pos="720"/>
          <w:tab w:val="num" w:pos="993"/>
        </w:tabs>
        <w:ind w:left="993" w:hanging="633"/>
        <w:rPr>
          <w:iCs/>
          <w:kern w:val="0"/>
          <w:szCs w:val="24"/>
          <w:lang w:eastAsia="en-GB"/>
        </w:rPr>
      </w:pPr>
      <w:r w:rsidRPr="008C4F95">
        <w:rPr>
          <w:iCs/>
          <w:kern w:val="0"/>
          <w:szCs w:val="24"/>
          <w:lang w:eastAsia="en-GB"/>
        </w:rPr>
        <w:t>details of the regulatory status of the proposed Corporate Director(s);</w:t>
      </w:r>
    </w:p>
    <w:p w:rsidR="00964376" w:rsidRPr="008C4F95" w:rsidRDefault="00964376" w:rsidP="00F01483">
      <w:pPr>
        <w:numPr>
          <w:ilvl w:val="0"/>
          <w:numId w:val="5"/>
        </w:numPr>
        <w:tabs>
          <w:tab w:val="clear" w:pos="720"/>
          <w:tab w:val="num" w:pos="993"/>
        </w:tabs>
        <w:ind w:left="993" w:hanging="633"/>
        <w:rPr>
          <w:kern w:val="0"/>
          <w:szCs w:val="24"/>
          <w:u w:val="single"/>
          <w:lang w:eastAsia="en-GB"/>
        </w:rPr>
      </w:pPr>
      <w:r w:rsidRPr="008C4F95">
        <w:rPr>
          <w:iCs/>
          <w:kern w:val="0"/>
          <w:szCs w:val="24"/>
          <w:lang w:eastAsia="en-GB"/>
        </w:rPr>
        <w:t>name of the individual(s) that will represent the Corporate Director on the Board of Directors of the Scheme.</w:t>
      </w:r>
    </w:p>
    <w:p w:rsidR="007133D5" w:rsidRPr="008C4F95" w:rsidRDefault="007133D5" w:rsidP="00365D56">
      <w:pPr>
        <w:rPr>
          <w:kern w:val="0"/>
          <w:szCs w:val="24"/>
          <w:lang w:eastAsia="en-GB"/>
        </w:rPr>
      </w:pPr>
    </w:p>
    <w:p w:rsidR="000423C5" w:rsidRPr="008C4F95" w:rsidRDefault="000423C5" w:rsidP="00E70129">
      <w:pPr>
        <w:pStyle w:val="ListParagraph"/>
        <w:numPr>
          <w:ilvl w:val="0"/>
          <w:numId w:val="31"/>
        </w:numPr>
        <w:rPr>
          <w:bCs/>
          <w:i/>
          <w:iCs/>
          <w:kern w:val="0"/>
          <w:szCs w:val="24"/>
          <w:u w:val="single"/>
          <w:lang w:eastAsia="en-GB"/>
        </w:rPr>
      </w:pPr>
      <w:r w:rsidRPr="008C4F95">
        <w:rPr>
          <w:bCs/>
          <w:i/>
          <w:iCs/>
          <w:kern w:val="0"/>
          <w:szCs w:val="24"/>
          <w:u w:val="single"/>
          <w:lang w:eastAsia="en-GB"/>
        </w:rPr>
        <w:t>Limited Partnership</w:t>
      </w:r>
    </w:p>
    <w:p w:rsidR="00C8153E" w:rsidRPr="008C4F95" w:rsidRDefault="00C8153E" w:rsidP="00365D56">
      <w:pPr>
        <w:rPr>
          <w:bCs/>
          <w:i/>
          <w:iCs/>
          <w:kern w:val="0"/>
          <w:szCs w:val="24"/>
          <w:u w:val="single"/>
          <w:lang w:eastAsia="en-GB"/>
        </w:rPr>
      </w:pPr>
    </w:p>
    <w:p w:rsidR="00157788" w:rsidRPr="008C4F95" w:rsidRDefault="000423C5" w:rsidP="001F472C">
      <w:pPr>
        <w:numPr>
          <w:ilvl w:val="0"/>
          <w:numId w:val="50"/>
        </w:numPr>
        <w:tabs>
          <w:tab w:val="clear" w:pos="1260"/>
          <w:tab w:val="num" w:pos="709"/>
        </w:tabs>
        <w:ind w:left="709" w:hanging="709"/>
        <w:rPr>
          <w:kern w:val="0"/>
          <w:szCs w:val="24"/>
          <w:lang w:eastAsia="en-GB"/>
        </w:rPr>
      </w:pPr>
      <w:r w:rsidRPr="008C4F95">
        <w:rPr>
          <w:kern w:val="0"/>
          <w:szCs w:val="24"/>
          <w:lang w:eastAsia="en-GB"/>
        </w:rPr>
        <w:t>Application Form</w:t>
      </w:r>
      <w:r w:rsidR="00E77CB5" w:rsidRPr="008C4F95">
        <w:rPr>
          <w:kern w:val="0"/>
          <w:szCs w:val="24"/>
          <w:lang w:eastAsia="en-GB"/>
        </w:rPr>
        <w:t xml:space="preserve"> (Schedule A to this </w:t>
      </w:r>
      <w:r w:rsidR="00835A0E" w:rsidRPr="008C4F95">
        <w:rPr>
          <w:kern w:val="0"/>
          <w:szCs w:val="24"/>
          <w:lang w:eastAsia="en-GB"/>
        </w:rPr>
        <w:t>Part</w:t>
      </w:r>
      <w:r w:rsidR="00E77CB5" w:rsidRPr="008C4F95">
        <w:rPr>
          <w:kern w:val="0"/>
          <w:szCs w:val="24"/>
          <w:lang w:eastAsia="en-GB"/>
        </w:rPr>
        <w:t>)</w:t>
      </w:r>
      <w:r w:rsidR="006902E1" w:rsidRPr="008C4F95">
        <w:rPr>
          <w:kern w:val="0"/>
          <w:szCs w:val="24"/>
          <w:lang w:eastAsia="en-GB"/>
        </w:rPr>
        <w:t>;</w:t>
      </w:r>
    </w:p>
    <w:p w:rsidR="00C8153E" w:rsidRPr="008C4F95" w:rsidRDefault="00626578" w:rsidP="00D13F47">
      <w:pPr>
        <w:numPr>
          <w:ilvl w:val="0"/>
          <w:numId w:val="50"/>
        </w:numPr>
        <w:tabs>
          <w:tab w:val="clear" w:pos="1260"/>
          <w:tab w:val="num" w:pos="709"/>
        </w:tabs>
        <w:ind w:left="709" w:hanging="709"/>
        <w:rPr>
          <w:kern w:val="0"/>
          <w:szCs w:val="24"/>
          <w:lang w:eastAsia="en-GB"/>
        </w:rPr>
      </w:pPr>
      <w:r w:rsidRPr="008C4F95">
        <w:rPr>
          <w:kern w:val="0"/>
          <w:szCs w:val="24"/>
          <w:lang w:eastAsia="en-GB"/>
        </w:rPr>
        <w:t>D</w:t>
      </w:r>
      <w:r w:rsidR="00C8153E" w:rsidRPr="008C4F95">
        <w:rPr>
          <w:kern w:val="0"/>
          <w:szCs w:val="24"/>
          <w:lang w:eastAsia="en-GB"/>
        </w:rPr>
        <w:t xml:space="preserve">raft version of the </w:t>
      </w:r>
      <w:r w:rsidR="00232EA9" w:rsidRPr="008C4F95">
        <w:rPr>
          <w:kern w:val="0"/>
          <w:szCs w:val="24"/>
          <w:lang w:eastAsia="en-GB"/>
        </w:rPr>
        <w:t>Prospectus</w:t>
      </w:r>
      <w:r w:rsidR="00A7525A" w:rsidRPr="008C4F95">
        <w:rPr>
          <w:kern w:val="0"/>
          <w:szCs w:val="24"/>
          <w:lang w:eastAsia="en-GB"/>
        </w:rPr>
        <w:t xml:space="preserve"> </w:t>
      </w:r>
      <w:r w:rsidR="00CA6AF8" w:rsidRPr="008C4F95">
        <w:rPr>
          <w:kern w:val="0"/>
          <w:szCs w:val="24"/>
          <w:lang w:eastAsia="en-GB"/>
        </w:rPr>
        <w:t xml:space="preserve">and if applicable the </w:t>
      </w:r>
      <w:r w:rsidR="00A60CCC" w:rsidRPr="008C4F95">
        <w:rPr>
          <w:kern w:val="0"/>
          <w:szCs w:val="24"/>
          <w:lang w:eastAsia="en-GB"/>
        </w:rPr>
        <w:t xml:space="preserve">Key Investor Information Document </w:t>
      </w:r>
      <w:r w:rsidR="00CA6AF8" w:rsidRPr="008C4F95">
        <w:rPr>
          <w:kern w:val="0"/>
          <w:szCs w:val="24"/>
          <w:lang w:eastAsia="en-GB"/>
        </w:rPr>
        <w:t>of the Scheme</w:t>
      </w:r>
      <w:r w:rsidR="006902E1" w:rsidRPr="008C4F95">
        <w:rPr>
          <w:kern w:val="0"/>
          <w:szCs w:val="24"/>
          <w:lang w:eastAsia="en-GB"/>
        </w:rPr>
        <w:t>;</w:t>
      </w:r>
    </w:p>
    <w:p w:rsidR="00A50413" w:rsidRPr="008C4F95" w:rsidRDefault="00626578" w:rsidP="00E70129">
      <w:pPr>
        <w:numPr>
          <w:ilvl w:val="0"/>
          <w:numId w:val="50"/>
        </w:numPr>
        <w:tabs>
          <w:tab w:val="num" w:pos="709"/>
        </w:tabs>
        <w:ind w:left="709" w:hanging="709"/>
        <w:rPr>
          <w:kern w:val="0"/>
          <w:szCs w:val="24"/>
          <w:lang w:eastAsia="en-GB"/>
        </w:rPr>
      </w:pPr>
      <w:r w:rsidRPr="008C4F95">
        <w:rPr>
          <w:kern w:val="0"/>
          <w:szCs w:val="24"/>
          <w:lang w:eastAsia="en-GB"/>
        </w:rPr>
        <w:t>D</w:t>
      </w:r>
      <w:r w:rsidR="00C8153E" w:rsidRPr="008C4F95">
        <w:rPr>
          <w:kern w:val="0"/>
          <w:szCs w:val="24"/>
          <w:lang w:eastAsia="en-GB"/>
        </w:rPr>
        <w:t xml:space="preserve">raft version of the </w:t>
      </w:r>
      <w:r w:rsidR="006902E1" w:rsidRPr="008C4F95">
        <w:rPr>
          <w:kern w:val="0"/>
          <w:szCs w:val="24"/>
          <w:lang w:eastAsia="en-GB"/>
        </w:rPr>
        <w:t>Deed of Partnership;</w:t>
      </w:r>
    </w:p>
    <w:p w:rsidR="000266A7" w:rsidRPr="008C4F95" w:rsidRDefault="000266A7" w:rsidP="00D13F47">
      <w:pPr>
        <w:numPr>
          <w:ilvl w:val="0"/>
          <w:numId w:val="50"/>
        </w:numPr>
        <w:tabs>
          <w:tab w:val="clear" w:pos="1260"/>
          <w:tab w:val="num" w:pos="709"/>
        </w:tabs>
        <w:ind w:left="709" w:hanging="709"/>
        <w:rPr>
          <w:kern w:val="0"/>
          <w:szCs w:val="24"/>
          <w:lang w:eastAsia="en-GB"/>
        </w:rPr>
      </w:pPr>
      <w:r w:rsidRPr="008C4F95">
        <w:rPr>
          <w:kern w:val="0"/>
          <w:szCs w:val="24"/>
          <w:lang w:eastAsia="en-GB"/>
        </w:rPr>
        <w:t>Draft Management, Administration, Custody, Advisory agreements (as applicable);</w:t>
      </w:r>
    </w:p>
    <w:p w:rsidR="000423C5" w:rsidRPr="008C4F95" w:rsidRDefault="00626578" w:rsidP="00D13F47">
      <w:pPr>
        <w:numPr>
          <w:ilvl w:val="0"/>
          <w:numId w:val="50"/>
        </w:numPr>
        <w:tabs>
          <w:tab w:val="clear" w:pos="1260"/>
          <w:tab w:val="num" w:pos="709"/>
        </w:tabs>
        <w:ind w:left="709" w:hanging="709"/>
        <w:rPr>
          <w:kern w:val="0"/>
          <w:szCs w:val="24"/>
          <w:lang w:eastAsia="en-GB"/>
        </w:rPr>
      </w:pPr>
      <w:r w:rsidRPr="008C4F95">
        <w:rPr>
          <w:kern w:val="0"/>
          <w:szCs w:val="24"/>
          <w:lang w:eastAsia="en-GB"/>
        </w:rPr>
        <w:t>R</w:t>
      </w:r>
      <w:r w:rsidR="000423C5" w:rsidRPr="008C4F95">
        <w:rPr>
          <w:kern w:val="0"/>
          <w:szCs w:val="24"/>
          <w:lang w:eastAsia="en-GB"/>
        </w:rPr>
        <w:t>esolution</w:t>
      </w:r>
      <w:r w:rsidRPr="008C4F95">
        <w:rPr>
          <w:kern w:val="0"/>
          <w:szCs w:val="24"/>
          <w:lang w:eastAsia="en-GB"/>
        </w:rPr>
        <w:t xml:space="preserve"> of the General Partner(s)</w:t>
      </w:r>
      <w:r w:rsidR="000423C5" w:rsidRPr="008C4F95">
        <w:rPr>
          <w:kern w:val="0"/>
          <w:szCs w:val="24"/>
          <w:lang w:eastAsia="en-GB"/>
        </w:rPr>
        <w:t>:</w:t>
      </w:r>
    </w:p>
    <w:p w:rsidR="000423C5" w:rsidRPr="008C4F95" w:rsidRDefault="000423C5" w:rsidP="00A60CCC">
      <w:pPr>
        <w:numPr>
          <w:ilvl w:val="0"/>
          <w:numId w:val="5"/>
        </w:numPr>
        <w:tabs>
          <w:tab w:val="clear" w:pos="720"/>
          <w:tab w:val="left" w:pos="993"/>
        </w:tabs>
        <w:ind w:left="993" w:hanging="567"/>
        <w:rPr>
          <w:iCs/>
          <w:kern w:val="0"/>
          <w:szCs w:val="24"/>
          <w:lang w:eastAsia="en-GB"/>
        </w:rPr>
      </w:pPr>
      <w:r w:rsidRPr="008C4F95">
        <w:rPr>
          <w:iCs/>
          <w:kern w:val="0"/>
          <w:szCs w:val="24"/>
          <w:lang w:eastAsia="en-GB"/>
        </w:rPr>
        <w:t xml:space="preserve">confirming the </w:t>
      </w:r>
      <w:r w:rsidR="00626578" w:rsidRPr="008C4F95">
        <w:rPr>
          <w:iCs/>
          <w:kern w:val="0"/>
          <w:szCs w:val="24"/>
          <w:lang w:eastAsia="en-GB"/>
        </w:rPr>
        <w:t>its/ their</w:t>
      </w:r>
      <w:r w:rsidRPr="008C4F95">
        <w:rPr>
          <w:iCs/>
          <w:kern w:val="0"/>
          <w:szCs w:val="24"/>
          <w:lang w:eastAsia="en-GB"/>
        </w:rPr>
        <w:t xml:space="preserve"> intention to apply for a </w:t>
      </w:r>
      <w:r w:rsidR="00CA6AF8" w:rsidRPr="008C4F95">
        <w:rPr>
          <w:iCs/>
          <w:kern w:val="0"/>
          <w:szCs w:val="24"/>
          <w:lang w:eastAsia="en-GB"/>
        </w:rPr>
        <w:t>Collective I</w:t>
      </w:r>
      <w:r w:rsidR="00AF12E9" w:rsidRPr="008C4F95">
        <w:rPr>
          <w:iCs/>
          <w:kern w:val="0"/>
          <w:szCs w:val="24"/>
          <w:lang w:eastAsia="en-GB"/>
        </w:rPr>
        <w:t xml:space="preserve">nvestment </w:t>
      </w:r>
      <w:r w:rsidR="00CA6AF8" w:rsidRPr="008C4F95">
        <w:rPr>
          <w:iCs/>
          <w:kern w:val="0"/>
          <w:szCs w:val="24"/>
          <w:lang w:eastAsia="en-GB"/>
        </w:rPr>
        <w:t>S</w:t>
      </w:r>
      <w:r w:rsidR="00AF12E9" w:rsidRPr="008C4F95">
        <w:rPr>
          <w:iCs/>
          <w:kern w:val="0"/>
          <w:szCs w:val="24"/>
          <w:lang w:eastAsia="en-GB"/>
        </w:rPr>
        <w:t xml:space="preserve">cheme </w:t>
      </w:r>
      <w:r w:rsidR="003841CD" w:rsidRPr="008C4F95">
        <w:rPr>
          <w:iCs/>
          <w:kern w:val="0"/>
          <w:szCs w:val="24"/>
          <w:lang w:eastAsia="en-GB"/>
        </w:rPr>
        <w:t xml:space="preserve">licence in favour of the </w:t>
      </w:r>
      <w:r w:rsidR="000E3586" w:rsidRPr="008C4F95">
        <w:rPr>
          <w:iCs/>
          <w:kern w:val="0"/>
          <w:szCs w:val="24"/>
          <w:lang w:eastAsia="en-GB"/>
        </w:rPr>
        <w:t>Scheme</w:t>
      </w:r>
      <w:r w:rsidR="003841CD" w:rsidRPr="008C4F95">
        <w:rPr>
          <w:iCs/>
          <w:kern w:val="0"/>
          <w:szCs w:val="24"/>
          <w:lang w:eastAsia="en-GB"/>
        </w:rPr>
        <w:t>;</w:t>
      </w:r>
    </w:p>
    <w:p w:rsidR="000423C5" w:rsidRPr="008C4F95" w:rsidRDefault="000423C5" w:rsidP="00A60CCC">
      <w:pPr>
        <w:numPr>
          <w:ilvl w:val="0"/>
          <w:numId w:val="5"/>
        </w:numPr>
        <w:tabs>
          <w:tab w:val="clear" w:pos="720"/>
          <w:tab w:val="left" w:pos="993"/>
        </w:tabs>
        <w:ind w:left="993" w:hanging="567"/>
        <w:rPr>
          <w:iCs/>
          <w:kern w:val="0"/>
          <w:szCs w:val="24"/>
          <w:lang w:eastAsia="en-GB"/>
        </w:rPr>
      </w:pPr>
      <w:r w:rsidRPr="008C4F95">
        <w:rPr>
          <w:iCs/>
          <w:kern w:val="0"/>
          <w:szCs w:val="24"/>
          <w:lang w:eastAsia="en-GB"/>
        </w:rPr>
        <w:t>identifying the person(s) responsible for signing the application documents;</w:t>
      </w:r>
    </w:p>
    <w:p w:rsidR="000423C5" w:rsidRPr="008C4F95" w:rsidRDefault="000423C5" w:rsidP="00A60CCC">
      <w:pPr>
        <w:numPr>
          <w:ilvl w:val="0"/>
          <w:numId w:val="5"/>
        </w:numPr>
        <w:tabs>
          <w:tab w:val="clear" w:pos="720"/>
          <w:tab w:val="left" w:pos="993"/>
        </w:tabs>
        <w:ind w:left="993" w:hanging="567"/>
        <w:rPr>
          <w:iCs/>
          <w:kern w:val="0"/>
          <w:szCs w:val="24"/>
          <w:lang w:eastAsia="en-GB"/>
        </w:rPr>
      </w:pPr>
      <w:r w:rsidRPr="008C4F95">
        <w:rPr>
          <w:iCs/>
          <w:kern w:val="0"/>
          <w:szCs w:val="24"/>
          <w:lang w:eastAsia="en-GB"/>
        </w:rPr>
        <w:t xml:space="preserve">identifying the person(s) responsible </w:t>
      </w:r>
      <w:r w:rsidR="00F77162" w:rsidRPr="008C4F95">
        <w:rPr>
          <w:iCs/>
          <w:kern w:val="0"/>
          <w:szCs w:val="24"/>
          <w:lang w:eastAsia="en-GB"/>
        </w:rPr>
        <w:t>on behalf of</w:t>
      </w:r>
      <w:r w:rsidRPr="008C4F95">
        <w:rPr>
          <w:iCs/>
          <w:kern w:val="0"/>
          <w:szCs w:val="24"/>
          <w:lang w:eastAsia="en-GB"/>
        </w:rPr>
        <w:t xml:space="preserve"> the G</w:t>
      </w:r>
      <w:r w:rsidR="00F77162" w:rsidRPr="008C4F95">
        <w:rPr>
          <w:iCs/>
          <w:kern w:val="0"/>
          <w:szCs w:val="24"/>
          <w:lang w:eastAsia="en-GB"/>
        </w:rPr>
        <w:t xml:space="preserve">eneral </w:t>
      </w:r>
      <w:r w:rsidRPr="008C4F95">
        <w:rPr>
          <w:iCs/>
          <w:kern w:val="0"/>
          <w:szCs w:val="24"/>
          <w:lang w:eastAsia="en-GB"/>
        </w:rPr>
        <w:t>P</w:t>
      </w:r>
      <w:r w:rsidR="00F77162" w:rsidRPr="008C4F95">
        <w:rPr>
          <w:iCs/>
          <w:kern w:val="0"/>
          <w:szCs w:val="24"/>
          <w:lang w:eastAsia="en-GB"/>
        </w:rPr>
        <w:t>artners(s)</w:t>
      </w:r>
      <w:r w:rsidRPr="008C4F95">
        <w:rPr>
          <w:iCs/>
          <w:kern w:val="0"/>
          <w:szCs w:val="24"/>
          <w:lang w:eastAsia="en-GB"/>
        </w:rPr>
        <w:t xml:space="preserve"> for the Compliance obligations of the </w:t>
      </w:r>
      <w:r w:rsidR="000E3586" w:rsidRPr="008C4F95">
        <w:rPr>
          <w:iCs/>
          <w:kern w:val="0"/>
          <w:szCs w:val="24"/>
          <w:lang w:eastAsia="en-GB"/>
        </w:rPr>
        <w:t>Scheme</w:t>
      </w:r>
      <w:r w:rsidRPr="008C4F95">
        <w:rPr>
          <w:iCs/>
          <w:kern w:val="0"/>
          <w:szCs w:val="24"/>
          <w:lang w:eastAsia="en-GB"/>
        </w:rPr>
        <w:t>;</w:t>
      </w:r>
    </w:p>
    <w:p w:rsidR="000423C5" w:rsidRPr="008C4F95" w:rsidRDefault="000423C5" w:rsidP="00A60CCC">
      <w:pPr>
        <w:numPr>
          <w:ilvl w:val="0"/>
          <w:numId w:val="5"/>
        </w:numPr>
        <w:tabs>
          <w:tab w:val="clear" w:pos="720"/>
          <w:tab w:val="left" w:pos="993"/>
        </w:tabs>
        <w:ind w:left="993" w:hanging="567"/>
        <w:rPr>
          <w:iCs/>
          <w:kern w:val="0"/>
          <w:szCs w:val="24"/>
          <w:lang w:eastAsia="en-GB"/>
        </w:rPr>
      </w:pPr>
      <w:r w:rsidRPr="008C4F95">
        <w:rPr>
          <w:iCs/>
          <w:kern w:val="0"/>
          <w:szCs w:val="24"/>
          <w:lang w:eastAsia="en-GB"/>
        </w:rPr>
        <w:t xml:space="preserve">identifying the person(s) responsible </w:t>
      </w:r>
      <w:r w:rsidR="00F77162" w:rsidRPr="008C4F95">
        <w:rPr>
          <w:iCs/>
          <w:kern w:val="0"/>
          <w:szCs w:val="24"/>
          <w:lang w:eastAsia="en-GB"/>
        </w:rPr>
        <w:t>on behalf of</w:t>
      </w:r>
      <w:r w:rsidRPr="008C4F95">
        <w:rPr>
          <w:iCs/>
          <w:kern w:val="0"/>
          <w:szCs w:val="24"/>
          <w:lang w:eastAsia="en-GB"/>
        </w:rPr>
        <w:t xml:space="preserve"> the </w:t>
      </w:r>
      <w:r w:rsidR="00F77162" w:rsidRPr="008C4F95">
        <w:rPr>
          <w:iCs/>
          <w:kern w:val="0"/>
          <w:szCs w:val="24"/>
          <w:lang w:eastAsia="en-GB"/>
        </w:rPr>
        <w:t>General Partners(s)</w:t>
      </w:r>
      <w:r w:rsidRPr="008C4F95">
        <w:rPr>
          <w:iCs/>
          <w:kern w:val="0"/>
          <w:szCs w:val="24"/>
          <w:lang w:eastAsia="en-GB"/>
        </w:rPr>
        <w:t xml:space="preserve"> for the AML obligations of the </w:t>
      </w:r>
      <w:r w:rsidR="000E3586" w:rsidRPr="008C4F95">
        <w:rPr>
          <w:iCs/>
          <w:kern w:val="0"/>
          <w:szCs w:val="24"/>
          <w:lang w:eastAsia="en-GB"/>
        </w:rPr>
        <w:t>Scheme</w:t>
      </w:r>
      <w:r w:rsidRPr="008C4F95">
        <w:rPr>
          <w:iCs/>
          <w:kern w:val="0"/>
          <w:szCs w:val="24"/>
          <w:lang w:eastAsia="en-GB"/>
        </w:rPr>
        <w:t>;</w:t>
      </w:r>
      <w:r w:rsidR="003841CD" w:rsidRPr="008C4F95">
        <w:rPr>
          <w:iCs/>
          <w:kern w:val="0"/>
          <w:szCs w:val="24"/>
          <w:lang w:eastAsia="en-GB"/>
        </w:rPr>
        <w:t xml:space="preserve"> and</w:t>
      </w:r>
    </w:p>
    <w:p w:rsidR="00157788" w:rsidRPr="008C4F95" w:rsidRDefault="000423C5" w:rsidP="00D13F47">
      <w:pPr>
        <w:tabs>
          <w:tab w:val="left" w:pos="993"/>
        </w:tabs>
        <w:ind w:left="993"/>
        <w:rPr>
          <w:iCs/>
          <w:kern w:val="0"/>
          <w:szCs w:val="24"/>
          <w:lang w:eastAsia="en-GB"/>
        </w:rPr>
      </w:pPr>
      <w:r w:rsidRPr="008C4F95">
        <w:rPr>
          <w:iCs/>
          <w:kern w:val="0"/>
          <w:szCs w:val="24"/>
          <w:lang w:eastAsia="en-GB"/>
        </w:rPr>
        <w:t xml:space="preserve">approving and assuming responsibility for the contents of the </w:t>
      </w:r>
      <w:r w:rsidR="00232EA9" w:rsidRPr="008C4F95">
        <w:rPr>
          <w:iCs/>
          <w:kern w:val="0"/>
          <w:szCs w:val="24"/>
          <w:lang w:eastAsia="en-GB"/>
        </w:rPr>
        <w:t>Prospectus</w:t>
      </w:r>
      <w:r w:rsidR="008A5991" w:rsidRPr="008C4F95">
        <w:rPr>
          <w:iCs/>
          <w:kern w:val="0"/>
          <w:szCs w:val="24"/>
          <w:lang w:val="mt-MT" w:eastAsia="en-GB"/>
        </w:rPr>
        <w:t xml:space="preserve"> </w:t>
      </w:r>
      <w:r w:rsidR="00CA6AF8" w:rsidRPr="008C4F95">
        <w:rPr>
          <w:iCs/>
          <w:kern w:val="0"/>
          <w:szCs w:val="24"/>
          <w:lang w:eastAsia="en-GB"/>
        </w:rPr>
        <w:t xml:space="preserve">and </w:t>
      </w:r>
      <w:r w:rsidR="008A5991" w:rsidRPr="008C4F95">
        <w:rPr>
          <w:iCs/>
          <w:kern w:val="0"/>
          <w:szCs w:val="24"/>
          <w:lang w:val="mt-MT" w:eastAsia="en-GB"/>
        </w:rPr>
        <w:t>Key Investor Information</w:t>
      </w:r>
      <w:r w:rsidR="00CA6AF8" w:rsidRPr="008C4F95">
        <w:rPr>
          <w:iCs/>
          <w:kern w:val="0"/>
          <w:szCs w:val="24"/>
          <w:lang w:eastAsia="en-GB"/>
        </w:rPr>
        <w:t xml:space="preserve"> </w:t>
      </w:r>
      <w:r w:rsidR="00F1309D" w:rsidRPr="008C4F95">
        <w:rPr>
          <w:iCs/>
          <w:kern w:val="0"/>
          <w:szCs w:val="24"/>
          <w:lang w:eastAsia="en-GB"/>
        </w:rPr>
        <w:t>Document</w:t>
      </w:r>
      <w:r w:rsidR="004E1E86" w:rsidRPr="008C4F95">
        <w:rPr>
          <w:iCs/>
          <w:kern w:val="0"/>
          <w:szCs w:val="24"/>
          <w:lang w:eastAsia="en-GB"/>
        </w:rPr>
        <w:t xml:space="preserve"> </w:t>
      </w:r>
      <w:r w:rsidR="00CA6AF8" w:rsidRPr="008C4F95">
        <w:rPr>
          <w:iCs/>
          <w:kern w:val="0"/>
          <w:szCs w:val="24"/>
          <w:lang w:eastAsia="en-GB"/>
        </w:rPr>
        <w:t>(if applicable);</w:t>
      </w:r>
    </w:p>
    <w:p w:rsidR="000423C5" w:rsidRPr="008C4F95" w:rsidRDefault="000423C5" w:rsidP="00D13F47">
      <w:pPr>
        <w:numPr>
          <w:ilvl w:val="0"/>
          <w:numId w:val="50"/>
        </w:numPr>
        <w:tabs>
          <w:tab w:val="clear" w:pos="1260"/>
          <w:tab w:val="num" w:pos="709"/>
        </w:tabs>
        <w:ind w:left="709" w:hanging="709"/>
        <w:rPr>
          <w:kern w:val="0"/>
          <w:szCs w:val="24"/>
          <w:lang w:eastAsia="en-GB"/>
        </w:rPr>
      </w:pPr>
      <w:r w:rsidRPr="008C4F95">
        <w:rPr>
          <w:kern w:val="0"/>
          <w:szCs w:val="24"/>
          <w:lang w:eastAsia="en-GB"/>
        </w:rPr>
        <w:t>Application Fee</w:t>
      </w:r>
      <w:r w:rsidR="006902E1" w:rsidRPr="008C4F95">
        <w:rPr>
          <w:kern w:val="0"/>
          <w:szCs w:val="24"/>
          <w:lang w:eastAsia="en-GB"/>
        </w:rPr>
        <w:t>;</w:t>
      </w:r>
    </w:p>
    <w:p w:rsidR="00A7525A" w:rsidRPr="008C4F95" w:rsidRDefault="00A7525A" w:rsidP="00D13F47">
      <w:pPr>
        <w:numPr>
          <w:ilvl w:val="0"/>
          <w:numId w:val="50"/>
        </w:numPr>
        <w:tabs>
          <w:tab w:val="clear" w:pos="1260"/>
          <w:tab w:val="num" w:pos="709"/>
        </w:tabs>
        <w:ind w:left="709" w:hanging="709"/>
        <w:rPr>
          <w:kern w:val="0"/>
          <w:szCs w:val="24"/>
          <w:lang w:eastAsia="en-GB"/>
        </w:rPr>
      </w:pPr>
      <w:r w:rsidRPr="008C4F95">
        <w:rPr>
          <w:kern w:val="0"/>
          <w:szCs w:val="24"/>
          <w:lang w:eastAsia="en-GB"/>
        </w:rPr>
        <w:t>Marketing Plan;</w:t>
      </w:r>
    </w:p>
    <w:p w:rsidR="000423C5" w:rsidRPr="008C4F95" w:rsidRDefault="000423C5" w:rsidP="00D13F47">
      <w:pPr>
        <w:numPr>
          <w:ilvl w:val="0"/>
          <w:numId w:val="50"/>
        </w:numPr>
        <w:tabs>
          <w:tab w:val="clear" w:pos="1260"/>
          <w:tab w:val="num" w:pos="709"/>
        </w:tabs>
        <w:ind w:left="709" w:hanging="709"/>
        <w:rPr>
          <w:kern w:val="0"/>
          <w:szCs w:val="24"/>
          <w:lang w:eastAsia="en-GB"/>
        </w:rPr>
      </w:pPr>
      <w:r w:rsidRPr="008C4F95">
        <w:rPr>
          <w:kern w:val="0"/>
          <w:szCs w:val="24"/>
          <w:lang w:eastAsia="en-GB"/>
        </w:rPr>
        <w:t xml:space="preserve">General Partner(s) of the </w:t>
      </w:r>
      <w:r w:rsidR="000E3586" w:rsidRPr="008C4F95">
        <w:rPr>
          <w:kern w:val="0"/>
          <w:szCs w:val="24"/>
          <w:lang w:eastAsia="en-GB"/>
        </w:rPr>
        <w:t>Scheme</w:t>
      </w:r>
      <w:r w:rsidR="003841CD" w:rsidRPr="008C4F95">
        <w:rPr>
          <w:kern w:val="0"/>
          <w:szCs w:val="24"/>
          <w:lang w:eastAsia="en-GB"/>
        </w:rPr>
        <w:t>:</w:t>
      </w:r>
    </w:p>
    <w:p w:rsidR="00A60CCC" w:rsidRPr="008C4F95" w:rsidRDefault="00A60CCC" w:rsidP="00365D56">
      <w:pPr>
        <w:ind w:firstLine="426"/>
        <w:rPr>
          <w:i/>
          <w:iCs/>
          <w:kern w:val="0"/>
          <w:szCs w:val="24"/>
          <w:u w:val="single"/>
          <w:lang w:eastAsia="en-GB"/>
        </w:rPr>
      </w:pPr>
    </w:p>
    <w:p w:rsidR="000423C5" w:rsidRPr="008C4F95" w:rsidRDefault="000423C5" w:rsidP="00D13F47">
      <w:pPr>
        <w:ind w:left="426"/>
        <w:rPr>
          <w:i/>
          <w:iCs/>
          <w:kern w:val="0"/>
          <w:szCs w:val="24"/>
          <w:u w:val="single"/>
          <w:lang w:eastAsia="en-GB"/>
        </w:rPr>
      </w:pPr>
      <w:r w:rsidRPr="008C4F95">
        <w:rPr>
          <w:i/>
          <w:iCs/>
          <w:kern w:val="0"/>
          <w:szCs w:val="24"/>
          <w:u w:val="single"/>
          <w:lang w:eastAsia="en-GB"/>
        </w:rPr>
        <w:t>where Individuals</w:t>
      </w:r>
    </w:p>
    <w:p w:rsidR="000423C5" w:rsidRPr="008C4F95" w:rsidRDefault="000423C5" w:rsidP="00A60CCC">
      <w:pPr>
        <w:numPr>
          <w:ilvl w:val="0"/>
          <w:numId w:val="5"/>
        </w:numPr>
        <w:tabs>
          <w:tab w:val="clear" w:pos="720"/>
          <w:tab w:val="left" w:pos="993"/>
        </w:tabs>
        <w:ind w:left="993" w:hanging="567"/>
        <w:rPr>
          <w:iCs/>
          <w:kern w:val="0"/>
          <w:szCs w:val="24"/>
          <w:lang w:eastAsia="en-GB"/>
        </w:rPr>
      </w:pPr>
      <w:r w:rsidRPr="008C4F95">
        <w:rPr>
          <w:iCs/>
          <w:kern w:val="0"/>
          <w:szCs w:val="24"/>
          <w:lang w:eastAsia="en-GB"/>
        </w:rPr>
        <w:t>Personal Questionnaire of the proposed General Partner(s)</w:t>
      </w:r>
      <w:r w:rsidR="006902E1" w:rsidRPr="008C4F95">
        <w:rPr>
          <w:iCs/>
          <w:kern w:val="0"/>
          <w:szCs w:val="24"/>
          <w:lang w:eastAsia="en-GB"/>
        </w:rPr>
        <w:t>;</w:t>
      </w:r>
    </w:p>
    <w:p w:rsidR="003841CD" w:rsidRPr="008C4F95" w:rsidRDefault="003841CD" w:rsidP="00365D56">
      <w:pPr>
        <w:tabs>
          <w:tab w:val="left" w:pos="1134"/>
        </w:tabs>
        <w:ind w:left="633"/>
        <w:rPr>
          <w:iCs/>
          <w:kern w:val="0"/>
          <w:szCs w:val="24"/>
          <w:lang w:eastAsia="en-GB"/>
        </w:rPr>
      </w:pPr>
    </w:p>
    <w:p w:rsidR="000423C5" w:rsidRPr="008C4F95" w:rsidRDefault="000423C5" w:rsidP="00365D56">
      <w:pPr>
        <w:ind w:firstLine="426"/>
        <w:rPr>
          <w:i/>
          <w:iCs/>
          <w:kern w:val="0"/>
          <w:szCs w:val="24"/>
          <w:u w:val="single"/>
          <w:lang w:eastAsia="en-GB"/>
        </w:rPr>
      </w:pPr>
      <w:r w:rsidRPr="008C4F95">
        <w:rPr>
          <w:i/>
          <w:iCs/>
          <w:kern w:val="0"/>
          <w:szCs w:val="24"/>
          <w:u w:val="single"/>
          <w:lang w:eastAsia="en-GB"/>
        </w:rPr>
        <w:lastRenderedPageBreak/>
        <w:t>where Corporate, regulated in a recognised jurisdiction</w:t>
      </w:r>
    </w:p>
    <w:p w:rsidR="000423C5" w:rsidRPr="008C4F95" w:rsidRDefault="00347CAE" w:rsidP="00A60CCC">
      <w:pPr>
        <w:numPr>
          <w:ilvl w:val="0"/>
          <w:numId w:val="5"/>
        </w:numPr>
        <w:tabs>
          <w:tab w:val="clear" w:pos="720"/>
          <w:tab w:val="left" w:pos="993"/>
        </w:tabs>
        <w:ind w:left="993" w:hanging="567"/>
        <w:rPr>
          <w:iCs/>
          <w:kern w:val="0"/>
          <w:szCs w:val="24"/>
          <w:lang w:eastAsia="en-GB"/>
        </w:rPr>
      </w:pPr>
      <w:r w:rsidRPr="008C4F95">
        <w:rPr>
          <w:iCs/>
          <w:kern w:val="0"/>
          <w:szCs w:val="24"/>
          <w:lang w:eastAsia="en-GB"/>
        </w:rPr>
        <w:t xml:space="preserve">details </w:t>
      </w:r>
      <w:r w:rsidR="000423C5" w:rsidRPr="008C4F95">
        <w:rPr>
          <w:iCs/>
          <w:kern w:val="0"/>
          <w:szCs w:val="24"/>
          <w:lang w:eastAsia="en-GB"/>
        </w:rPr>
        <w:t>of the regulatory status of the proposed Corporate General Partner(s)</w:t>
      </w:r>
      <w:r w:rsidR="006902E1" w:rsidRPr="008C4F95">
        <w:rPr>
          <w:iCs/>
          <w:kern w:val="0"/>
          <w:szCs w:val="24"/>
          <w:lang w:eastAsia="en-GB"/>
        </w:rPr>
        <w:t>;</w:t>
      </w:r>
    </w:p>
    <w:p w:rsidR="003841CD" w:rsidRPr="008C4F95" w:rsidRDefault="00626578" w:rsidP="00A60CCC">
      <w:pPr>
        <w:numPr>
          <w:ilvl w:val="0"/>
          <w:numId w:val="5"/>
        </w:numPr>
        <w:tabs>
          <w:tab w:val="clear" w:pos="720"/>
          <w:tab w:val="left" w:pos="993"/>
        </w:tabs>
        <w:ind w:left="993" w:hanging="567"/>
        <w:rPr>
          <w:iCs/>
          <w:kern w:val="0"/>
          <w:szCs w:val="24"/>
          <w:lang w:eastAsia="en-GB"/>
        </w:rPr>
      </w:pPr>
      <w:r w:rsidRPr="008C4F95">
        <w:rPr>
          <w:iCs/>
          <w:kern w:val="0"/>
          <w:szCs w:val="24"/>
          <w:lang w:eastAsia="en-GB"/>
        </w:rPr>
        <w:t>the name of the individual</w:t>
      </w:r>
      <w:r w:rsidR="000D4379" w:rsidRPr="008C4F95">
        <w:rPr>
          <w:iCs/>
          <w:kern w:val="0"/>
          <w:szCs w:val="24"/>
          <w:lang w:eastAsia="en-GB"/>
        </w:rPr>
        <w:t>(s)</w:t>
      </w:r>
      <w:r w:rsidRPr="008C4F95">
        <w:rPr>
          <w:iCs/>
          <w:kern w:val="0"/>
          <w:szCs w:val="24"/>
          <w:lang w:eastAsia="en-GB"/>
        </w:rPr>
        <w:t xml:space="preserve"> who will represent the </w:t>
      </w:r>
      <w:r w:rsidR="00347CAE" w:rsidRPr="008C4F95">
        <w:rPr>
          <w:iCs/>
          <w:kern w:val="0"/>
          <w:szCs w:val="24"/>
          <w:lang w:eastAsia="en-GB"/>
        </w:rPr>
        <w:t>C</w:t>
      </w:r>
      <w:r w:rsidRPr="008C4F95">
        <w:rPr>
          <w:iCs/>
          <w:kern w:val="0"/>
          <w:szCs w:val="24"/>
          <w:lang w:eastAsia="en-GB"/>
        </w:rPr>
        <w:t>orporate General Partner</w:t>
      </w:r>
      <w:r w:rsidR="00AA66D9" w:rsidRPr="008C4F95">
        <w:rPr>
          <w:iCs/>
          <w:kern w:val="0"/>
          <w:szCs w:val="24"/>
          <w:lang w:eastAsia="en-GB"/>
        </w:rPr>
        <w:t>(s)</w:t>
      </w:r>
      <w:r w:rsidRPr="008C4F95">
        <w:rPr>
          <w:iCs/>
          <w:kern w:val="0"/>
          <w:szCs w:val="24"/>
          <w:lang w:eastAsia="en-GB"/>
        </w:rPr>
        <w:t>;</w:t>
      </w:r>
    </w:p>
    <w:p w:rsidR="00495458" w:rsidRPr="008C4F95" w:rsidRDefault="00495458" w:rsidP="00626578">
      <w:pPr>
        <w:tabs>
          <w:tab w:val="left" w:pos="1134"/>
        </w:tabs>
        <w:rPr>
          <w:iCs/>
          <w:kern w:val="0"/>
          <w:szCs w:val="24"/>
          <w:lang w:eastAsia="en-GB"/>
        </w:rPr>
      </w:pPr>
    </w:p>
    <w:p w:rsidR="000423C5" w:rsidRPr="008C4F95" w:rsidRDefault="000423C5" w:rsidP="00365D56">
      <w:pPr>
        <w:ind w:firstLine="426"/>
        <w:rPr>
          <w:i/>
          <w:iCs/>
          <w:kern w:val="0"/>
          <w:szCs w:val="24"/>
          <w:u w:val="single"/>
          <w:lang w:eastAsia="en-GB"/>
        </w:rPr>
      </w:pPr>
      <w:r w:rsidRPr="008C4F95">
        <w:rPr>
          <w:i/>
          <w:iCs/>
          <w:kern w:val="0"/>
          <w:szCs w:val="24"/>
          <w:u w:val="single"/>
          <w:lang w:eastAsia="en-GB"/>
        </w:rPr>
        <w:t>where Corporate, not regulated in a recognised jurisdiction</w:t>
      </w:r>
    </w:p>
    <w:p w:rsidR="000423C5" w:rsidRPr="008C4F95" w:rsidRDefault="000423C5" w:rsidP="00A60CCC">
      <w:pPr>
        <w:numPr>
          <w:ilvl w:val="0"/>
          <w:numId w:val="5"/>
        </w:numPr>
        <w:tabs>
          <w:tab w:val="clear" w:pos="720"/>
          <w:tab w:val="left" w:pos="993"/>
        </w:tabs>
        <w:ind w:left="993" w:hanging="567"/>
        <w:rPr>
          <w:iCs/>
          <w:kern w:val="0"/>
          <w:szCs w:val="24"/>
          <w:lang w:eastAsia="en-GB"/>
        </w:rPr>
      </w:pPr>
      <w:r w:rsidRPr="008C4F95">
        <w:rPr>
          <w:iCs/>
          <w:kern w:val="0"/>
          <w:szCs w:val="24"/>
          <w:lang w:eastAsia="en-GB"/>
        </w:rPr>
        <w:t>Personal Questionnaire of the Directors of the proposed Corporate General Partner(s)</w:t>
      </w:r>
      <w:r w:rsidR="003841CD" w:rsidRPr="008C4F95">
        <w:rPr>
          <w:iCs/>
          <w:kern w:val="0"/>
          <w:szCs w:val="24"/>
          <w:lang w:eastAsia="en-GB"/>
        </w:rPr>
        <w:t>;</w:t>
      </w:r>
    </w:p>
    <w:p w:rsidR="000423C5" w:rsidRPr="008C4F95" w:rsidRDefault="000423C5" w:rsidP="00A60CCC">
      <w:pPr>
        <w:numPr>
          <w:ilvl w:val="0"/>
          <w:numId w:val="5"/>
        </w:numPr>
        <w:tabs>
          <w:tab w:val="clear" w:pos="720"/>
          <w:tab w:val="left" w:pos="993"/>
        </w:tabs>
        <w:ind w:left="993" w:hanging="567"/>
        <w:rPr>
          <w:iCs/>
          <w:kern w:val="0"/>
          <w:szCs w:val="24"/>
          <w:lang w:eastAsia="en-GB"/>
        </w:rPr>
      </w:pPr>
      <w:r w:rsidRPr="008C4F95">
        <w:rPr>
          <w:iCs/>
          <w:kern w:val="0"/>
          <w:szCs w:val="24"/>
          <w:lang w:eastAsia="en-GB"/>
        </w:rPr>
        <w:t>Personal Questionnaire of the qualifying beneficial owners of the proposed Corporate General Partner(s)</w:t>
      </w:r>
      <w:r w:rsidR="003841CD" w:rsidRPr="008C4F95">
        <w:rPr>
          <w:iCs/>
          <w:kern w:val="0"/>
          <w:szCs w:val="24"/>
          <w:lang w:eastAsia="en-GB"/>
        </w:rPr>
        <w:t>;</w:t>
      </w:r>
    </w:p>
    <w:p w:rsidR="000423C5" w:rsidRPr="008C4F95" w:rsidRDefault="00626578" w:rsidP="00A60CCC">
      <w:pPr>
        <w:numPr>
          <w:ilvl w:val="0"/>
          <w:numId w:val="5"/>
        </w:numPr>
        <w:tabs>
          <w:tab w:val="clear" w:pos="720"/>
          <w:tab w:val="left" w:pos="993"/>
        </w:tabs>
        <w:ind w:left="993" w:hanging="567"/>
        <w:rPr>
          <w:iCs/>
          <w:kern w:val="0"/>
          <w:szCs w:val="24"/>
          <w:lang w:eastAsia="en-GB"/>
        </w:rPr>
      </w:pPr>
      <w:r w:rsidRPr="008C4F95">
        <w:rPr>
          <w:iCs/>
          <w:kern w:val="0"/>
          <w:szCs w:val="24"/>
          <w:lang w:eastAsia="en-GB"/>
        </w:rPr>
        <w:t xml:space="preserve">the name </w:t>
      </w:r>
      <w:r w:rsidR="000423C5" w:rsidRPr="008C4F95">
        <w:rPr>
          <w:iCs/>
          <w:kern w:val="0"/>
          <w:szCs w:val="24"/>
          <w:lang w:eastAsia="en-GB"/>
        </w:rPr>
        <w:t xml:space="preserve">of the </w:t>
      </w:r>
      <w:r w:rsidRPr="008C4F95">
        <w:rPr>
          <w:iCs/>
          <w:kern w:val="0"/>
          <w:szCs w:val="24"/>
          <w:lang w:eastAsia="en-GB"/>
        </w:rPr>
        <w:t>individual</w:t>
      </w:r>
      <w:r w:rsidR="008E258D" w:rsidRPr="008C4F95">
        <w:rPr>
          <w:iCs/>
          <w:kern w:val="0"/>
          <w:szCs w:val="24"/>
          <w:lang w:eastAsia="en-GB"/>
        </w:rPr>
        <w:t>(s)</w:t>
      </w:r>
      <w:r w:rsidRPr="008C4F95">
        <w:rPr>
          <w:iCs/>
          <w:kern w:val="0"/>
          <w:szCs w:val="24"/>
          <w:lang w:eastAsia="en-GB"/>
        </w:rPr>
        <w:t xml:space="preserve"> </w:t>
      </w:r>
      <w:r w:rsidR="000423C5" w:rsidRPr="008C4F95">
        <w:rPr>
          <w:iCs/>
          <w:kern w:val="0"/>
          <w:szCs w:val="24"/>
          <w:lang w:eastAsia="en-GB"/>
        </w:rPr>
        <w:t xml:space="preserve">who will represent the </w:t>
      </w:r>
      <w:r w:rsidR="00347CAE" w:rsidRPr="008C4F95">
        <w:rPr>
          <w:iCs/>
          <w:kern w:val="0"/>
          <w:szCs w:val="24"/>
          <w:lang w:eastAsia="en-GB"/>
        </w:rPr>
        <w:t>C</w:t>
      </w:r>
      <w:r w:rsidR="000423C5" w:rsidRPr="008C4F95">
        <w:rPr>
          <w:iCs/>
          <w:kern w:val="0"/>
          <w:szCs w:val="24"/>
          <w:lang w:eastAsia="en-GB"/>
        </w:rPr>
        <w:t xml:space="preserve">orporate </w:t>
      </w:r>
      <w:r w:rsidRPr="008C4F95">
        <w:rPr>
          <w:iCs/>
          <w:kern w:val="0"/>
          <w:szCs w:val="24"/>
          <w:lang w:eastAsia="en-GB"/>
        </w:rPr>
        <w:t>General Partner</w:t>
      </w:r>
      <w:r w:rsidR="00AA66D9" w:rsidRPr="008C4F95">
        <w:rPr>
          <w:iCs/>
          <w:kern w:val="0"/>
          <w:szCs w:val="24"/>
          <w:lang w:eastAsia="en-GB"/>
        </w:rPr>
        <w:t>(s)</w:t>
      </w:r>
      <w:r w:rsidR="003841CD" w:rsidRPr="008C4F95">
        <w:rPr>
          <w:iCs/>
          <w:kern w:val="0"/>
          <w:szCs w:val="24"/>
          <w:lang w:eastAsia="en-GB"/>
        </w:rPr>
        <w:t>; and</w:t>
      </w:r>
    </w:p>
    <w:p w:rsidR="000423C5" w:rsidRPr="008C4F95" w:rsidRDefault="000423C5" w:rsidP="00A60CCC">
      <w:pPr>
        <w:numPr>
          <w:ilvl w:val="0"/>
          <w:numId w:val="5"/>
        </w:numPr>
        <w:tabs>
          <w:tab w:val="clear" w:pos="720"/>
          <w:tab w:val="left" w:pos="993"/>
        </w:tabs>
        <w:ind w:left="993" w:hanging="567"/>
        <w:rPr>
          <w:iCs/>
          <w:kern w:val="0"/>
          <w:szCs w:val="24"/>
          <w:lang w:eastAsia="en-GB"/>
        </w:rPr>
      </w:pPr>
      <w:r w:rsidRPr="008C4F95">
        <w:rPr>
          <w:iCs/>
          <w:kern w:val="0"/>
          <w:szCs w:val="24"/>
          <w:lang w:eastAsia="en-GB"/>
        </w:rPr>
        <w:t>Last three years audited financial sta</w:t>
      </w:r>
      <w:r w:rsidR="003841CD" w:rsidRPr="008C4F95">
        <w:rPr>
          <w:iCs/>
          <w:kern w:val="0"/>
          <w:szCs w:val="24"/>
          <w:lang w:eastAsia="en-GB"/>
        </w:rPr>
        <w:t>te</w:t>
      </w:r>
      <w:r w:rsidRPr="008C4F95">
        <w:rPr>
          <w:iCs/>
          <w:kern w:val="0"/>
          <w:szCs w:val="24"/>
          <w:lang w:eastAsia="en-GB"/>
        </w:rPr>
        <w:t>ments of the proposed Corporate General Partner(s)</w:t>
      </w:r>
      <w:r w:rsidR="00BF6E67" w:rsidRPr="008C4F95">
        <w:rPr>
          <w:iCs/>
          <w:kern w:val="0"/>
          <w:szCs w:val="24"/>
          <w:lang w:eastAsia="en-GB"/>
        </w:rPr>
        <w:t>.</w:t>
      </w:r>
    </w:p>
    <w:p w:rsidR="001F472C" w:rsidRPr="008C4F95" w:rsidRDefault="001F472C" w:rsidP="001F472C">
      <w:pPr>
        <w:tabs>
          <w:tab w:val="left" w:pos="993"/>
        </w:tabs>
        <w:ind w:left="426"/>
        <w:rPr>
          <w:iCs/>
          <w:kern w:val="0"/>
          <w:szCs w:val="24"/>
          <w:lang w:eastAsia="en-GB"/>
        </w:rPr>
      </w:pPr>
    </w:p>
    <w:p w:rsidR="000423C5" w:rsidRPr="008C4F95" w:rsidRDefault="000423C5" w:rsidP="00E70129">
      <w:pPr>
        <w:pStyle w:val="ListParagraph"/>
        <w:numPr>
          <w:ilvl w:val="0"/>
          <w:numId w:val="31"/>
        </w:numPr>
        <w:rPr>
          <w:bCs/>
          <w:i/>
          <w:iCs/>
          <w:kern w:val="0"/>
          <w:szCs w:val="24"/>
          <w:u w:val="single"/>
          <w:lang w:eastAsia="en-GB"/>
        </w:rPr>
      </w:pPr>
      <w:r w:rsidRPr="008C4F95">
        <w:rPr>
          <w:bCs/>
          <w:i/>
          <w:iCs/>
          <w:kern w:val="0"/>
          <w:szCs w:val="24"/>
          <w:u w:val="single"/>
          <w:lang w:eastAsia="en-GB"/>
        </w:rPr>
        <w:t>Unit Trust</w:t>
      </w:r>
      <w:r w:rsidR="0092647D" w:rsidRPr="008C4F95">
        <w:rPr>
          <w:bCs/>
          <w:i/>
          <w:iCs/>
          <w:kern w:val="0"/>
          <w:szCs w:val="24"/>
          <w:u w:val="single"/>
          <w:lang w:eastAsia="en-GB"/>
        </w:rPr>
        <w:t>/ Common Contractual Fund</w:t>
      </w:r>
    </w:p>
    <w:p w:rsidR="00BA1D70" w:rsidRPr="008C4F95" w:rsidRDefault="00BA1D70" w:rsidP="00365D56">
      <w:pPr>
        <w:rPr>
          <w:bCs/>
          <w:i/>
          <w:iCs/>
          <w:kern w:val="0"/>
          <w:szCs w:val="24"/>
          <w:u w:val="single"/>
          <w:lang w:eastAsia="en-GB"/>
        </w:rPr>
      </w:pPr>
    </w:p>
    <w:p w:rsidR="005B3720" w:rsidRPr="008C4F95" w:rsidRDefault="00BA1D70" w:rsidP="001F472C">
      <w:pPr>
        <w:numPr>
          <w:ilvl w:val="0"/>
          <w:numId w:val="11"/>
        </w:numPr>
        <w:tabs>
          <w:tab w:val="clear" w:pos="1080"/>
          <w:tab w:val="left" w:pos="709"/>
        </w:tabs>
        <w:ind w:left="709" w:hanging="709"/>
        <w:rPr>
          <w:kern w:val="0"/>
          <w:szCs w:val="24"/>
          <w:lang w:eastAsia="en-GB"/>
        </w:rPr>
      </w:pPr>
      <w:r w:rsidRPr="008C4F95">
        <w:rPr>
          <w:kern w:val="0"/>
          <w:szCs w:val="24"/>
          <w:lang w:eastAsia="en-GB"/>
        </w:rPr>
        <w:t>Application Form</w:t>
      </w:r>
      <w:r w:rsidR="00E77CB5" w:rsidRPr="008C4F95">
        <w:rPr>
          <w:kern w:val="0"/>
          <w:szCs w:val="24"/>
          <w:lang w:eastAsia="en-GB"/>
        </w:rPr>
        <w:t xml:space="preserve"> (Schedule A to this </w:t>
      </w:r>
      <w:r w:rsidR="00835A0E" w:rsidRPr="008C4F95">
        <w:rPr>
          <w:kern w:val="0"/>
          <w:szCs w:val="24"/>
          <w:lang w:eastAsia="en-GB"/>
        </w:rPr>
        <w:t>Part</w:t>
      </w:r>
      <w:r w:rsidR="00E77CB5" w:rsidRPr="008C4F95">
        <w:rPr>
          <w:kern w:val="0"/>
          <w:szCs w:val="24"/>
          <w:lang w:eastAsia="en-GB"/>
        </w:rPr>
        <w:t>)</w:t>
      </w:r>
      <w:r w:rsidR="006902E1" w:rsidRPr="008C4F95">
        <w:rPr>
          <w:kern w:val="0"/>
          <w:szCs w:val="24"/>
          <w:lang w:eastAsia="en-GB"/>
        </w:rPr>
        <w:t>;</w:t>
      </w:r>
    </w:p>
    <w:p w:rsidR="00BA1D70" w:rsidRPr="008C4F95" w:rsidRDefault="00626578" w:rsidP="00D13F47">
      <w:pPr>
        <w:numPr>
          <w:ilvl w:val="0"/>
          <w:numId w:val="11"/>
        </w:numPr>
        <w:tabs>
          <w:tab w:val="clear" w:pos="1080"/>
          <w:tab w:val="left" w:pos="709"/>
        </w:tabs>
        <w:ind w:left="709" w:hanging="709"/>
        <w:rPr>
          <w:kern w:val="0"/>
          <w:szCs w:val="24"/>
          <w:lang w:eastAsia="en-GB"/>
        </w:rPr>
      </w:pPr>
      <w:r w:rsidRPr="008C4F95">
        <w:rPr>
          <w:kern w:val="0"/>
          <w:szCs w:val="24"/>
          <w:lang w:eastAsia="en-GB"/>
        </w:rPr>
        <w:t>D</w:t>
      </w:r>
      <w:r w:rsidR="00BA1D70" w:rsidRPr="008C4F95">
        <w:rPr>
          <w:kern w:val="0"/>
          <w:szCs w:val="24"/>
          <w:lang w:eastAsia="en-GB"/>
        </w:rPr>
        <w:t>raft version of the</w:t>
      </w:r>
      <w:r w:rsidR="008E258D" w:rsidRPr="008C4F95">
        <w:rPr>
          <w:kern w:val="0"/>
          <w:szCs w:val="24"/>
          <w:lang w:eastAsia="en-GB"/>
        </w:rPr>
        <w:t xml:space="preserve"> </w:t>
      </w:r>
      <w:r w:rsidR="00232EA9" w:rsidRPr="008C4F95">
        <w:rPr>
          <w:kern w:val="0"/>
          <w:szCs w:val="24"/>
          <w:lang w:eastAsia="en-GB"/>
        </w:rPr>
        <w:t>Prospectus</w:t>
      </w:r>
      <w:r w:rsidR="000325F8" w:rsidRPr="008C4F95">
        <w:rPr>
          <w:kern w:val="0"/>
          <w:szCs w:val="24"/>
          <w:lang w:eastAsia="en-GB"/>
        </w:rPr>
        <w:t xml:space="preserve"> and if applicable the </w:t>
      </w:r>
      <w:r w:rsidR="00A60CCC" w:rsidRPr="008C4F95">
        <w:rPr>
          <w:kern w:val="0"/>
          <w:szCs w:val="24"/>
          <w:lang w:eastAsia="en-GB"/>
        </w:rPr>
        <w:t xml:space="preserve">Key Investor Information Document </w:t>
      </w:r>
      <w:r w:rsidR="00A7525A" w:rsidRPr="008C4F95">
        <w:rPr>
          <w:kern w:val="0"/>
          <w:szCs w:val="24"/>
          <w:lang w:eastAsia="en-GB"/>
        </w:rPr>
        <w:t xml:space="preserve">of the </w:t>
      </w:r>
      <w:r w:rsidR="000E3586" w:rsidRPr="008C4F95">
        <w:rPr>
          <w:kern w:val="0"/>
          <w:szCs w:val="24"/>
          <w:lang w:eastAsia="en-GB"/>
        </w:rPr>
        <w:t>Scheme</w:t>
      </w:r>
      <w:r w:rsidR="006902E1" w:rsidRPr="008C4F95">
        <w:rPr>
          <w:kern w:val="0"/>
          <w:szCs w:val="24"/>
          <w:lang w:eastAsia="en-GB"/>
        </w:rPr>
        <w:t>;</w:t>
      </w:r>
    </w:p>
    <w:p w:rsidR="000423C5" w:rsidRPr="008C4F95" w:rsidRDefault="00626578" w:rsidP="00D13F47">
      <w:pPr>
        <w:numPr>
          <w:ilvl w:val="0"/>
          <w:numId w:val="11"/>
        </w:numPr>
        <w:tabs>
          <w:tab w:val="clear" w:pos="1080"/>
          <w:tab w:val="left" w:pos="709"/>
        </w:tabs>
        <w:ind w:left="709" w:hanging="709"/>
        <w:rPr>
          <w:kern w:val="0"/>
          <w:szCs w:val="24"/>
          <w:lang w:eastAsia="en-GB"/>
        </w:rPr>
      </w:pPr>
      <w:r w:rsidRPr="008C4F95">
        <w:rPr>
          <w:kern w:val="0"/>
          <w:szCs w:val="24"/>
          <w:lang w:eastAsia="en-GB"/>
        </w:rPr>
        <w:t>D</w:t>
      </w:r>
      <w:r w:rsidR="00BA1D70" w:rsidRPr="008C4F95">
        <w:rPr>
          <w:kern w:val="0"/>
          <w:szCs w:val="24"/>
          <w:lang w:eastAsia="en-GB"/>
        </w:rPr>
        <w:t xml:space="preserve">raft version of the </w:t>
      </w:r>
      <w:r w:rsidR="000423C5" w:rsidRPr="008C4F95">
        <w:rPr>
          <w:kern w:val="0"/>
          <w:szCs w:val="24"/>
          <w:lang w:eastAsia="en-GB"/>
        </w:rPr>
        <w:t>Trust Deed</w:t>
      </w:r>
      <w:r w:rsidR="0092647D" w:rsidRPr="008C4F95">
        <w:rPr>
          <w:kern w:val="0"/>
          <w:szCs w:val="24"/>
          <w:lang w:eastAsia="en-GB"/>
        </w:rPr>
        <w:t xml:space="preserve">/ </w:t>
      </w:r>
      <w:r w:rsidR="00A60CCC" w:rsidRPr="008C4F95">
        <w:rPr>
          <w:kern w:val="0"/>
          <w:szCs w:val="24"/>
          <w:lang w:eastAsia="en-GB"/>
        </w:rPr>
        <w:t>Deed of Constitution (either by public deed or private writing)</w:t>
      </w:r>
      <w:r w:rsidR="006902E1" w:rsidRPr="008C4F95">
        <w:rPr>
          <w:kern w:val="0"/>
          <w:szCs w:val="24"/>
          <w:lang w:eastAsia="en-GB"/>
        </w:rPr>
        <w:t>;</w:t>
      </w:r>
    </w:p>
    <w:p w:rsidR="000266A7" w:rsidRPr="008C4F95" w:rsidRDefault="000266A7" w:rsidP="00D13F47">
      <w:pPr>
        <w:numPr>
          <w:ilvl w:val="0"/>
          <w:numId w:val="11"/>
        </w:numPr>
        <w:tabs>
          <w:tab w:val="clear" w:pos="1080"/>
          <w:tab w:val="left" w:pos="709"/>
        </w:tabs>
        <w:ind w:left="709" w:hanging="709"/>
        <w:rPr>
          <w:kern w:val="0"/>
          <w:szCs w:val="24"/>
          <w:lang w:eastAsia="en-GB"/>
        </w:rPr>
      </w:pPr>
      <w:r w:rsidRPr="008C4F95">
        <w:rPr>
          <w:kern w:val="0"/>
          <w:szCs w:val="24"/>
          <w:lang w:eastAsia="en-GB"/>
        </w:rPr>
        <w:t>Draft Management, Administration, Custody, Advisory agreements (as applicable);</w:t>
      </w:r>
    </w:p>
    <w:p w:rsidR="000423C5" w:rsidRPr="008C4F95" w:rsidRDefault="00BA1D70" w:rsidP="00D13F47">
      <w:pPr>
        <w:numPr>
          <w:ilvl w:val="0"/>
          <w:numId w:val="11"/>
        </w:numPr>
        <w:tabs>
          <w:tab w:val="clear" w:pos="1080"/>
          <w:tab w:val="left" w:pos="709"/>
        </w:tabs>
        <w:ind w:left="709" w:hanging="709"/>
        <w:rPr>
          <w:kern w:val="0"/>
          <w:szCs w:val="24"/>
          <w:lang w:eastAsia="en-GB"/>
        </w:rPr>
      </w:pPr>
      <w:r w:rsidRPr="008C4F95">
        <w:rPr>
          <w:kern w:val="0"/>
          <w:szCs w:val="24"/>
          <w:lang w:eastAsia="en-GB"/>
        </w:rPr>
        <w:t>A resolution of the proposed Manager</w:t>
      </w:r>
      <w:r w:rsidR="000423C5" w:rsidRPr="008C4F95">
        <w:rPr>
          <w:kern w:val="0"/>
          <w:szCs w:val="24"/>
          <w:lang w:eastAsia="en-GB"/>
        </w:rPr>
        <w:t>:</w:t>
      </w:r>
    </w:p>
    <w:p w:rsidR="000423C5" w:rsidRPr="008C4F95" w:rsidRDefault="000423C5" w:rsidP="00A60CCC">
      <w:pPr>
        <w:numPr>
          <w:ilvl w:val="0"/>
          <w:numId w:val="5"/>
        </w:numPr>
        <w:tabs>
          <w:tab w:val="clear" w:pos="720"/>
          <w:tab w:val="left" w:pos="993"/>
        </w:tabs>
        <w:ind w:left="993" w:hanging="567"/>
        <w:rPr>
          <w:iCs/>
          <w:kern w:val="0"/>
          <w:szCs w:val="24"/>
          <w:lang w:eastAsia="en-GB"/>
        </w:rPr>
      </w:pPr>
      <w:r w:rsidRPr="008C4F95">
        <w:rPr>
          <w:iCs/>
          <w:kern w:val="0"/>
          <w:szCs w:val="24"/>
          <w:lang w:eastAsia="en-GB"/>
        </w:rPr>
        <w:t>confirming the Manager</w:t>
      </w:r>
      <w:r w:rsidR="00347CAE" w:rsidRPr="008C4F95">
        <w:rPr>
          <w:iCs/>
          <w:kern w:val="0"/>
          <w:szCs w:val="24"/>
          <w:lang w:eastAsia="en-GB"/>
        </w:rPr>
        <w:t>’</w:t>
      </w:r>
      <w:r w:rsidRPr="008C4F95">
        <w:rPr>
          <w:iCs/>
          <w:kern w:val="0"/>
          <w:szCs w:val="24"/>
          <w:lang w:eastAsia="en-GB"/>
        </w:rPr>
        <w:t xml:space="preserve">s intention to apply for a </w:t>
      </w:r>
      <w:r w:rsidR="008E258D" w:rsidRPr="008C4F95">
        <w:rPr>
          <w:iCs/>
          <w:kern w:val="0"/>
          <w:szCs w:val="24"/>
          <w:lang w:eastAsia="en-GB"/>
        </w:rPr>
        <w:t>Collective Investment Scheme l</w:t>
      </w:r>
      <w:r w:rsidR="00EB1D2C" w:rsidRPr="008C4F95">
        <w:rPr>
          <w:iCs/>
          <w:kern w:val="0"/>
          <w:szCs w:val="24"/>
          <w:lang w:eastAsia="en-GB"/>
        </w:rPr>
        <w:t xml:space="preserve">icence in favour of the </w:t>
      </w:r>
      <w:r w:rsidR="000E3586" w:rsidRPr="008C4F95">
        <w:rPr>
          <w:iCs/>
          <w:kern w:val="0"/>
          <w:szCs w:val="24"/>
          <w:lang w:eastAsia="en-GB"/>
        </w:rPr>
        <w:t>Scheme</w:t>
      </w:r>
      <w:r w:rsidR="00EB1D2C" w:rsidRPr="008C4F95">
        <w:rPr>
          <w:iCs/>
          <w:kern w:val="0"/>
          <w:szCs w:val="24"/>
          <w:lang w:eastAsia="en-GB"/>
        </w:rPr>
        <w:t>;</w:t>
      </w:r>
    </w:p>
    <w:p w:rsidR="000423C5" w:rsidRPr="008C4F95" w:rsidRDefault="000423C5" w:rsidP="00A60CCC">
      <w:pPr>
        <w:numPr>
          <w:ilvl w:val="0"/>
          <w:numId w:val="5"/>
        </w:numPr>
        <w:tabs>
          <w:tab w:val="clear" w:pos="720"/>
          <w:tab w:val="left" w:pos="993"/>
        </w:tabs>
        <w:ind w:left="993" w:hanging="567"/>
        <w:rPr>
          <w:iCs/>
          <w:kern w:val="0"/>
          <w:szCs w:val="24"/>
          <w:lang w:eastAsia="en-GB"/>
        </w:rPr>
      </w:pPr>
      <w:r w:rsidRPr="008C4F95">
        <w:rPr>
          <w:iCs/>
          <w:kern w:val="0"/>
          <w:szCs w:val="24"/>
          <w:lang w:eastAsia="en-GB"/>
        </w:rPr>
        <w:t>identifying the person(s) responsible for signing the application documents</w:t>
      </w:r>
      <w:r w:rsidR="00EB1D2C" w:rsidRPr="008C4F95">
        <w:rPr>
          <w:iCs/>
          <w:kern w:val="0"/>
          <w:szCs w:val="24"/>
          <w:lang w:eastAsia="en-GB"/>
        </w:rPr>
        <w:t>;</w:t>
      </w:r>
    </w:p>
    <w:p w:rsidR="000423C5" w:rsidRPr="008C4F95" w:rsidRDefault="000423C5" w:rsidP="00A60CCC">
      <w:pPr>
        <w:numPr>
          <w:ilvl w:val="0"/>
          <w:numId w:val="5"/>
        </w:numPr>
        <w:tabs>
          <w:tab w:val="clear" w:pos="720"/>
          <w:tab w:val="left" w:pos="993"/>
        </w:tabs>
        <w:ind w:left="993" w:hanging="567"/>
        <w:rPr>
          <w:iCs/>
          <w:kern w:val="0"/>
          <w:szCs w:val="24"/>
          <w:lang w:eastAsia="en-GB"/>
        </w:rPr>
      </w:pPr>
      <w:r w:rsidRPr="008C4F95">
        <w:rPr>
          <w:iCs/>
          <w:kern w:val="0"/>
          <w:szCs w:val="24"/>
          <w:lang w:eastAsia="en-GB"/>
        </w:rPr>
        <w:t xml:space="preserve">identifying the person(s) responsible </w:t>
      </w:r>
      <w:r w:rsidR="00AA66D9" w:rsidRPr="008C4F95">
        <w:rPr>
          <w:iCs/>
          <w:kern w:val="0"/>
          <w:szCs w:val="24"/>
          <w:lang w:eastAsia="en-GB"/>
        </w:rPr>
        <w:t xml:space="preserve">on behalf of </w:t>
      </w:r>
      <w:r w:rsidRPr="008C4F95">
        <w:rPr>
          <w:iCs/>
          <w:kern w:val="0"/>
          <w:szCs w:val="24"/>
          <w:lang w:eastAsia="en-GB"/>
        </w:rPr>
        <w:t xml:space="preserve">the Manager for the Compliance obligations of the </w:t>
      </w:r>
      <w:r w:rsidR="000E3586" w:rsidRPr="008C4F95">
        <w:rPr>
          <w:iCs/>
          <w:kern w:val="0"/>
          <w:szCs w:val="24"/>
          <w:lang w:eastAsia="en-GB"/>
        </w:rPr>
        <w:t>Scheme</w:t>
      </w:r>
      <w:r w:rsidR="00EB1D2C" w:rsidRPr="008C4F95">
        <w:rPr>
          <w:iCs/>
          <w:kern w:val="0"/>
          <w:szCs w:val="24"/>
          <w:lang w:eastAsia="en-GB"/>
        </w:rPr>
        <w:t>;</w:t>
      </w:r>
    </w:p>
    <w:p w:rsidR="000423C5" w:rsidRPr="008C4F95" w:rsidRDefault="000423C5" w:rsidP="00A60CCC">
      <w:pPr>
        <w:numPr>
          <w:ilvl w:val="0"/>
          <w:numId w:val="5"/>
        </w:numPr>
        <w:tabs>
          <w:tab w:val="clear" w:pos="720"/>
          <w:tab w:val="left" w:pos="993"/>
        </w:tabs>
        <w:ind w:left="993" w:hanging="567"/>
        <w:rPr>
          <w:iCs/>
          <w:kern w:val="0"/>
          <w:szCs w:val="24"/>
          <w:lang w:eastAsia="en-GB"/>
        </w:rPr>
      </w:pPr>
      <w:r w:rsidRPr="008C4F95">
        <w:rPr>
          <w:iCs/>
          <w:kern w:val="0"/>
          <w:szCs w:val="24"/>
          <w:lang w:eastAsia="en-GB"/>
        </w:rPr>
        <w:t xml:space="preserve">identifying the person(s) responsible </w:t>
      </w:r>
      <w:r w:rsidR="00AA66D9" w:rsidRPr="008C4F95">
        <w:rPr>
          <w:iCs/>
          <w:kern w:val="0"/>
          <w:szCs w:val="24"/>
          <w:lang w:eastAsia="en-GB"/>
        </w:rPr>
        <w:t xml:space="preserve">on behalf of </w:t>
      </w:r>
      <w:r w:rsidRPr="008C4F95">
        <w:rPr>
          <w:iCs/>
          <w:kern w:val="0"/>
          <w:szCs w:val="24"/>
          <w:lang w:eastAsia="en-GB"/>
        </w:rPr>
        <w:t xml:space="preserve">the </w:t>
      </w:r>
      <w:r w:rsidR="00347CAE" w:rsidRPr="008C4F95">
        <w:rPr>
          <w:iCs/>
          <w:kern w:val="0"/>
          <w:szCs w:val="24"/>
          <w:lang w:eastAsia="en-GB"/>
        </w:rPr>
        <w:t xml:space="preserve">Manager </w:t>
      </w:r>
      <w:r w:rsidRPr="008C4F95">
        <w:rPr>
          <w:iCs/>
          <w:kern w:val="0"/>
          <w:szCs w:val="24"/>
          <w:lang w:eastAsia="en-GB"/>
        </w:rPr>
        <w:t xml:space="preserve">for the AML obligations of the </w:t>
      </w:r>
      <w:r w:rsidR="000E3586" w:rsidRPr="008C4F95">
        <w:rPr>
          <w:iCs/>
          <w:kern w:val="0"/>
          <w:szCs w:val="24"/>
          <w:lang w:eastAsia="en-GB"/>
        </w:rPr>
        <w:t>Scheme</w:t>
      </w:r>
      <w:r w:rsidR="00EB1D2C" w:rsidRPr="008C4F95">
        <w:rPr>
          <w:iCs/>
          <w:kern w:val="0"/>
          <w:szCs w:val="24"/>
          <w:lang w:eastAsia="en-GB"/>
        </w:rPr>
        <w:t>; and</w:t>
      </w:r>
    </w:p>
    <w:p w:rsidR="005B3720" w:rsidRPr="008C4F95" w:rsidRDefault="000423C5" w:rsidP="00D13F47">
      <w:pPr>
        <w:tabs>
          <w:tab w:val="left" w:pos="993"/>
        </w:tabs>
        <w:ind w:left="993"/>
        <w:rPr>
          <w:iCs/>
          <w:kern w:val="0"/>
          <w:szCs w:val="24"/>
          <w:lang w:eastAsia="en-GB"/>
        </w:rPr>
      </w:pPr>
      <w:r w:rsidRPr="008C4F95">
        <w:rPr>
          <w:iCs/>
          <w:kern w:val="0"/>
          <w:szCs w:val="24"/>
          <w:lang w:eastAsia="en-GB"/>
        </w:rPr>
        <w:t xml:space="preserve">approving and assuming responsibility for the contents of the </w:t>
      </w:r>
      <w:r w:rsidR="00232EA9" w:rsidRPr="008C4F95">
        <w:rPr>
          <w:iCs/>
          <w:kern w:val="0"/>
          <w:szCs w:val="24"/>
          <w:lang w:eastAsia="en-GB"/>
        </w:rPr>
        <w:t>Prospectus</w:t>
      </w:r>
      <w:r w:rsidR="00A60CCC" w:rsidRPr="008C4F95">
        <w:rPr>
          <w:iCs/>
          <w:kern w:val="0"/>
          <w:szCs w:val="24"/>
          <w:lang w:eastAsia="en-GB"/>
        </w:rPr>
        <w:t xml:space="preserve"> and Key Investor Information Document </w:t>
      </w:r>
      <w:r w:rsidR="008E258D" w:rsidRPr="008C4F95">
        <w:rPr>
          <w:iCs/>
          <w:kern w:val="0"/>
          <w:szCs w:val="24"/>
          <w:lang w:eastAsia="en-GB"/>
        </w:rPr>
        <w:t>(if applicable);</w:t>
      </w:r>
    </w:p>
    <w:p w:rsidR="005B3720" w:rsidRPr="008C4F95" w:rsidRDefault="000423C5" w:rsidP="00D13F47">
      <w:pPr>
        <w:tabs>
          <w:tab w:val="left" w:pos="709"/>
        </w:tabs>
        <w:ind w:left="709"/>
        <w:rPr>
          <w:kern w:val="0"/>
          <w:szCs w:val="24"/>
          <w:lang w:eastAsia="en-GB"/>
        </w:rPr>
      </w:pPr>
      <w:r w:rsidRPr="008C4F95">
        <w:rPr>
          <w:kern w:val="0"/>
          <w:szCs w:val="24"/>
          <w:lang w:eastAsia="en-GB"/>
        </w:rPr>
        <w:t>Application Fee</w:t>
      </w:r>
      <w:r w:rsidR="006902E1" w:rsidRPr="008C4F95">
        <w:rPr>
          <w:kern w:val="0"/>
          <w:szCs w:val="24"/>
          <w:lang w:eastAsia="en-GB"/>
        </w:rPr>
        <w:t>;</w:t>
      </w:r>
    </w:p>
    <w:p w:rsidR="00A7525A" w:rsidRPr="008C4F95" w:rsidRDefault="00A7525A" w:rsidP="00D13F47">
      <w:pPr>
        <w:numPr>
          <w:ilvl w:val="0"/>
          <w:numId w:val="11"/>
        </w:numPr>
        <w:tabs>
          <w:tab w:val="clear" w:pos="1080"/>
          <w:tab w:val="left" w:pos="709"/>
        </w:tabs>
        <w:ind w:left="709" w:hanging="709"/>
        <w:rPr>
          <w:kern w:val="0"/>
          <w:szCs w:val="24"/>
          <w:lang w:eastAsia="en-GB"/>
        </w:rPr>
      </w:pPr>
      <w:r w:rsidRPr="008C4F95">
        <w:rPr>
          <w:kern w:val="0"/>
          <w:szCs w:val="24"/>
          <w:lang w:eastAsia="en-GB"/>
        </w:rPr>
        <w:t>Marketing Plan;</w:t>
      </w:r>
    </w:p>
    <w:p w:rsidR="000423C5" w:rsidRPr="008C4F95" w:rsidRDefault="000423C5" w:rsidP="00D13F47">
      <w:pPr>
        <w:numPr>
          <w:ilvl w:val="0"/>
          <w:numId w:val="11"/>
        </w:numPr>
        <w:tabs>
          <w:tab w:val="clear" w:pos="1080"/>
          <w:tab w:val="left" w:pos="709"/>
        </w:tabs>
        <w:ind w:left="709" w:hanging="709"/>
        <w:rPr>
          <w:kern w:val="0"/>
          <w:szCs w:val="24"/>
          <w:lang w:eastAsia="en-GB"/>
        </w:rPr>
      </w:pPr>
      <w:r w:rsidRPr="008C4F95">
        <w:rPr>
          <w:kern w:val="0"/>
          <w:szCs w:val="24"/>
          <w:lang w:eastAsia="en-GB"/>
        </w:rPr>
        <w:t>Details of the regulatory status of the proposed Trustee</w:t>
      </w:r>
      <w:r w:rsidR="00BF6E67" w:rsidRPr="008C4F95">
        <w:rPr>
          <w:kern w:val="0"/>
          <w:szCs w:val="24"/>
          <w:lang w:eastAsia="en-GB"/>
        </w:rPr>
        <w:t>.</w:t>
      </w:r>
    </w:p>
    <w:p w:rsidR="005B3720" w:rsidRPr="008C4F95" w:rsidRDefault="005B3720" w:rsidP="00365D56">
      <w:pPr>
        <w:rPr>
          <w:kern w:val="0"/>
          <w:szCs w:val="24"/>
          <w:lang w:eastAsia="en-GB"/>
        </w:rPr>
      </w:pPr>
    </w:p>
    <w:p w:rsidR="000423C5" w:rsidRPr="008C4F95" w:rsidRDefault="000423C5" w:rsidP="00E70129">
      <w:pPr>
        <w:pStyle w:val="ListParagraph"/>
        <w:numPr>
          <w:ilvl w:val="0"/>
          <w:numId w:val="31"/>
        </w:numPr>
        <w:rPr>
          <w:bCs/>
          <w:i/>
          <w:iCs/>
          <w:kern w:val="0"/>
          <w:szCs w:val="24"/>
          <w:u w:val="single"/>
          <w:lang w:eastAsia="en-GB"/>
        </w:rPr>
      </w:pPr>
      <w:r w:rsidRPr="008C4F95">
        <w:rPr>
          <w:bCs/>
          <w:i/>
          <w:iCs/>
          <w:kern w:val="0"/>
          <w:szCs w:val="24"/>
          <w:u w:val="single"/>
          <w:lang w:eastAsia="en-GB"/>
        </w:rPr>
        <w:t xml:space="preserve">Supplementary Application Documents </w:t>
      </w:r>
      <w:r w:rsidR="00347CAE" w:rsidRPr="008C4F95">
        <w:rPr>
          <w:bCs/>
          <w:i/>
          <w:iCs/>
          <w:kern w:val="0"/>
          <w:szCs w:val="24"/>
          <w:u w:val="single"/>
          <w:lang w:eastAsia="en-GB"/>
        </w:rPr>
        <w:t>–</w:t>
      </w:r>
      <w:r w:rsidRPr="008C4F95">
        <w:rPr>
          <w:bCs/>
          <w:i/>
          <w:iCs/>
          <w:kern w:val="0"/>
          <w:szCs w:val="24"/>
          <w:u w:val="single"/>
          <w:lang w:eastAsia="en-GB"/>
        </w:rPr>
        <w:t xml:space="preserve"> Self</w:t>
      </w:r>
      <w:r w:rsidR="00A60CCC" w:rsidRPr="008C4F95">
        <w:rPr>
          <w:bCs/>
          <w:i/>
          <w:iCs/>
          <w:kern w:val="0"/>
          <w:szCs w:val="24"/>
          <w:u w:val="single"/>
          <w:lang w:eastAsia="en-GB"/>
        </w:rPr>
        <w:t>-</w:t>
      </w:r>
      <w:r w:rsidRPr="008C4F95">
        <w:rPr>
          <w:bCs/>
          <w:i/>
          <w:iCs/>
          <w:kern w:val="0"/>
          <w:szCs w:val="24"/>
          <w:u w:val="single"/>
          <w:lang w:eastAsia="en-GB"/>
        </w:rPr>
        <w:t xml:space="preserve">Managed </w:t>
      </w:r>
      <w:r w:rsidR="000E3586" w:rsidRPr="008C4F95">
        <w:rPr>
          <w:bCs/>
          <w:i/>
          <w:iCs/>
          <w:kern w:val="0"/>
          <w:szCs w:val="24"/>
          <w:u w:val="single"/>
          <w:lang w:eastAsia="en-GB"/>
        </w:rPr>
        <w:t>Scheme</w:t>
      </w:r>
    </w:p>
    <w:p w:rsidR="000423C5" w:rsidRPr="008C4F95" w:rsidRDefault="000423C5" w:rsidP="00365D56">
      <w:pPr>
        <w:rPr>
          <w:kern w:val="0"/>
          <w:szCs w:val="24"/>
          <w:lang w:eastAsia="en-GB"/>
        </w:rPr>
      </w:pPr>
    </w:p>
    <w:p w:rsidR="00D13F47" w:rsidRPr="008C4F95" w:rsidRDefault="000423C5" w:rsidP="001F472C">
      <w:pPr>
        <w:numPr>
          <w:ilvl w:val="0"/>
          <w:numId w:val="12"/>
        </w:numPr>
        <w:tabs>
          <w:tab w:val="clear" w:pos="1080"/>
          <w:tab w:val="left" w:pos="709"/>
        </w:tabs>
        <w:ind w:left="709" w:hanging="709"/>
        <w:rPr>
          <w:kern w:val="0"/>
          <w:szCs w:val="24"/>
          <w:lang w:eastAsia="en-GB"/>
        </w:rPr>
      </w:pPr>
      <w:r w:rsidRPr="008C4F95">
        <w:rPr>
          <w:kern w:val="0"/>
          <w:szCs w:val="24"/>
          <w:lang w:eastAsia="en-GB"/>
        </w:rPr>
        <w:t>Personal Questionnaire and detailed C</w:t>
      </w:r>
      <w:r w:rsidR="00C47895" w:rsidRPr="008C4F95">
        <w:rPr>
          <w:kern w:val="0"/>
          <w:szCs w:val="24"/>
          <w:lang w:eastAsia="en-GB"/>
        </w:rPr>
        <w:t xml:space="preserve">urriculum </w:t>
      </w:r>
      <w:r w:rsidRPr="008C4F95">
        <w:rPr>
          <w:kern w:val="0"/>
          <w:szCs w:val="24"/>
          <w:lang w:eastAsia="en-GB"/>
        </w:rPr>
        <w:t>V</w:t>
      </w:r>
      <w:r w:rsidR="00C47895" w:rsidRPr="008C4F95">
        <w:rPr>
          <w:kern w:val="0"/>
          <w:szCs w:val="24"/>
          <w:lang w:eastAsia="en-GB"/>
        </w:rPr>
        <w:t>itae</w:t>
      </w:r>
      <w:r w:rsidRPr="008C4F95">
        <w:rPr>
          <w:kern w:val="0"/>
          <w:szCs w:val="24"/>
          <w:lang w:eastAsia="en-GB"/>
        </w:rPr>
        <w:t xml:space="preserve"> of the members of the Investment Committee Portfolio Manager</w:t>
      </w:r>
      <w:r w:rsidR="006902E1" w:rsidRPr="008C4F95">
        <w:rPr>
          <w:kern w:val="0"/>
          <w:szCs w:val="24"/>
          <w:lang w:eastAsia="en-GB"/>
        </w:rPr>
        <w:t>;</w:t>
      </w:r>
    </w:p>
    <w:p w:rsidR="000423C5" w:rsidRPr="008C4F95" w:rsidRDefault="000423C5" w:rsidP="00D13F47">
      <w:pPr>
        <w:numPr>
          <w:ilvl w:val="0"/>
          <w:numId w:val="12"/>
        </w:numPr>
        <w:tabs>
          <w:tab w:val="clear" w:pos="1080"/>
          <w:tab w:val="left" w:pos="709"/>
        </w:tabs>
        <w:ind w:left="709" w:hanging="709"/>
        <w:rPr>
          <w:kern w:val="0"/>
          <w:szCs w:val="24"/>
          <w:lang w:eastAsia="en-GB"/>
        </w:rPr>
      </w:pPr>
      <w:r w:rsidRPr="008C4F95">
        <w:rPr>
          <w:kern w:val="0"/>
          <w:szCs w:val="24"/>
          <w:lang w:eastAsia="en-GB"/>
        </w:rPr>
        <w:t>Terms of reference regulating the procedu</w:t>
      </w:r>
      <w:r w:rsidR="006902E1" w:rsidRPr="008C4F95">
        <w:rPr>
          <w:kern w:val="0"/>
          <w:szCs w:val="24"/>
          <w:lang w:eastAsia="en-GB"/>
        </w:rPr>
        <w:t>res of the Investment Committee;</w:t>
      </w:r>
    </w:p>
    <w:p w:rsidR="000423C5" w:rsidRPr="008C4F95" w:rsidRDefault="000423C5" w:rsidP="00D13F47">
      <w:pPr>
        <w:numPr>
          <w:ilvl w:val="0"/>
          <w:numId w:val="12"/>
        </w:numPr>
        <w:tabs>
          <w:tab w:val="clear" w:pos="1080"/>
          <w:tab w:val="left" w:pos="709"/>
        </w:tabs>
        <w:ind w:left="709" w:hanging="709"/>
        <w:rPr>
          <w:kern w:val="0"/>
          <w:szCs w:val="24"/>
          <w:lang w:eastAsia="en-GB"/>
        </w:rPr>
      </w:pPr>
      <w:r w:rsidRPr="008C4F95">
        <w:rPr>
          <w:kern w:val="0"/>
          <w:szCs w:val="24"/>
          <w:lang w:eastAsia="en-GB"/>
        </w:rPr>
        <w:t>Confirmation from the Portfolio Managers (as applicable) that they</w:t>
      </w:r>
      <w:r w:rsidR="00626578" w:rsidRPr="008C4F95">
        <w:rPr>
          <w:kern w:val="0"/>
          <w:szCs w:val="24"/>
          <w:lang w:eastAsia="en-GB"/>
        </w:rPr>
        <w:t xml:space="preserve"> will</w:t>
      </w:r>
      <w:r w:rsidRPr="008C4F95">
        <w:rPr>
          <w:kern w:val="0"/>
          <w:szCs w:val="24"/>
          <w:lang w:eastAsia="en-GB"/>
        </w:rPr>
        <w:t>:</w:t>
      </w:r>
    </w:p>
    <w:p w:rsidR="000423C5" w:rsidRPr="008C4F95" w:rsidRDefault="000423C5" w:rsidP="00D13F47">
      <w:pPr>
        <w:numPr>
          <w:ilvl w:val="0"/>
          <w:numId w:val="5"/>
        </w:numPr>
        <w:tabs>
          <w:tab w:val="clear" w:pos="720"/>
          <w:tab w:val="left" w:pos="993"/>
        </w:tabs>
        <w:ind w:left="993" w:hanging="567"/>
        <w:rPr>
          <w:iCs/>
          <w:kern w:val="0"/>
          <w:szCs w:val="24"/>
          <w:lang w:eastAsia="en-GB"/>
        </w:rPr>
      </w:pPr>
      <w:r w:rsidRPr="008C4F95">
        <w:rPr>
          <w:iCs/>
          <w:kern w:val="0"/>
          <w:szCs w:val="24"/>
          <w:lang w:eastAsia="en-GB"/>
        </w:rPr>
        <w:lastRenderedPageBreak/>
        <w:t xml:space="preserve">operate in accordance with the investment objective and policy described in the </w:t>
      </w:r>
      <w:r w:rsidR="000E3586" w:rsidRPr="008C4F95">
        <w:rPr>
          <w:iCs/>
          <w:kern w:val="0"/>
          <w:szCs w:val="24"/>
          <w:lang w:eastAsia="en-GB"/>
        </w:rPr>
        <w:t>Scheme</w:t>
      </w:r>
      <w:r w:rsidRPr="008C4F95">
        <w:rPr>
          <w:iCs/>
          <w:kern w:val="0"/>
          <w:szCs w:val="24"/>
          <w:lang w:eastAsia="en-GB"/>
        </w:rPr>
        <w:t xml:space="preserve">’s </w:t>
      </w:r>
      <w:r w:rsidR="008F6D1B" w:rsidRPr="008C4F95">
        <w:rPr>
          <w:iCs/>
          <w:kern w:val="0"/>
          <w:szCs w:val="24"/>
          <w:lang w:eastAsia="en-GB"/>
        </w:rPr>
        <w:t>Prospectus</w:t>
      </w:r>
      <w:r w:rsidRPr="008C4F95">
        <w:rPr>
          <w:iCs/>
          <w:kern w:val="0"/>
          <w:szCs w:val="24"/>
          <w:lang w:eastAsia="en-GB"/>
        </w:rPr>
        <w:t xml:space="preserve"> in general and the investment guidelines issued by the </w:t>
      </w:r>
      <w:r w:rsidR="008E258D" w:rsidRPr="008C4F95">
        <w:rPr>
          <w:iCs/>
          <w:kern w:val="0"/>
          <w:szCs w:val="24"/>
          <w:lang w:eastAsia="en-GB"/>
        </w:rPr>
        <w:t>I</w:t>
      </w:r>
      <w:r w:rsidRPr="008C4F95">
        <w:rPr>
          <w:iCs/>
          <w:kern w:val="0"/>
          <w:szCs w:val="24"/>
          <w:lang w:eastAsia="en-GB"/>
        </w:rPr>
        <w:t xml:space="preserve">nvestment </w:t>
      </w:r>
      <w:r w:rsidR="008E258D" w:rsidRPr="008C4F95">
        <w:rPr>
          <w:iCs/>
          <w:kern w:val="0"/>
          <w:szCs w:val="24"/>
          <w:lang w:eastAsia="en-GB"/>
        </w:rPr>
        <w:t>C</w:t>
      </w:r>
      <w:r w:rsidRPr="008C4F95">
        <w:rPr>
          <w:iCs/>
          <w:kern w:val="0"/>
          <w:szCs w:val="24"/>
          <w:lang w:eastAsia="en-GB"/>
        </w:rPr>
        <w:t>ommittee in particular;</w:t>
      </w:r>
    </w:p>
    <w:p w:rsidR="000423C5" w:rsidRPr="008C4F95" w:rsidRDefault="000423C5" w:rsidP="00D13F47">
      <w:pPr>
        <w:numPr>
          <w:ilvl w:val="0"/>
          <w:numId w:val="5"/>
        </w:numPr>
        <w:tabs>
          <w:tab w:val="clear" w:pos="720"/>
          <w:tab w:val="left" w:pos="993"/>
        </w:tabs>
        <w:ind w:left="993" w:hanging="567"/>
        <w:rPr>
          <w:iCs/>
          <w:kern w:val="0"/>
          <w:szCs w:val="24"/>
          <w:lang w:eastAsia="en-GB"/>
        </w:rPr>
      </w:pPr>
      <w:r w:rsidRPr="008C4F95">
        <w:rPr>
          <w:iCs/>
          <w:kern w:val="0"/>
          <w:szCs w:val="24"/>
          <w:lang w:eastAsia="en-GB"/>
        </w:rPr>
        <w:t xml:space="preserve">report to the </w:t>
      </w:r>
      <w:r w:rsidR="00626578" w:rsidRPr="008C4F95">
        <w:rPr>
          <w:iCs/>
          <w:kern w:val="0"/>
          <w:szCs w:val="24"/>
          <w:lang w:eastAsia="en-GB"/>
        </w:rPr>
        <w:t xml:space="preserve">Investment Committee </w:t>
      </w:r>
      <w:r w:rsidRPr="008C4F95">
        <w:rPr>
          <w:iCs/>
          <w:kern w:val="0"/>
          <w:szCs w:val="24"/>
          <w:lang w:eastAsia="en-GB"/>
        </w:rPr>
        <w:t xml:space="preserve">on a regular basis any transactions effected on behalf of the </w:t>
      </w:r>
      <w:r w:rsidR="000E3586" w:rsidRPr="008C4F95">
        <w:rPr>
          <w:iCs/>
          <w:kern w:val="0"/>
          <w:szCs w:val="24"/>
          <w:lang w:eastAsia="en-GB"/>
        </w:rPr>
        <w:t>Scheme</w:t>
      </w:r>
      <w:r w:rsidRPr="008C4F95">
        <w:rPr>
          <w:iCs/>
          <w:kern w:val="0"/>
          <w:szCs w:val="24"/>
          <w:lang w:eastAsia="en-GB"/>
        </w:rPr>
        <w:t>; and</w:t>
      </w:r>
    </w:p>
    <w:p w:rsidR="00D13F47" w:rsidRPr="008C4F95" w:rsidRDefault="000423C5" w:rsidP="00D13F47">
      <w:pPr>
        <w:tabs>
          <w:tab w:val="left" w:pos="993"/>
        </w:tabs>
        <w:ind w:left="993"/>
        <w:rPr>
          <w:iCs/>
          <w:kern w:val="0"/>
          <w:szCs w:val="24"/>
          <w:lang w:eastAsia="en-GB"/>
        </w:rPr>
      </w:pPr>
      <w:r w:rsidRPr="008C4F95">
        <w:rPr>
          <w:iCs/>
          <w:kern w:val="0"/>
          <w:szCs w:val="24"/>
          <w:lang w:eastAsia="en-GB"/>
        </w:rPr>
        <w:t xml:space="preserve">provide to the </w:t>
      </w:r>
      <w:r w:rsidR="00626578" w:rsidRPr="008C4F95">
        <w:rPr>
          <w:iCs/>
          <w:kern w:val="0"/>
          <w:szCs w:val="24"/>
          <w:lang w:eastAsia="en-GB"/>
        </w:rPr>
        <w:t>Investment Committee</w:t>
      </w:r>
      <w:r w:rsidRPr="008C4F95">
        <w:rPr>
          <w:iCs/>
          <w:kern w:val="0"/>
          <w:szCs w:val="24"/>
          <w:lang w:eastAsia="en-GB"/>
        </w:rPr>
        <w:t xml:space="preserve">, any information as the </w:t>
      </w:r>
      <w:r w:rsidR="00626578" w:rsidRPr="008C4F95">
        <w:rPr>
          <w:iCs/>
          <w:kern w:val="0"/>
          <w:szCs w:val="24"/>
          <w:lang w:eastAsia="en-GB"/>
        </w:rPr>
        <w:t xml:space="preserve">Investment Committee </w:t>
      </w:r>
      <w:r w:rsidRPr="008C4F95">
        <w:rPr>
          <w:iCs/>
          <w:kern w:val="0"/>
          <w:szCs w:val="24"/>
          <w:lang w:eastAsia="en-GB"/>
        </w:rPr>
        <w:t>may require from time to time</w:t>
      </w:r>
      <w:r w:rsidR="006902E1" w:rsidRPr="008C4F95">
        <w:rPr>
          <w:iCs/>
          <w:kern w:val="0"/>
          <w:szCs w:val="24"/>
          <w:lang w:eastAsia="en-GB"/>
        </w:rPr>
        <w:t>;</w:t>
      </w:r>
    </w:p>
    <w:p w:rsidR="008C4F95" w:rsidRDefault="000423C5" w:rsidP="00E70129">
      <w:pPr>
        <w:numPr>
          <w:ilvl w:val="0"/>
          <w:numId w:val="12"/>
        </w:numPr>
        <w:tabs>
          <w:tab w:val="left" w:pos="709"/>
        </w:tabs>
        <w:ind w:left="709" w:hanging="709"/>
        <w:rPr>
          <w:kern w:val="0"/>
          <w:szCs w:val="24"/>
          <w:lang w:eastAsia="en-GB"/>
        </w:rPr>
      </w:pPr>
      <w:r w:rsidRPr="008C4F95">
        <w:rPr>
          <w:kern w:val="0"/>
          <w:szCs w:val="24"/>
          <w:lang w:eastAsia="en-GB"/>
        </w:rPr>
        <w:t>Confirmation from the Portfolio Manager(s)/ Investment Committee that they have appropriate resources available to them to ensure on-going access to the market information which they would need to take account of in making i</w:t>
      </w:r>
      <w:r w:rsidR="006902E1" w:rsidRPr="008C4F95">
        <w:rPr>
          <w:kern w:val="0"/>
          <w:szCs w:val="24"/>
          <w:lang w:eastAsia="en-GB"/>
        </w:rPr>
        <w:t>nvestment management decisions</w:t>
      </w:r>
      <w:r w:rsidR="000325F8" w:rsidRPr="008C4F95">
        <w:rPr>
          <w:kern w:val="0"/>
          <w:szCs w:val="24"/>
          <w:lang w:eastAsia="en-GB"/>
        </w:rPr>
        <w:t>;</w:t>
      </w:r>
    </w:p>
    <w:p w:rsidR="00D13F47" w:rsidRPr="008C4F95" w:rsidRDefault="000325F8" w:rsidP="00E70129">
      <w:pPr>
        <w:numPr>
          <w:ilvl w:val="0"/>
          <w:numId w:val="12"/>
        </w:numPr>
        <w:tabs>
          <w:tab w:val="left" w:pos="709"/>
        </w:tabs>
        <w:ind w:left="709" w:hanging="709"/>
        <w:rPr>
          <w:kern w:val="0"/>
          <w:szCs w:val="24"/>
          <w:lang w:eastAsia="en-GB"/>
        </w:rPr>
      </w:pPr>
      <w:r w:rsidRPr="008C4F95">
        <w:rPr>
          <w:kern w:val="0"/>
          <w:szCs w:val="24"/>
          <w:lang w:eastAsia="en-GB"/>
        </w:rPr>
        <w:t xml:space="preserve">Risk Management Policy </w:t>
      </w:r>
    </w:p>
    <w:p w:rsidR="00CB1135" w:rsidRPr="008C4F95" w:rsidRDefault="00CB1135" w:rsidP="00365D56">
      <w:pPr>
        <w:rPr>
          <w:bCs/>
          <w:i/>
          <w:iCs/>
          <w:kern w:val="0"/>
          <w:szCs w:val="24"/>
          <w:u w:val="single"/>
          <w:lang w:eastAsia="en-GB"/>
        </w:rPr>
      </w:pPr>
    </w:p>
    <w:p w:rsidR="001D0A65" w:rsidRPr="008C4F95" w:rsidRDefault="00EE4382" w:rsidP="00365D56">
      <w:pPr>
        <w:rPr>
          <w:bCs/>
          <w:iCs/>
          <w:kern w:val="0"/>
          <w:szCs w:val="24"/>
          <w:lang w:eastAsia="en-GB"/>
        </w:rPr>
      </w:pPr>
      <w:r w:rsidRPr="008C4F95">
        <w:rPr>
          <w:bCs/>
          <w:iCs/>
          <w:kern w:val="0"/>
          <w:szCs w:val="24"/>
          <w:lang w:eastAsia="en-GB"/>
        </w:rPr>
        <w:t xml:space="preserve">The MFSA reserves the right to request such additional information as it may require when processing an application for a licence. </w:t>
      </w:r>
    </w:p>
    <w:p w:rsidR="000423C5" w:rsidRDefault="000423C5" w:rsidP="00365D56">
      <w:pPr>
        <w:rPr>
          <w:ins w:id="380" w:author="Isabelle Agius" w:date="2016-09-28T10:08:00Z"/>
          <w:iCs/>
          <w:kern w:val="0"/>
          <w:szCs w:val="24"/>
          <w:lang w:eastAsia="en-GB"/>
        </w:rPr>
      </w:pPr>
    </w:p>
    <w:p w:rsidR="000415C4" w:rsidRPr="000415C4" w:rsidDel="000415C4" w:rsidRDefault="000415C4" w:rsidP="00365D56">
      <w:pPr>
        <w:rPr>
          <w:del w:id="381" w:author="Isabelle Agius" w:date="2016-09-28T10:08:00Z"/>
          <w:i/>
          <w:szCs w:val="24"/>
          <w:rPrChange w:id="382" w:author="Isabelle Agius" w:date="2016-09-28T10:09:00Z">
            <w:rPr>
              <w:del w:id="383" w:author="Isabelle Agius" w:date="2016-09-28T10:08:00Z"/>
              <w:iCs/>
              <w:kern w:val="0"/>
              <w:szCs w:val="24"/>
              <w:lang w:eastAsia="en-GB"/>
            </w:rPr>
          </w:rPrChange>
        </w:rPr>
      </w:pPr>
    </w:p>
    <w:p w:rsidR="000325F8" w:rsidRPr="000415C4" w:rsidDel="000415C4" w:rsidRDefault="00B71B25">
      <w:pPr>
        <w:pStyle w:val="Heading3"/>
        <w:ind w:left="709" w:right="0" w:hanging="709"/>
        <w:rPr>
          <w:del w:id="384" w:author="Isabelle Agius" w:date="2016-09-28T10:08:00Z"/>
          <w:i/>
          <w:szCs w:val="24"/>
        </w:rPr>
      </w:pPr>
      <w:del w:id="385" w:author="Isabelle Agius" w:date="2016-09-28T10:09:00Z">
        <w:r w:rsidRPr="000415C4" w:rsidDel="000415C4">
          <w:rPr>
            <w:b w:val="0"/>
            <w:i/>
            <w:szCs w:val="24"/>
          </w:rPr>
          <w:delText>9.2</w:delText>
        </w:r>
      </w:del>
      <w:r w:rsidR="000325F8" w:rsidRPr="000415C4">
        <w:rPr>
          <w:b w:val="0"/>
          <w:i/>
          <w:szCs w:val="24"/>
        </w:rPr>
        <w:tab/>
      </w:r>
      <w:del w:id="386" w:author="Isabelle Agius" w:date="2016-09-28T10:08:00Z">
        <w:r w:rsidR="00B51858" w:rsidRPr="000415C4" w:rsidDel="000415C4">
          <w:rPr>
            <w:b w:val="0"/>
            <w:i/>
            <w:szCs w:val="24"/>
          </w:rPr>
          <w:delText>Overseas based</w:delText>
        </w:r>
        <w:r w:rsidR="000325F8" w:rsidRPr="000415C4" w:rsidDel="000415C4">
          <w:rPr>
            <w:b w:val="0"/>
            <w:i/>
            <w:szCs w:val="24"/>
          </w:rPr>
          <w:delText xml:space="preserve"> </w:delText>
        </w:r>
        <w:r w:rsidR="006A0BB8" w:rsidRPr="000415C4" w:rsidDel="000415C4">
          <w:rPr>
            <w:b w:val="0"/>
            <w:i/>
            <w:szCs w:val="24"/>
          </w:rPr>
          <w:delText>Non-UCITS</w:delText>
        </w:r>
        <w:r w:rsidR="000325F8" w:rsidRPr="000415C4" w:rsidDel="000415C4">
          <w:rPr>
            <w:b w:val="0"/>
            <w:i/>
            <w:szCs w:val="24"/>
          </w:rPr>
          <w:delText xml:space="preserve"> </w:delText>
        </w:r>
        <w:r w:rsidR="000E3586" w:rsidRPr="000415C4" w:rsidDel="000415C4">
          <w:rPr>
            <w:b w:val="0"/>
            <w:i/>
            <w:szCs w:val="24"/>
          </w:rPr>
          <w:delText>Scheme</w:delText>
        </w:r>
        <w:r w:rsidR="000325F8" w:rsidRPr="000415C4" w:rsidDel="000415C4">
          <w:rPr>
            <w:b w:val="0"/>
            <w:i/>
            <w:szCs w:val="24"/>
          </w:rPr>
          <w:delText>s</w:delText>
        </w:r>
      </w:del>
    </w:p>
    <w:p w:rsidR="000325F8" w:rsidRPr="000415C4" w:rsidDel="000415C4" w:rsidRDefault="000325F8">
      <w:pPr>
        <w:pStyle w:val="Heading3"/>
        <w:ind w:left="709" w:right="0" w:hanging="709"/>
        <w:rPr>
          <w:del w:id="387" w:author="Isabelle Agius" w:date="2016-09-28T10:08:00Z"/>
          <w:i/>
          <w:szCs w:val="24"/>
          <w:rPrChange w:id="388" w:author="Isabelle Agius" w:date="2016-09-28T10:09:00Z">
            <w:rPr>
              <w:del w:id="389" w:author="Isabelle Agius" w:date="2016-09-28T10:08:00Z"/>
              <w:iCs/>
              <w:szCs w:val="24"/>
              <w:lang w:eastAsia="en-GB"/>
            </w:rPr>
          </w:rPrChange>
        </w:rPr>
        <w:pPrChange w:id="390" w:author="Isabelle Agius" w:date="2016-09-28T10:08:00Z">
          <w:pPr/>
        </w:pPrChange>
      </w:pPr>
    </w:p>
    <w:p w:rsidR="00A7525A" w:rsidRPr="000415C4" w:rsidDel="000415C4" w:rsidRDefault="00A7525A">
      <w:pPr>
        <w:pStyle w:val="Heading3"/>
        <w:ind w:left="709" w:right="0" w:hanging="709"/>
        <w:rPr>
          <w:del w:id="391" w:author="Isabelle Agius" w:date="2016-09-28T10:08:00Z"/>
          <w:i/>
          <w:szCs w:val="24"/>
          <w:rPrChange w:id="392" w:author="Isabelle Agius" w:date="2016-09-28T10:09:00Z">
            <w:rPr>
              <w:del w:id="393" w:author="Isabelle Agius" w:date="2016-09-28T10:08:00Z"/>
              <w:szCs w:val="24"/>
              <w:lang w:eastAsia="en-GB"/>
            </w:rPr>
          </w:rPrChange>
        </w:rPr>
        <w:pPrChange w:id="394" w:author="Isabelle Agius" w:date="2016-09-28T10:08:00Z">
          <w:pPr>
            <w:numPr>
              <w:numId w:val="17"/>
            </w:numPr>
            <w:tabs>
              <w:tab w:val="num" w:pos="1080"/>
            </w:tabs>
            <w:ind w:left="426" w:hanging="437"/>
          </w:pPr>
        </w:pPrChange>
      </w:pPr>
      <w:del w:id="395" w:author="Isabelle Agius" w:date="2016-09-28T10:08:00Z">
        <w:r w:rsidRPr="000415C4" w:rsidDel="000415C4">
          <w:rPr>
            <w:i/>
            <w:szCs w:val="24"/>
            <w:rPrChange w:id="396" w:author="Isabelle Agius" w:date="2016-09-28T10:09:00Z">
              <w:rPr>
                <w:szCs w:val="24"/>
                <w:lang w:eastAsia="en-GB"/>
              </w:rPr>
            </w:rPrChange>
          </w:rPr>
          <w:delText xml:space="preserve">Application Form (Schedule </w:delText>
        </w:r>
        <w:r w:rsidR="00706A96" w:rsidRPr="000415C4" w:rsidDel="000415C4">
          <w:rPr>
            <w:i/>
            <w:szCs w:val="24"/>
            <w:rPrChange w:id="397" w:author="Isabelle Agius" w:date="2016-09-28T10:09:00Z">
              <w:rPr>
                <w:szCs w:val="24"/>
                <w:lang w:eastAsia="en-GB"/>
              </w:rPr>
            </w:rPrChange>
          </w:rPr>
          <w:delText>B</w:delText>
        </w:r>
        <w:r w:rsidRPr="000415C4" w:rsidDel="000415C4">
          <w:rPr>
            <w:i/>
            <w:szCs w:val="24"/>
            <w:rPrChange w:id="398" w:author="Isabelle Agius" w:date="2016-09-28T10:09:00Z">
              <w:rPr>
                <w:szCs w:val="24"/>
                <w:lang w:eastAsia="en-GB"/>
              </w:rPr>
            </w:rPrChange>
          </w:rPr>
          <w:delText xml:space="preserve"> to this Part);</w:delText>
        </w:r>
      </w:del>
    </w:p>
    <w:p w:rsidR="00A7525A" w:rsidRPr="000415C4" w:rsidDel="000415C4" w:rsidRDefault="00E7207E">
      <w:pPr>
        <w:pStyle w:val="Heading3"/>
        <w:ind w:left="709" w:right="0" w:hanging="709"/>
        <w:rPr>
          <w:del w:id="399" w:author="Isabelle Agius" w:date="2016-09-28T10:08:00Z"/>
          <w:i/>
          <w:szCs w:val="24"/>
          <w:rPrChange w:id="400" w:author="Isabelle Agius" w:date="2016-09-28T10:09:00Z">
            <w:rPr>
              <w:del w:id="401" w:author="Isabelle Agius" w:date="2016-09-28T10:08:00Z"/>
              <w:szCs w:val="24"/>
              <w:lang w:eastAsia="en-GB"/>
            </w:rPr>
          </w:rPrChange>
        </w:rPr>
        <w:pPrChange w:id="402" w:author="Isabelle Agius" w:date="2016-09-28T10:08:00Z">
          <w:pPr>
            <w:numPr>
              <w:numId w:val="17"/>
            </w:numPr>
            <w:tabs>
              <w:tab w:val="num" w:pos="1080"/>
            </w:tabs>
            <w:ind w:left="426" w:hanging="437"/>
          </w:pPr>
        </w:pPrChange>
      </w:pPr>
      <w:del w:id="403" w:author="Isabelle Agius" w:date="2016-09-28T10:08:00Z">
        <w:r w:rsidRPr="000415C4" w:rsidDel="000415C4">
          <w:rPr>
            <w:i/>
            <w:szCs w:val="24"/>
            <w:rPrChange w:id="404" w:author="Isabelle Agius" w:date="2016-09-28T10:09:00Z">
              <w:rPr>
                <w:szCs w:val="24"/>
                <w:lang w:eastAsia="en-GB"/>
              </w:rPr>
            </w:rPrChange>
          </w:rPr>
          <w:delText xml:space="preserve">Latest approved version of the </w:delText>
        </w:r>
        <w:r w:rsidR="00232EA9" w:rsidRPr="000415C4" w:rsidDel="000415C4">
          <w:rPr>
            <w:i/>
            <w:szCs w:val="24"/>
            <w:rPrChange w:id="405" w:author="Isabelle Agius" w:date="2016-09-28T10:09:00Z">
              <w:rPr>
                <w:szCs w:val="24"/>
                <w:lang w:eastAsia="en-GB"/>
              </w:rPr>
            </w:rPrChange>
          </w:rPr>
          <w:delText>Prospectus</w:delText>
        </w:r>
        <w:r w:rsidR="00A7525A" w:rsidRPr="000415C4" w:rsidDel="000415C4">
          <w:rPr>
            <w:i/>
            <w:szCs w:val="24"/>
            <w:rPrChange w:id="406" w:author="Isabelle Agius" w:date="2016-09-28T10:09:00Z">
              <w:rPr>
                <w:szCs w:val="24"/>
                <w:lang w:eastAsia="en-GB"/>
              </w:rPr>
            </w:rPrChange>
          </w:rPr>
          <w:delText>;</w:delText>
        </w:r>
      </w:del>
    </w:p>
    <w:p w:rsidR="00A7525A" w:rsidRPr="000415C4" w:rsidDel="000415C4" w:rsidRDefault="00A7525A">
      <w:pPr>
        <w:pStyle w:val="Heading3"/>
        <w:ind w:left="709" w:right="0" w:hanging="709"/>
        <w:rPr>
          <w:del w:id="407" w:author="Isabelle Agius" w:date="2016-09-28T10:08:00Z"/>
          <w:i/>
          <w:szCs w:val="24"/>
          <w:rPrChange w:id="408" w:author="Isabelle Agius" w:date="2016-09-28T10:09:00Z">
            <w:rPr>
              <w:del w:id="409" w:author="Isabelle Agius" w:date="2016-09-28T10:08:00Z"/>
              <w:szCs w:val="24"/>
              <w:lang w:eastAsia="en-GB"/>
            </w:rPr>
          </w:rPrChange>
        </w:rPr>
        <w:pPrChange w:id="410" w:author="Isabelle Agius" w:date="2016-09-28T10:08:00Z">
          <w:pPr>
            <w:numPr>
              <w:numId w:val="17"/>
            </w:numPr>
            <w:tabs>
              <w:tab w:val="num" w:pos="1080"/>
            </w:tabs>
            <w:ind w:left="426" w:hanging="437"/>
          </w:pPr>
        </w:pPrChange>
      </w:pPr>
      <w:del w:id="411" w:author="Isabelle Agius" w:date="2016-09-28T10:08:00Z">
        <w:r w:rsidRPr="000415C4" w:rsidDel="000415C4">
          <w:rPr>
            <w:i/>
            <w:szCs w:val="24"/>
            <w:rPrChange w:id="412" w:author="Isabelle Agius" w:date="2016-09-28T10:09:00Z">
              <w:rPr>
                <w:szCs w:val="24"/>
                <w:lang w:eastAsia="en-GB"/>
              </w:rPr>
            </w:rPrChange>
          </w:rPr>
          <w:delText>Instr</w:delText>
        </w:r>
        <w:r w:rsidR="00706A96" w:rsidRPr="000415C4" w:rsidDel="000415C4">
          <w:rPr>
            <w:i/>
            <w:szCs w:val="24"/>
            <w:rPrChange w:id="413" w:author="Isabelle Agius" w:date="2016-09-28T10:09:00Z">
              <w:rPr>
                <w:szCs w:val="24"/>
                <w:lang w:eastAsia="en-GB"/>
              </w:rPr>
            </w:rPrChange>
          </w:rPr>
          <w:delText>ument of Incorporation or Const</w:delText>
        </w:r>
        <w:r w:rsidRPr="000415C4" w:rsidDel="000415C4">
          <w:rPr>
            <w:i/>
            <w:szCs w:val="24"/>
            <w:rPrChange w:id="414" w:author="Isabelle Agius" w:date="2016-09-28T10:09:00Z">
              <w:rPr>
                <w:szCs w:val="24"/>
                <w:lang w:eastAsia="en-GB"/>
              </w:rPr>
            </w:rPrChange>
          </w:rPr>
          <w:delText>itutional Documents;</w:delText>
        </w:r>
      </w:del>
    </w:p>
    <w:p w:rsidR="00A7525A" w:rsidRPr="000415C4" w:rsidDel="000415C4" w:rsidRDefault="00A7525A">
      <w:pPr>
        <w:pStyle w:val="Heading3"/>
        <w:ind w:left="709" w:right="0" w:hanging="709"/>
        <w:rPr>
          <w:del w:id="415" w:author="Isabelle Agius" w:date="2016-09-28T10:08:00Z"/>
          <w:i/>
          <w:szCs w:val="24"/>
          <w:rPrChange w:id="416" w:author="Isabelle Agius" w:date="2016-09-28T10:09:00Z">
            <w:rPr>
              <w:del w:id="417" w:author="Isabelle Agius" w:date="2016-09-28T10:08:00Z"/>
              <w:szCs w:val="24"/>
              <w:lang w:eastAsia="en-GB"/>
            </w:rPr>
          </w:rPrChange>
        </w:rPr>
        <w:pPrChange w:id="418" w:author="Isabelle Agius" w:date="2016-09-28T10:08:00Z">
          <w:pPr>
            <w:numPr>
              <w:numId w:val="17"/>
            </w:numPr>
            <w:tabs>
              <w:tab w:val="num" w:pos="1080"/>
            </w:tabs>
            <w:ind w:left="426" w:hanging="437"/>
          </w:pPr>
        </w:pPrChange>
      </w:pPr>
      <w:del w:id="419" w:author="Isabelle Agius" w:date="2016-09-28T10:08:00Z">
        <w:r w:rsidRPr="000415C4" w:rsidDel="000415C4">
          <w:rPr>
            <w:i/>
            <w:szCs w:val="24"/>
            <w:rPrChange w:id="420" w:author="Isabelle Agius" w:date="2016-09-28T10:09:00Z">
              <w:rPr>
                <w:szCs w:val="24"/>
                <w:lang w:eastAsia="en-GB"/>
              </w:rPr>
            </w:rPrChange>
          </w:rPr>
          <w:delText>Management, Administration, Custody, Advisory agreements (as applicable);</w:delText>
        </w:r>
      </w:del>
    </w:p>
    <w:p w:rsidR="00A7525A" w:rsidRPr="000415C4" w:rsidDel="000415C4" w:rsidRDefault="008E258D">
      <w:pPr>
        <w:pStyle w:val="Heading3"/>
        <w:ind w:left="709" w:right="0" w:hanging="709"/>
        <w:rPr>
          <w:del w:id="421" w:author="Isabelle Agius" w:date="2016-09-28T10:08:00Z"/>
          <w:i/>
          <w:szCs w:val="24"/>
          <w:rPrChange w:id="422" w:author="Isabelle Agius" w:date="2016-09-28T10:09:00Z">
            <w:rPr>
              <w:del w:id="423" w:author="Isabelle Agius" w:date="2016-09-28T10:08:00Z"/>
              <w:szCs w:val="24"/>
              <w:lang w:eastAsia="en-GB"/>
            </w:rPr>
          </w:rPrChange>
        </w:rPr>
        <w:pPrChange w:id="424" w:author="Isabelle Agius" w:date="2016-09-28T10:08:00Z">
          <w:pPr>
            <w:numPr>
              <w:numId w:val="17"/>
            </w:numPr>
            <w:tabs>
              <w:tab w:val="num" w:pos="1080"/>
            </w:tabs>
            <w:ind w:left="426" w:hanging="437"/>
          </w:pPr>
        </w:pPrChange>
      </w:pPr>
      <w:del w:id="425" w:author="Isabelle Agius" w:date="2016-09-28T10:08:00Z">
        <w:r w:rsidRPr="000415C4" w:rsidDel="000415C4">
          <w:rPr>
            <w:i/>
            <w:szCs w:val="24"/>
            <w:rPrChange w:id="426" w:author="Isabelle Agius" w:date="2016-09-28T10:09:00Z">
              <w:rPr>
                <w:szCs w:val="24"/>
                <w:lang w:eastAsia="en-GB"/>
              </w:rPr>
            </w:rPrChange>
          </w:rPr>
          <w:delText>R</w:delText>
        </w:r>
        <w:r w:rsidR="00A7525A" w:rsidRPr="000415C4" w:rsidDel="000415C4">
          <w:rPr>
            <w:i/>
            <w:szCs w:val="24"/>
            <w:rPrChange w:id="427" w:author="Isabelle Agius" w:date="2016-09-28T10:09:00Z">
              <w:rPr>
                <w:szCs w:val="24"/>
                <w:lang w:eastAsia="en-GB"/>
              </w:rPr>
            </w:rPrChange>
          </w:rPr>
          <w:delText>esolution</w:delText>
        </w:r>
        <w:r w:rsidRPr="000415C4" w:rsidDel="000415C4">
          <w:rPr>
            <w:i/>
            <w:szCs w:val="24"/>
            <w:rPrChange w:id="428" w:author="Isabelle Agius" w:date="2016-09-28T10:09:00Z">
              <w:rPr>
                <w:szCs w:val="24"/>
                <w:lang w:eastAsia="en-GB"/>
              </w:rPr>
            </w:rPrChange>
          </w:rPr>
          <w:delText xml:space="preserve"> from the Board of Directors/ General </w:delText>
        </w:r>
        <w:r w:rsidR="00AB1B18" w:rsidRPr="000415C4" w:rsidDel="000415C4">
          <w:rPr>
            <w:i/>
            <w:szCs w:val="24"/>
            <w:rPrChange w:id="429" w:author="Isabelle Agius" w:date="2016-09-28T10:09:00Z">
              <w:rPr>
                <w:szCs w:val="24"/>
                <w:lang w:eastAsia="en-GB"/>
              </w:rPr>
            </w:rPrChange>
          </w:rPr>
          <w:delText>Partner</w:delText>
        </w:r>
        <w:r w:rsidRPr="000415C4" w:rsidDel="000415C4">
          <w:rPr>
            <w:i/>
            <w:szCs w:val="24"/>
            <w:rPrChange w:id="430" w:author="Isabelle Agius" w:date="2016-09-28T10:09:00Z">
              <w:rPr>
                <w:szCs w:val="24"/>
                <w:lang w:eastAsia="en-GB"/>
              </w:rPr>
            </w:rPrChange>
          </w:rPr>
          <w:delText>(s)/ Manager</w:delText>
        </w:r>
        <w:r w:rsidR="00A7525A" w:rsidRPr="000415C4" w:rsidDel="000415C4">
          <w:rPr>
            <w:i/>
            <w:szCs w:val="24"/>
            <w:rPrChange w:id="431" w:author="Isabelle Agius" w:date="2016-09-28T10:09:00Z">
              <w:rPr>
                <w:szCs w:val="24"/>
                <w:lang w:eastAsia="en-GB"/>
              </w:rPr>
            </w:rPrChange>
          </w:rPr>
          <w:delText>:</w:delText>
        </w:r>
      </w:del>
    </w:p>
    <w:p w:rsidR="00A7525A" w:rsidRPr="000415C4" w:rsidDel="000415C4" w:rsidRDefault="00A7525A">
      <w:pPr>
        <w:pStyle w:val="Heading3"/>
        <w:ind w:left="709" w:right="0" w:hanging="709"/>
        <w:rPr>
          <w:del w:id="432" w:author="Isabelle Agius" w:date="2016-09-28T10:08:00Z"/>
          <w:i/>
          <w:szCs w:val="24"/>
          <w:rPrChange w:id="433" w:author="Isabelle Agius" w:date="2016-09-28T10:09:00Z">
            <w:rPr>
              <w:del w:id="434" w:author="Isabelle Agius" w:date="2016-09-28T10:08:00Z"/>
              <w:iCs/>
              <w:szCs w:val="24"/>
              <w:lang w:eastAsia="en-GB"/>
            </w:rPr>
          </w:rPrChange>
        </w:rPr>
        <w:pPrChange w:id="435" w:author="Isabelle Agius" w:date="2016-09-28T10:08:00Z">
          <w:pPr>
            <w:numPr>
              <w:numId w:val="5"/>
            </w:numPr>
            <w:tabs>
              <w:tab w:val="num" w:pos="720"/>
              <w:tab w:val="left" w:pos="1134"/>
            </w:tabs>
            <w:ind w:left="1134" w:hanging="501"/>
          </w:pPr>
        </w:pPrChange>
      </w:pPr>
      <w:del w:id="436" w:author="Isabelle Agius" w:date="2016-09-28T10:08:00Z">
        <w:r w:rsidRPr="000415C4" w:rsidDel="000415C4">
          <w:rPr>
            <w:i/>
            <w:szCs w:val="24"/>
            <w:rPrChange w:id="437" w:author="Isabelle Agius" w:date="2016-09-28T10:09:00Z">
              <w:rPr>
                <w:iCs/>
                <w:szCs w:val="24"/>
                <w:lang w:eastAsia="en-GB"/>
              </w:rPr>
            </w:rPrChange>
          </w:rPr>
          <w:delText xml:space="preserve">confirming the </w:delText>
        </w:r>
        <w:r w:rsidR="008E258D" w:rsidRPr="000415C4" w:rsidDel="000415C4">
          <w:rPr>
            <w:i/>
            <w:szCs w:val="24"/>
            <w:rPrChange w:id="438" w:author="Isabelle Agius" w:date="2016-09-28T10:09:00Z">
              <w:rPr>
                <w:iCs/>
                <w:szCs w:val="24"/>
                <w:lang w:eastAsia="en-GB"/>
              </w:rPr>
            </w:rPrChange>
          </w:rPr>
          <w:delText xml:space="preserve">his/ her/ their </w:delText>
        </w:r>
        <w:r w:rsidRPr="000415C4" w:rsidDel="000415C4">
          <w:rPr>
            <w:i/>
            <w:szCs w:val="24"/>
            <w:rPrChange w:id="439" w:author="Isabelle Agius" w:date="2016-09-28T10:09:00Z">
              <w:rPr>
                <w:iCs/>
                <w:szCs w:val="24"/>
                <w:lang w:eastAsia="en-GB"/>
              </w:rPr>
            </w:rPrChange>
          </w:rPr>
          <w:delText xml:space="preserve">intention to apply for a </w:delText>
        </w:r>
        <w:r w:rsidR="008E258D" w:rsidRPr="000415C4" w:rsidDel="000415C4">
          <w:rPr>
            <w:i/>
            <w:szCs w:val="24"/>
            <w:rPrChange w:id="440" w:author="Isabelle Agius" w:date="2016-09-28T10:09:00Z">
              <w:rPr>
                <w:iCs/>
                <w:szCs w:val="24"/>
                <w:lang w:eastAsia="en-GB"/>
              </w:rPr>
            </w:rPrChange>
          </w:rPr>
          <w:delText>C</w:delText>
        </w:r>
        <w:r w:rsidR="007E294D" w:rsidRPr="000415C4" w:rsidDel="000415C4">
          <w:rPr>
            <w:i/>
            <w:szCs w:val="24"/>
            <w:rPrChange w:id="441" w:author="Isabelle Agius" w:date="2016-09-28T10:09:00Z">
              <w:rPr>
                <w:iCs/>
                <w:szCs w:val="24"/>
                <w:lang w:eastAsia="en-GB"/>
              </w:rPr>
            </w:rPrChange>
          </w:rPr>
          <w:delText xml:space="preserve">ollective </w:delText>
        </w:r>
        <w:r w:rsidR="008E258D" w:rsidRPr="000415C4" w:rsidDel="000415C4">
          <w:rPr>
            <w:i/>
            <w:szCs w:val="24"/>
            <w:rPrChange w:id="442" w:author="Isabelle Agius" w:date="2016-09-28T10:09:00Z">
              <w:rPr>
                <w:iCs/>
                <w:szCs w:val="24"/>
                <w:lang w:eastAsia="en-GB"/>
              </w:rPr>
            </w:rPrChange>
          </w:rPr>
          <w:delText>I</w:delText>
        </w:r>
        <w:r w:rsidR="007E294D" w:rsidRPr="000415C4" w:rsidDel="000415C4">
          <w:rPr>
            <w:i/>
            <w:szCs w:val="24"/>
            <w:rPrChange w:id="443" w:author="Isabelle Agius" w:date="2016-09-28T10:09:00Z">
              <w:rPr>
                <w:iCs/>
                <w:szCs w:val="24"/>
                <w:lang w:eastAsia="en-GB"/>
              </w:rPr>
            </w:rPrChange>
          </w:rPr>
          <w:delText xml:space="preserve">nvestment </w:delText>
        </w:r>
        <w:r w:rsidR="008E258D" w:rsidRPr="000415C4" w:rsidDel="000415C4">
          <w:rPr>
            <w:i/>
            <w:szCs w:val="24"/>
            <w:rPrChange w:id="444" w:author="Isabelle Agius" w:date="2016-09-28T10:09:00Z">
              <w:rPr>
                <w:iCs/>
                <w:szCs w:val="24"/>
                <w:lang w:eastAsia="en-GB"/>
              </w:rPr>
            </w:rPrChange>
          </w:rPr>
          <w:delText>S</w:delText>
        </w:r>
        <w:r w:rsidR="000E3586" w:rsidRPr="000415C4" w:rsidDel="000415C4">
          <w:rPr>
            <w:i/>
            <w:szCs w:val="24"/>
            <w:rPrChange w:id="445" w:author="Isabelle Agius" w:date="2016-09-28T10:09:00Z">
              <w:rPr>
                <w:iCs/>
                <w:szCs w:val="24"/>
                <w:lang w:eastAsia="en-GB"/>
              </w:rPr>
            </w:rPrChange>
          </w:rPr>
          <w:delText>cheme</w:delText>
        </w:r>
        <w:r w:rsidR="007E294D" w:rsidRPr="000415C4" w:rsidDel="000415C4">
          <w:rPr>
            <w:i/>
            <w:szCs w:val="24"/>
            <w:rPrChange w:id="446" w:author="Isabelle Agius" w:date="2016-09-28T10:09:00Z">
              <w:rPr>
                <w:iCs/>
                <w:szCs w:val="24"/>
                <w:lang w:eastAsia="en-GB"/>
              </w:rPr>
            </w:rPrChange>
          </w:rPr>
          <w:delText xml:space="preserve"> </w:delText>
        </w:r>
        <w:r w:rsidR="00E7207E" w:rsidRPr="000415C4" w:rsidDel="000415C4">
          <w:rPr>
            <w:i/>
            <w:szCs w:val="24"/>
            <w:rPrChange w:id="447" w:author="Isabelle Agius" w:date="2016-09-28T10:09:00Z">
              <w:rPr>
                <w:iCs/>
                <w:szCs w:val="24"/>
                <w:lang w:eastAsia="en-GB"/>
              </w:rPr>
            </w:rPrChange>
          </w:rPr>
          <w:delText>l</w:delText>
        </w:r>
        <w:r w:rsidR="007E294D" w:rsidRPr="000415C4" w:rsidDel="000415C4">
          <w:rPr>
            <w:i/>
            <w:szCs w:val="24"/>
            <w:rPrChange w:id="448" w:author="Isabelle Agius" w:date="2016-09-28T10:09:00Z">
              <w:rPr>
                <w:iCs/>
                <w:szCs w:val="24"/>
                <w:lang w:eastAsia="en-GB"/>
              </w:rPr>
            </w:rPrChange>
          </w:rPr>
          <w:delText>icence</w:delText>
        </w:r>
        <w:r w:rsidRPr="000415C4" w:rsidDel="000415C4">
          <w:rPr>
            <w:i/>
            <w:szCs w:val="24"/>
            <w:rPrChange w:id="449" w:author="Isabelle Agius" w:date="2016-09-28T10:09:00Z">
              <w:rPr>
                <w:iCs/>
                <w:szCs w:val="24"/>
                <w:lang w:eastAsia="en-GB"/>
              </w:rPr>
            </w:rPrChange>
          </w:rPr>
          <w:delText xml:space="preserve"> in favour of the </w:delText>
        </w:r>
        <w:r w:rsidR="000E3586" w:rsidRPr="000415C4" w:rsidDel="000415C4">
          <w:rPr>
            <w:i/>
            <w:szCs w:val="24"/>
            <w:rPrChange w:id="450" w:author="Isabelle Agius" w:date="2016-09-28T10:09:00Z">
              <w:rPr>
                <w:iCs/>
                <w:szCs w:val="24"/>
                <w:lang w:eastAsia="en-GB"/>
              </w:rPr>
            </w:rPrChange>
          </w:rPr>
          <w:delText>Scheme</w:delText>
        </w:r>
        <w:r w:rsidRPr="000415C4" w:rsidDel="000415C4">
          <w:rPr>
            <w:i/>
            <w:szCs w:val="24"/>
            <w:rPrChange w:id="451" w:author="Isabelle Agius" w:date="2016-09-28T10:09:00Z">
              <w:rPr>
                <w:iCs/>
                <w:szCs w:val="24"/>
                <w:lang w:eastAsia="en-GB"/>
              </w:rPr>
            </w:rPrChange>
          </w:rPr>
          <w:delText>;</w:delText>
        </w:r>
      </w:del>
    </w:p>
    <w:p w:rsidR="00A7525A" w:rsidRPr="000415C4" w:rsidDel="000415C4" w:rsidRDefault="00A7525A">
      <w:pPr>
        <w:pStyle w:val="Heading3"/>
        <w:ind w:left="709" w:right="0" w:hanging="709"/>
        <w:rPr>
          <w:del w:id="452" w:author="Isabelle Agius" w:date="2016-09-28T10:08:00Z"/>
          <w:i/>
          <w:szCs w:val="24"/>
          <w:rPrChange w:id="453" w:author="Isabelle Agius" w:date="2016-09-28T10:09:00Z">
            <w:rPr>
              <w:del w:id="454" w:author="Isabelle Agius" w:date="2016-09-28T10:08:00Z"/>
              <w:iCs/>
              <w:szCs w:val="24"/>
              <w:lang w:eastAsia="en-GB"/>
            </w:rPr>
          </w:rPrChange>
        </w:rPr>
        <w:pPrChange w:id="455" w:author="Isabelle Agius" w:date="2016-09-28T10:08:00Z">
          <w:pPr>
            <w:numPr>
              <w:numId w:val="5"/>
            </w:numPr>
            <w:tabs>
              <w:tab w:val="num" w:pos="720"/>
              <w:tab w:val="left" w:pos="1134"/>
            </w:tabs>
            <w:ind w:left="1134" w:hanging="501"/>
          </w:pPr>
        </w:pPrChange>
      </w:pPr>
      <w:del w:id="456" w:author="Isabelle Agius" w:date="2016-09-28T10:08:00Z">
        <w:r w:rsidRPr="000415C4" w:rsidDel="000415C4">
          <w:rPr>
            <w:i/>
            <w:szCs w:val="24"/>
            <w:rPrChange w:id="457" w:author="Isabelle Agius" w:date="2016-09-28T10:09:00Z">
              <w:rPr>
                <w:iCs/>
                <w:szCs w:val="24"/>
                <w:lang w:eastAsia="en-GB"/>
              </w:rPr>
            </w:rPrChange>
          </w:rPr>
          <w:delText>identifying the person(s) responsible for signing the application documents;</w:delText>
        </w:r>
      </w:del>
    </w:p>
    <w:p w:rsidR="00A7525A" w:rsidRPr="000415C4" w:rsidDel="000415C4" w:rsidRDefault="00A7525A">
      <w:pPr>
        <w:pStyle w:val="Heading3"/>
        <w:ind w:left="709" w:right="0" w:hanging="709"/>
        <w:rPr>
          <w:del w:id="458" w:author="Isabelle Agius" w:date="2016-09-28T10:08:00Z"/>
          <w:i/>
          <w:szCs w:val="24"/>
          <w:rPrChange w:id="459" w:author="Isabelle Agius" w:date="2016-09-28T10:09:00Z">
            <w:rPr>
              <w:del w:id="460" w:author="Isabelle Agius" w:date="2016-09-28T10:08:00Z"/>
              <w:iCs/>
              <w:szCs w:val="24"/>
              <w:lang w:eastAsia="en-GB"/>
            </w:rPr>
          </w:rPrChange>
        </w:rPr>
        <w:pPrChange w:id="461" w:author="Isabelle Agius" w:date="2016-09-28T10:08:00Z">
          <w:pPr>
            <w:numPr>
              <w:numId w:val="5"/>
            </w:numPr>
            <w:tabs>
              <w:tab w:val="num" w:pos="720"/>
              <w:tab w:val="left" w:pos="1134"/>
            </w:tabs>
            <w:ind w:left="1134" w:hanging="501"/>
          </w:pPr>
        </w:pPrChange>
      </w:pPr>
      <w:del w:id="462" w:author="Isabelle Agius" w:date="2016-09-28T10:08:00Z">
        <w:r w:rsidRPr="000415C4" w:rsidDel="000415C4">
          <w:rPr>
            <w:i/>
            <w:szCs w:val="24"/>
            <w:rPrChange w:id="463" w:author="Isabelle Agius" w:date="2016-09-28T10:09:00Z">
              <w:rPr>
                <w:iCs/>
                <w:szCs w:val="24"/>
                <w:lang w:eastAsia="en-GB"/>
              </w:rPr>
            </w:rPrChange>
          </w:rPr>
          <w:delText>identifying the person(s) responsible for acting as a point of liaison with the MFSA;</w:delText>
        </w:r>
      </w:del>
    </w:p>
    <w:p w:rsidR="00A7525A" w:rsidRPr="000415C4" w:rsidDel="000415C4" w:rsidRDefault="00A7525A">
      <w:pPr>
        <w:pStyle w:val="Heading3"/>
        <w:ind w:left="709" w:right="0" w:hanging="709"/>
        <w:rPr>
          <w:del w:id="464" w:author="Isabelle Agius" w:date="2016-09-28T10:08:00Z"/>
          <w:i/>
          <w:szCs w:val="24"/>
          <w:rPrChange w:id="465" w:author="Isabelle Agius" w:date="2016-09-28T10:09:00Z">
            <w:rPr>
              <w:del w:id="466" w:author="Isabelle Agius" w:date="2016-09-28T10:08:00Z"/>
              <w:szCs w:val="24"/>
              <w:lang w:eastAsia="en-GB"/>
            </w:rPr>
          </w:rPrChange>
        </w:rPr>
        <w:pPrChange w:id="467" w:author="Isabelle Agius" w:date="2016-09-28T10:08:00Z">
          <w:pPr>
            <w:numPr>
              <w:numId w:val="17"/>
            </w:numPr>
            <w:tabs>
              <w:tab w:val="num" w:pos="1080"/>
            </w:tabs>
            <w:ind w:left="426" w:hanging="437"/>
          </w:pPr>
        </w:pPrChange>
      </w:pPr>
      <w:del w:id="468" w:author="Isabelle Agius" w:date="2016-09-28T10:08:00Z">
        <w:r w:rsidRPr="000415C4" w:rsidDel="000415C4">
          <w:rPr>
            <w:i/>
            <w:szCs w:val="24"/>
            <w:rPrChange w:id="469" w:author="Isabelle Agius" w:date="2016-09-28T10:09:00Z">
              <w:rPr>
                <w:szCs w:val="24"/>
                <w:lang w:eastAsia="en-GB"/>
              </w:rPr>
            </w:rPrChange>
          </w:rPr>
          <w:delText>Application Fee;</w:delText>
        </w:r>
      </w:del>
    </w:p>
    <w:p w:rsidR="00A7525A" w:rsidRPr="000415C4" w:rsidDel="000415C4" w:rsidRDefault="00A7525A">
      <w:pPr>
        <w:pStyle w:val="Heading3"/>
        <w:ind w:left="709" w:right="0" w:hanging="709"/>
        <w:rPr>
          <w:del w:id="470" w:author="Isabelle Agius" w:date="2016-09-28T10:08:00Z"/>
          <w:i/>
          <w:szCs w:val="24"/>
          <w:rPrChange w:id="471" w:author="Isabelle Agius" w:date="2016-09-28T10:09:00Z">
            <w:rPr>
              <w:del w:id="472" w:author="Isabelle Agius" w:date="2016-09-28T10:08:00Z"/>
              <w:szCs w:val="24"/>
              <w:lang w:eastAsia="en-GB"/>
            </w:rPr>
          </w:rPrChange>
        </w:rPr>
        <w:pPrChange w:id="473" w:author="Isabelle Agius" w:date="2016-09-28T10:08:00Z">
          <w:pPr>
            <w:numPr>
              <w:numId w:val="17"/>
            </w:numPr>
            <w:tabs>
              <w:tab w:val="num" w:pos="1080"/>
            </w:tabs>
            <w:ind w:left="426" w:hanging="437"/>
          </w:pPr>
        </w:pPrChange>
      </w:pPr>
      <w:del w:id="474" w:author="Isabelle Agius" w:date="2016-09-28T10:08:00Z">
        <w:r w:rsidRPr="000415C4" w:rsidDel="000415C4">
          <w:rPr>
            <w:i/>
            <w:szCs w:val="24"/>
            <w:rPrChange w:id="475" w:author="Isabelle Agius" w:date="2016-09-28T10:09:00Z">
              <w:rPr>
                <w:szCs w:val="24"/>
                <w:lang w:eastAsia="en-GB"/>
              </w:rPr>
            </w:rPrChange>
          </w:rPr>
          <w:delText xml:space="preserve">Marketing Plan; </w:delText>
        </w:r>
      </w:del>
    </w:p>
    <w:p w:rsidR="00B12830" w:rsidRPr="000415C4" w:rsidDel="000415C4" w:rsidRDefault="00B12830">
      <w:pPr>
        <w:pStyle w:val="Heading3"/>
        <w:ind w:left="709" w:right="0" w:hanging="709"/>
        <w:rPr>
          <w:del w:id="476" w:author="Isabelle Agius" w:date="2016-09-28T10:08:00Z"/>
          <w:i/>
          <w:szCs w:val="24"/>
          <w:rPrChange w:id="477" w:author="Isabelle Agius" w:date="2016-09-28T10:09:00Z">
            <w:rPr>
              <w:del w:id="478" w:author="Isabelle Agius" w:date="2016-09-28T10:08:00Z"/>
              <w:szCs w:val="24"/>
              <w:lang w:eastAsia="en-GB"/>
            </w:rPr>
          </w:rPrChange>
        </w:rPr>
        <w:pPrChange w:id="479" w:author="Isabelle Agius" w:date="2016-09-28T10:08:00Z">
          <w:pPr>
            <w:numPr>
              <w:numId w:val="17"/>
            </w:numPr>
            <w:tabs>
              <w:tab w:val="num" w:pos="1080"/>
            </w:tabs>
            <w:ind w:left="426" w:hanging="437"/>
          </w:pPr>
        </w:pPrChange>
      </w:pPr>
      <w:del w:id="480" w:author="Isabelle Agius" w:date="2016-09-28T10:08:00Z">
        <w:r w:rsidRPr="000415C4" w:rsidDel="000415C4">
          <w:rPr>
            <w:i/>
            <w:szCs w:val="24"/>
            <w:rPrChange w:id="481" w:author="Isabelle Agius" w:date="2016-09-28T10:09:00Z">
              <w:rPr>
                <w:szCs w:val="24"/>
                <w:lang w:eastAsia="en-GB"/>
              </w:rPr>
            </w:rPrChange>
          </w:rPr>
          <w:delText>Draft Information Sheet for Investors in Malta;</w:delText>
        </w:r>
      </w:del>
    </w:p>
    <w:p w:rsidR="00A7525A" w:rsidRPr="000415C4" w:rsidDel="000415C4" w:rsidRDefault="00A7525A">
      <w:pPr>
        <w:pStyle w:val="Heading3"/>
        <w:ind w:left="709" w:right="0" w:hanging="709"/>
        <w:rPr>
          <w:del w:id="482" w:author="Isabelle Agius" w:date="2016-09-28T10:08:00Z"/>
          <w:i/>
          <w:szCs w:val="24"/>
          <w:rPrChange w:id="483" w:author="Isabelle Agius" w:date="2016-09-28T10:09:00Z">
            <w:rPr>
              <w:del w:id="484" w:author="Isabelle Agius" w:date="2016-09-28T10:08:00Z"/>
              <w:szCs w:val="24"/>
              <w:lang w:eastAsia="en-GB"/>
            </w:rPr>
          </w:rPrChange>
        </w:rPr>
        <w:pPrChange w:id="485" w:author="Isabelle Agius" w:date="2016-09-28T10:08:00Z">
          <w:pPr>
            <w:numPr>
              <w:numId w:val="17"/>
            </w:numPr>
            <w:tabs>
              <w:tab w:val="num" w:pos="1080"/>
            </w:tabs>
            <w:ind w:left="426" w:hanging="437"/>
          </w:pPr>
        </w:pPrChange>
      </w:pPr>
      <w:del w:id="486" w:author="Isabelle Agius" w:date="2016-09-28T10:08:00Z">
        <w:r w:rsidRPr="000415C4" w:rsidDel="000415C4">
          <w:rPr>
            <w:i/>
            <w:szCs w:val="24"/>
            <w:rPrChange w:id="487" w:author="Isabelle Agius" w:date="2016-09-28T10:09:00Z">
              <w:rPr>
                <w:szCs w:val="24"/>
                <w:lang w:eastAsia="en-GB"/>
              </w:rPr>
            </w:rPrChange>
          </w:rPr>
          <w:delText xml:space="preserve">An outline of the regulatory </w:delText>
        </w:r>
        <w:r w:rsidR="00706A96" w:rsidRPr="000415C4" w:rsidDel="000415C4">
          <w:rPr>
            <w:i/>
            <w:szCs w:val="24"/>
            <w:rPrChange w:id="488" w:author="Isabelle Agius" w:date="2016-09-28T10:09:00Z">
              <w:rPr>
                <w:szCs w:val="24"/>
                <w:lang w:eastAsia="en-GB"/>
              </w:rPr>
            </w:rPrChange>
          </w:rPr>
          <w:delText xml:space="preserve">status </w:delText>
        </w:r>
        <w:r w:rsidR="00B12830" w:rsidRPr="000415C4" w:rsidDel="000415C4">
          <w:rPr>
            <w:i/>
            <w:szCs w:val="24"/>
            <w:rPrChange w:id="489" w:author="Isabelle Agius" w:date="2016-09-28T10:09:00Z">
              <w:rPr>
                <w:szCs w:val="24"/>
                <w:lang w:eastAsia="en-GB"/>
              </w:rPr>
            </w:rPrChange>
          </w:rPr>
          <w:delText>o</w:delText>
        </w:r>
        <w:r w:rsidR="00706A96" w:rsidRPr="000415C4" w:rsidDel="000415C4">
          <w:rPr>
            <w:i/>
            <w:szCs w:val="24"/>
            <w:rPrChange w:id="490" w:author="Isabelle Agius" w:date="2016-09-28T10:09:00Z">
              <w:rPr>
                <w:szCs w:val="24"/>
                <w:lang w:eastAsia="en-GB"/>
              </w:rPr>
            </w:rPrChange>
          </w:rPr>
          <w:delText xml:space="preserve">f the </w:delText>
        </w:r>
        <w:r w:rsidR="000E3586" w:rsidRPr="000415C4" w:rsidDel="000415C4">
          <w:rPr>
            <w:i/>
            <w:szCs w:val="24"/>
            <w:rPrChange w:id="491" w:author="Isabelle Agius" w:date="2016-09-28T10:09:00Z">
              <w:rPr>
                <w:szCs w:val="24"/>
                <w:lang w:eastAsia="en-GB"/>
              </w:rPr>
            </w:rPrChange>
          </w:rPr>
          <w:delText>Scheme</w:delText>
        </w:r>
        <w:r w:rsidR="00706A96" w:rsidRPr="000415C4" w:rsidDel="000415C4">
          <w:rPr>
            <w:i/>
            <w:szCs w:val="24"/>
            <w:rPrChange w:id="492" w:author="Isabelle Agius" w:date="2016-09-28T10:09:00Z">
              <w:rPr>
                <w:szCs w:val="24"/>
                <w:lang w:eastAsia="en-GB"/>
              </w:rPr>
            </w:rPrChange>
          </w:rPr>
          <w:delText xml:space="preserve"> and </w:delText>
        </w:r>
        <w:r w:rsidR="00B12830" w:rsidRPr="000415C4" w:rsidDel="000415C4">
          <w:rPr>
            <w:i/>
            <w:szCs w:val="24"/>
            <w:rPrChange w:id="493" w:author="Isabelle Agius" w:date="2016-09-28T10:09:00Z">
              <w:rPr>
                <w:szCs w:val="24"/>
                <w:lang w:eastAsia="en-GB"/>
              </w:rPr>
            </w:rPrChange>
          </w:rPr>
          <w:delText xml:space="preserve">ongoing regulatory </w:delText>
        </w:r>
        <w:r w:rsidRPr="000415C4" w:rsidDel="000415C4">
          <w:rPr>
            <w:i/>
            <w:szCs w:val="24"/>
            <w:rPrChange w:id="494" w:author="Isabelle Agius" w:date="2016-09-28T10:09:00Z">
              <w:rPr>
                <w:szCs w:val="24"/>
                <w:lang w:eastAsia="en-GB"/>
              </w:rPr>
            </w:rPrChange>
          </w:rPr>
          <w:delText xml:space="preserve">requirements applicable to the </w:delText>
        </w:r>
        <w:r w:rsidR="000E3586" w:rsidRPr="000415C4" w:rsidDel="000415C4">
          <w:rPr>
            <w:i/>
            <w:szCs w:val="24"/>
            <w:rPrChange w:id="495" w:author="Isabelle Agius" w:date="2016-09-28T10:09:00Z">
              <w:rPr>
                <w:szCs w:val="24"/>
                <w:lang w:eastAsia="en-GB"/>
              </w:rPr>
            </w:rPrChange>
          </w:rPr>
          <w:delText>Scheme</w:delText>
        </w:r>
        <w:r w:rsidRPr="000415C4" w:rsidDel="000415C4">
          <w:rPr>
            <w:i/>
            <w:szCs w:val="24"/>
            <w:rPrChange w:id="496" w:author="Isabelle Agius" w:date="2016-09-28T10:09:00Z">
              <w:rPr>
                <w:szCs w:val="24"/>
                <w:lang w:eastAsia="en-GB"/>
              </w:rPr>
            </w:rPrChange>
          </w:rPr>
          <w:delText xml:space="preserve">. </w:delText>
        </w:r>
      </w:del>
    </w:p>
    <w:p w:rsidR="00135B0B" w:rsidRPr="000415C4" w:rsidDel="000415C4" w:rsidRDefault="00135B0B">
      <w:pPr>
        <w:pStyle w:val="Heading3"/>
        <w:ind w:left="709" w:right="0" w:hanging="709"/>
        <w:rPr>
          <w:del w:id="497" w:author="Isabelle Agius" w:date="2016-09-28T10:08:00Z"/>
          <w:i/>
          <w:szCs w:val="24"/>
          <w:rPrChange w:id="498" w:author="Isabelle Agius" w:date="2016-09-28T10:09:00Z">
            <w:rPr>
              <w:del w:id="499" w:author="Isabelle Agius" w:date="2016-09-28T10:08:00Z"/>
              <w:iCs/>
              <w:szCs w:val="24"/>
              <w:lang w:eastAsia="en-GB"/>
            </w:rPr>
          </w:rPrChange>
        </w:rPr>
        <w:pPrChange w:id="500" w:author="Isabelle Agius" w:date="2016-09-28T10:08:00Z">
          <w:pPr/>
        </w:pPrChange>
      </w:pPr>
    </w:p>
    <w:p w:rsidR="008E258D" w:rsidRPr="000415C4" w:rsidDel="000415C4" w:rsidRDefault="008E258D">
      <w:pPr>
        <w:pStyle w:val="Heading3"/>
        <w:ind w:left="709" w:right="0" w:hanging="709"/>
        <w:rPr>
          <w:del w:id="501" w:author="Isabelle Agius" w:date="2016-09-28T10:08:00Z"/>
          <w:i/>
          <w:szCs w:val="24"/>
          <w:rPrChange w:id="502" w:author="Isabelle Agius" w:date="2016-09-28T10:09:00Z">
            <w:rPr>
              <w:del w:id="503" w:author="Isabelle Agius" w:date="2016-09-28T10:08:00Z"/>
              <w:bCs/>
              <w:iCs/>
              <w:szCs w:val="24"/>
              <w:lang w:eastAsia="en-GB"/>
            </w:rPr>
          </w:rPrChange>
        </w:rPr>
        <w:pPrChange w:id="504" w:author="Isabelle Agius" w:date="2016-09-28T10:08:00Z">
          <w:pPr/>
        </w:pPrChange>
      </w:pPr>
      <w:del w:id="505" w:author="Isabelle Agius" w:date="2016-09-28T10:08:00Z">
        <w:r w:rsidRPr="000415C4" w:rsidDel="000415C4">
          <w:rPr>
            <w:i/>
            <w:szCs w:val="24"/>
            <w:rPrChange w:id="506" w:author="Isabelle Agius" w:date="2016-09-28T10:09:00Z">
              <w:rPr>
                <w:bCs/>
                <w:iCs/>
                <w:szCs w:val="24"/>
                <w:lang w:eastAsia="en-GB"/>
              </w:rPr>
            </w:rPrChange>
          </w:rPr>
          <w:delText xml:space="preserve">The MFSA reserves the right to request such additional information as it may require when processing an application for a licence. </w:delText>
        </w:r>
      </w:del>
    </w:p>
    <w:p w:rsidR="00135B0B" w:rsidRPr="000415C4" w:rsidDel="000415C4" w:rsidRDefault="00135B0B">
      <w:pPr>
        <w:pStyle w:val="Heading3"/>
        <w:ind w:left="709" w:right="0" w:hanging="709"/>
        <w:rPr>
          <w:del w:id="507" w:author="Isabelle Agius" w:date="2016-09-28T10:08:00Z"/>
          <w:i/>
          <w:kern w:val="24"/>
          <w:szCs w:val="24"/>
          <w:rPrChange w:id="508" w:author="Isabelle Agius" w:date="2016-09-28T10:09:00Z">
            <w:rPr>
              <w:del w:id="509" w:author="Isabelle Agius" w:date="2016-09-28T10:08:00Z"/>
              <w:iCs/>
              <w:kern w:val="0"/>
              <w:szCs w:val="24"/>
              <w:lang w:eastAsia="en-GB"/>
            </w:rPr>
          </w:rPrChange>
        </w:rPr>
        <w:pPrChange w:id="510" w:author="Isabelle Agius" w:date="2016-09-28T10:08:00Z">
          <w:pPr/>
        </w:pPrChange>
      </w:pPr>
    </w:p>
    <w:p w:rsidR="000325F8" w:rsidRPr="000415C4" w:rsidRDefault="00F61406">
      <w:pPr>
        <w:pStyle w:val="Heading2"/>
        <w:numPr>
          <w:ilvl w:val="1"/>
          <w:numId w:val="6"/>
        </w:numPr>
        <w:tabs>
          <w:tab w:val="left" w:pos="709"/>
        </w:tabs>
        <w:ind w:left="709" w:hanging="709"/>
        <w:rPr>
          <w:rFonts w:ascii="Times New Roman" w:hAnsi="Times New Roman"/>
          <w:i/>
          <w:sz w:val="24"/>
          <w:szCs w:val="24"/>
          <w:rPrChange w:id="511" w:author="Isabelle Agius" w:date="2016-09-28T10:09:00Z">
            <w:rPr>
              <w:rFonts w:ascii="Times New Roman" w:hAnsi="Times New Roman"/>
              <w:sz w:val="24"/>
              <w:szCs w:val="24"/>
            </w:rPr>
          </w:rPrChange>
        </w:rPr>
        <w:pPrChange w:id="512" w:author="Isabelle Agius" w:date="2016-09-28T10:09:00Z">
          <w:pPr>
            <w:pStyle w:val="Heading2"/>
            <w:numPr>
              <w:numId w:val="6"/>
            </w:numPr>
            <w:ind w:left="709" w:hanging="709"/>
          </w:pPr>
        </w:pPrChange>
      </w:pPr>
      <w:del w:id="513" w:author="Isabelle Agius" w:date="2016-09-28T10:08:00Z">
        <w:r w:rsidRPr="000415C4" w:rsidDel="000415C4">
          <w:rPr>
            <w:rFonts w:ascii="Times New Roman" w:hAnsi="Times New Roman"/>
            <w:i/>
            <w:sz w:val="24"/>
            <w:szCs w:val="24"/>
            <w:rPrChange w:id="514" w:author="Isabelle Agius" w:date="2016-09-28T10:09:00Z">
              <w:rPr>
                <w:rFonts w:ascii="Times New Roman" w:hAnsi="Times New Roman"/>
                <w:sz w:val="24"/>
                <w:szCs w:val="24"/>
              </w:rPr>
            </w:rPrChange>
          </w:rPr>
          <w:br w:type="page"/>
        </w:r>
      </w:del>
      <w:r w:rsidR="00A40AB5" w:rsidRPr="000415C4">
        <w:rPr>
          <w:rFonts w:ascii="Times New Roman" w:hAnsi="Times New Roman"/>
          <w:i/>
          <w:sz w:val="24"/>
          <w:szCs w:val="24"/>
          <w:rPrChange w:id="515" w:author="Isabelle Agius" w:date="2016-09-28T10:09:00Z">
            <w:rPr>
              <w:rFonts w:ascii="Times New Roman" w:hAnsi="Times New Roman"/>
              <w:sz w:val="24"/>
              <w:szCs w:val="24"/>
            </w:rPr>
          </w:rPrChange>
        </w:rPr>
        <w:t xml:space="preserve">Applications for the </w:t>
      </w:r>
      <w:r w:rsidR="006A0BB8" w:rsidRPr="000415C4">
        <w:rPr>
          <w:rFonts w:ascii="Times New Roman" w:hAnsi="Times New Roman"/>
          <w:i/>
          <w:sz w:val="24"/>
          <w:szCs w:val="24"/>
          <w:rPrChange w:id="516" w:author="Isabelle Agius" w:date="2016-09-28T10:09:00Z">
            <w:rPr>
              <w:rFonts w:ascii="Times New Roman" w:hAnsi="Times New Roman"/>
              <w:sz w:val="24"/>
              <w:szCs w:val="24"/>
            </w:rPr>
          </w:rPrChange>
        </w:rPr>
        <w:t xml:space="preserve">Licensing </w:t>
      </w:r>
      <w:r w:rsidR="00A40AB5" w:rsidRPr="000415C4">
        <w:rPr>
          <w:rFonts w:ascii="Times New Roman" w:hAnsi="Times New Roman"/>
          <w:i/>
          <w:sz w:val="24"/>
          <w:szCs w:val="24"/>
          <w:rPrChange w:id="517" w:author="Isabelle Agius" w:date="2016-09-28T10:09:00Z">
            <w:rPr>
              <w:rFonts w:ascii="Times New Roman" w:hAnsi="Times New Roman"/>
              <w:sz w:val="24"/>
              <w:szCs w:val="24"/>
            </w:rPr>
          </w:rPrChange>
        </w:rPr>
        <w:t xml:space="preserve">of </w:t>
      </w:r>
      <w:r w:rsidR="006A0BB8" w:rsidRPr="000415C4">
        <w:rPr>
          <w:rFonts w:ascii="Times New Roman" w:hAnsi="Times New Roman"/>
          <w:i/>
          <w:sz w:val="24"/>
          <w:szCs w:val="24"/>
          <w:rPrChange w:id="518" w:author="Isabelle Agius" w:date="2016-09-28T10:09:00Z">
            <w:rPr>
              <w:rFonts w:ascii="Times New Roman" w:hAnsi="Times New Roman"/>
              <w:sz w:val="24"/>
              <w:szCs w:val="24"/>
            </w:rPr>
          </w:rPrChange>
        </w:rPr>
        <w:t>Additional Sub</w:t>
      </w:r>
      <w:r w:rsidR="00A40AB5" w:rsidRPr="000415C4">
        <w:rPr>
          <w:rFonts w:ascii="Times New Roman" w:hAnsi="Times New Roman"/>
          <w:i/>
          <w:sz w:val="24"/>
          <w:szCs w:val="24"/>
          <w:rPrChange w:id="519" w:author="Isabelle Agius" w:date="2016-09-28T10:09:00Z">
            <w:rPr>
              <w:rFonts w:ascii="Times New Roman" w:hAnsi="Times New Roman"/>
              <w:sz w:val="24"/>
              <w:szCs w:val="24"/>
            </w:rPr>
          </w:rPrChange>
        </w:rPr>
        <w:t>-</w:t>
      </w:r>
      <w:r w:rsidR="006A0BB8" w:rsidRPr="000415C4">
        <w:rPr>
          <w:rFonts w:ascii="Times New Roman" w:hAnsi="Times New Roman"/>
          <w:i/>
          <w:sz w:val="24"/>
          <w:szCs w:val="24"/>
          <w:rPrChange w:id="520" w:author="Isabelle Agius" w:date="2016-09-28T10:09:00Z">
            <w:rPr>
              <w:rFonts w:ascii="Times New Roman" w:hAnsi="Times New Roman"/>
              <w:sz w:val="24"/>
              <w:szCs w:val="24"/>
            </w:rPr>
          </w:rPrChange>
        </w:rPr>
        <w:t xml:space="preserve">Funds </w:t>
      </w:r>
      <w:r w:rsidR="00A40AB5" w:rsidRPr="000415C4">
        <w:rPr>
          <w:rFonts w:ascii="Times New Roman" w:hAnsi="Times New Roman"/>
          <w:i/>
          <w:sz w:val="24"/>
          <w:szCs w:val="24"/>
          <w:rPrChange w:id="521" w:author="Isabelle Agius" w:date="2016-09-28T10:09:00Z">
            <w:rPr>
              <w:rFonts w:ascii="Times New Roman" w:hAnsi="Times New Roman"/>
              <w:sz w:val="24"/>
              <w:szCs w:val="24"/>
            </w:rPr>
          </w:rPrChange>
        </w:rPr>
        <w:t xml:space="preserve">of an </w:t>
      </w:r>
      <w:r w:rsidR="006A0BB8" w:rsidRPr="000415C4">
        <w:rPr>
          <w:rFonts w:ascii="Times New Roman" w:hAnsi="Times New Roman"/>
          <w:i/>
          <w:sz w:val="24"/>
          <w:szCs w:val="24"/>
          <w:rPrChange w:id="522" w:author="Isabelle Agius" w:date="2016-09-28T10:09:00Z">
            <w:rPr>
              <w:rFonts w:ascii="Times New Roman" w:hAnsi="Times New Roman"/>
              <w:sz w:val="24"/>
              <w:szCs w:val="24"/>
            </w:rPr>
          </w:rPrChange>
        </w:rPr>
        <w:t xml:space="preserve">Existing </w:t>
      </w:r>
      <w:r w:rsidR="000E3586" w:rsidRPr="000415C4">
        <w:rPr>
          <w:rFonts w:ascii="Times New Roman" w:hAnsi="Times New Roman"/>
          <w:i/>
          <w:sz w:val="24"/>
          <w:szCs w:val="24"/>
          <w:rPrChange w:id="523" w:author="Isabelle Agius" w:date="2016-09-28T10:09:00Z">
            <w:rPr>
              <w:rFonts w:ascii="Times New Roman" w:hAnsi="Times New Roman"/>
              <w:sz w:val="24"/>
              <w:szCs w:val="24"/>
            </w:rPr>
          </w:rPrChange>
        </w:rPr>
        <w:t>Scheme</w:t>
      </w:r>
      <w:ins w:id="524" w:author="Isabelle Agius" w:date="2016-09-28T10:09:00Z">
        <w:r w:rsidR="000415C4">
          <w:rPr>
            <w:rFonts w:ascii="Times New Roman" w:hAnsi="Times New Roman"/>
            <w:i/>
            <w:sz w:val="24"/>
            <w:szCs w:val="24"/>
          </w:rPr>
          <w:t xml:space="preserve">  </w:t>
        </w:r>
      </w:ins>
    </w:p>
    <w:p w:rsidR="000325F8" w:rsidRPr="008C4F95" w:rsidRDefault="000325F8" w:rsidP="000325F8">
      <w:pPr>
        <w:pStyle w:val="Heading2"/>
        <w:ind w:left="4"/>
        <w:rPr>
          <w:rFonts w:ascii="Times New Roman" w:hAnsi="Times New Roman"/>
          <w:sz w:val="24"/>
          <w:szCs w:val="24"/>
        </w:rPr>
      </w:pPr>
    </w:p>
    <w:p w:rsidR="000325F8" w:rsidRPr="008C4F95" w:rsidDel="000415C4" w:rsidRDefault="000325F8" w:rsidP="000325F8">
      <w:pPr>
        <w:pStyle w:val="Heading3"/>
        <w:ind w:left="709" w:right="0" w:hanging="709"/>
        <w:rPr>
          <w:del w:id="525" w:author="Isabelle Agius" w:date="2016-09-28T10:09:00Z"/>
          <w:i/>
          <w:szCs w:val="24"/>
        </w:rPr>
      </w:pPr>
      <w:del w:id="526" w:author="Isabelle Agius" w:date="2016-09-28T10:09:00Z">
        <w:r w:rsidRPr="008C4F95" w:rsidDel="000415C4">
          <w:rPr>
            <w:i/>
            <w:szCs w:val="24"/>
          </w:rPr>
          <w:delText>10.1</w:delText>
        </w:r>
        <w:r w:rsidRPr="008C4F95" w:rsidDel="000415C4">
          <w:rPr>
            <w:i/>
            <w:szCs w:val="24"/>
          </w:rPr>
          <w:tab/>
          <w:delText xml:space="preserve">Maltese </w:delText>
        </w:r>
        <w:r w:rsidR="00341136" w:rsidRPr="008C4F95" w:rsidDel="000415C4">
          <w:rPr>
            <w:i/>
            <w:szCs w:val="24"/>
          </w:rPr>
          <w:delText>Non</w:delText>
        </w:r>
        <w:r w:rsidR="00D93143" w:rsidRPr="008C4F95" w:rsidDel="000415C4">
          <w:rPr>
            <w:i/>
            <w:szCs w:val="24"/>
          </w:rPr>
          <w:delText>-</w:delText>
        </w:r>
        <w:r w:rsidRPr="008C4F95" w:rsidDel="000415C4">
          <w:rPr>
            <w:i/>
            <w:szCs w:val="24"/>
          </w:rPr>
          <w:delText xml:space="preserve">UCITS </w:delText>
        </w:r>
        <w:r w:rsidR="000E3586" w:rsidRPr="008C4F95" w:rsidDel="000415C4">
          <w:rPr>
            <w:i/>
            <w:szCs w:val="24"/>
          </w:rPr>
          <w:delText>Scheme</w:delText>
        </w:r>
        <w:r w:rsidRPr="008C4F95" w:rsidDel="000415C4">
          <w:rPr>
            <w:i/>
            <w:szCs w:val="24"/>
          </w:rPr>
          <w:delText xml:space="preserve">s and Maltese UCITS </w:delText>
        </w:r>
        <w:r w:rsidR="000E3586" w:rsidRPr="008C4F95" w:rsidDel="000415C4">
          <w:rPr>
            <w:i/>
            <w:szCs w:val="24"/>
          </w:rPr>
          <w:delText>Scheme</w:delText>
        </w:r>
        <w:r w:rsidRPr="008C4F95" w:rsidDel="000415C4">
          <w:rPr>
            <w:i/>
            <w:szCs w:val="24"/>
          </w:rPr>
          <w:delText>s</w:delText>
        </w:r>
      </w:del>
    </w:p>
    <w:p w:rsidR="00CC38A4" w:rsidRPr="008C4F95" w:rsidDel="000415C4" w:rsidRDefault="00CC38A4" w:rsidP="00CC38A4">
      <w:pPr>
        <w:pStyle w:val="Heading2"/>
        <w:ind w:left="4"/>
        <w:rPr>
          <w:del w:id="527" w:author="Isabelle Agius" w:date="2016-09-28T10:09:00Z"/>
          <w:szCs w:val="24"/>
        </w:rPr>
      </w:pPr>
    </w:p>
    <w:p w:rsidR="00DF15A3" w:rsidRPr="008C4F95" w:rsidRDefault="00DF15A3" w:rsidP="00DF15A3">
      <w:pPr>
        <w:rPr>
          <w:szCs w:val="24"/>
        </w:rPr>
      </w:pPr>
      <w:r w:rsidRPr="008C4F95">
        <w:rPr>
          <w:szCs w:val="24"/>
        </w:rPr>
        <w:t xml:space="preserve">A </w:t>
      </w:r>
      <w:del w:id="528" w:author="Isabelle Agius" w:date="2016-09-28T10:09:00Z">
        <w:r w:rsidR="000325F8" w:rsidRPr="008C4F95" w:rsidDel="000415C4">
          <w:rPr>
            <w:szCs w:val="24"/>
          </w:rPr>
          <w:delText xml:space="preserve">Maltese </w:delText>
        </w:r>
        <w:r w:rsidR="00341136" w:rsidRPr="008C4F95" w:rsidDel="000415C4">
          <w:rPr>
            <w:szCs w:val="24"/>
          </w:rPr>
          <w:delText>Non</w:delText>
        </w:r>
        <w:r w:rsidR="00D93143" w:rsidRPr="008C4F95" w:rsidDel="000415C4">
          <w:rPr>
            <w:szCs w:val="24"/>
          </w:rPr>
          <w:delText>-</w:delText>
        </w:r>
        <w:r w:rsidR="000325F8" w:rsidRPr="008C4F95" w:rsidDel="000415C4">
          <w:rPr>
            <w:szCs w:val="24"/>
          </w:rPr>
          <w:delText xml:space="preserve">UCITS </w:delText>
        </w:r>
        <w:r w:rsidR="000E3586" w:rsidRPr="008C4F95" w:rsidDel="000415C4">
          <w:rPr>
            <w:szCs w:val="24"/>
          </w:rPr>
          <w:delText>Scheme</w:delText>
        </w:r>
        <w:r w:rsidR="000325F8" w:rsidRPr="008C4F95" w:rsidDel="000415C4">
          <w:rPr>
            <w:szCs w:val="24"/>
          </w:rPr>
          <w:delText xml:space="preserve"> or a </w:delText>
        </w:r>
      </w:del>
      <w:r w:rsidR="000325F8" w:rsidRPr="008C4F95">
        <w:rPr>
          <w:szCs w:val="24"/>
        </w:rPr>
        <w:t xml:space="preserve">Maltese UCITS </w:t>
      </w:r>
      <w:r w:rsidR="000E3586" w:rsidRPr="008C4F95">
        <w:rPr>
          <w:szCs w:val="24"/>
        </w:rPr>
        <w:t>Scheme</w:t>
      </w:r>
      <w:r w:rsidRPr="008C4F95">
        <w:rPr>
          <w:szCs w:val="24"/>
        </w:rPr>
        <w:t xml:space="preserve"> </w:t>
      </w:r>
      <w:r w:rsidR="003B3E9C" w:rsidRPr="008C4F95">
        <w:rPr>
          <w:szCs w:val="24"/>
        </w:rPr>
        <w:t xml:space="preserve">constituted in the form of an umbrella fund </w:t>
      </w:r>
      <w:r w:rsidR="001A6EA4" w:rsidRPr="008C4F95">
        <w:rPr>
          <w:szCs w:val="24"/>
        </w:rPr>
        <w:t xml:space="preserve">(i.e. with sub-funds) </w:t>
      </w:r>
      <w:r w:rsidR="003B3E9C" w:rsidRPr="008C4F95">
        <w:rPr>
          <w:szCs w:val="24"/>
        </w:rPr>
        <w:t>wishing to establish additional sub-funds</w:t>
      </w:r>
      <w:r w:rsidR="0052493E" w:rsidRPr="008C4F95">
        <w:rPr>
          <w:szCs w:val="24"/>
        </w:rPr>
        <w:t>,</w:t>
      </w:r>
      <w:r w:rsidR="003B3E9C" w:rsidRPr="008C4F95">
        <w:rPr>
          <w:szCs w:val="24"/>
        </w:rPr>
        <w:t xml:space="preserve"> </w:t>
      </w:r>
      <w:r w:rsidRPr="008C4F95">
        <w:rPr>
          <w:szCs w:val="24"/>
        </w:rPr>
        <w:t>is ordinarily required to submit the following documents:</w:t>
      </w:r>
    </w:p>
    <w:p w:rsidR="003B3E9C" w:rsidRPr="008C4F95" w:rsidDel="000415C4" w:rsidRDefault="003B3E9C" w:rsidP="00DF15A3">
      <w:pPr>
        <w:rPr>
          <w:del w:id="529" w:author="Isabelle Agius" w:date="2016-09-28T10:09:00Z"/>
          <w:szCs w:val="24"/>
        </w:rPr>
      </w:pPr>
    </w:p>
    <w:p w:rsidR="003B3E9C" w:rsidRPr="008C4F95" w:rsidRDefault="000819F2" w:rsidP="00E35291">
      <w:pPr>
        <w:numPr>
          <w:ilvl w:val="0"/>
          <w:numId w:val="7"/>
        </w:numPr>
        <w:tabs>
          <w:tab w:val="clear" w:pos="1080"/>
          <w:tab w:val="left" w:pos="567"/>
        </w:tabs>
        <w:ind w:left="567" w:hanging="567"/>
        <w:rPr>
          <w:szCs w:val="24"/>
        </w:rPr>
      </w:pPr>
      <w:r w:rsidRPr="008C4F95">
        <w:rPr>
          <w:szCs w:val="24"/>
        </w:rPr>
        <w:t>f</w:t>
      </w:r>
      <w:r w:rsidR="003B3E9C" w:rsidRPr="008C4F95">
        <w:rPr>
          <w:szCs w:val="24"/>
        </w:rPr>
        <w:t>ormal notification to the MFSA of its intention to apply for a licence in favour of the sub-fund</w:t>
      </w:r>
      <w:r w:rsidR="00365AAB" w:rsidRPr="008C4F95">
        <w:rPr>
          <w:szCs w:val="24"/>
        </w:rPr>
        <w:t>(s)</w:t>
      </w:r>
      <w:r w:rsidR="0052493E" w:rsidRPr="008C4F95">
        <w:rPr>
          <w:szCs w:val="24"/>
        </w:rPr>
        <w:t>;</w:t>
      </w:r>
    </w:p>
    <w:p w:rsidR="00CC0865" w:rsidRPr="008C4F95" w:rsidRDefault="00CC0865" w:rsidP="00E35291">
      <w:pPr>
        <w:numPr>
          <w:ilvl w:val="0"/>
          <w:numId w:val="7"/>
        </w:numPr>
        <w:tabs>
          <w:tab w:val="clear" w:pos="1080"/>
          <w:tab w:val="left" w:pos="567"/>
        </w:tabs>
        <w:ind w:left="567" w:hanging="567"/>
        <w:rPr>
          <w:szCs w:val="24"/>
        </w:rPr>
      </w:pPr>
      <w:r w:rsidRPr="008C4F95">
        <w:rPr>
          <w:szCs w:val="24"/>
        </w:rPr>
        <w:t>a confirmation from the Directors, General Partner or the Manager as applicable signifying their intention to apply for a licence in favour of the sub-fund</w:t>
      </w:r>
      <w:r w:rsidR="00365AAB" w:rsidRPr="008C4F95">
        <w:rPr>
          <w:szCs w:val="24"/>
        </w:rPr>
        <w:t>(s)</w:t>
      </w:r>
      <w:r w:rsidRPr="008C4F95">
        <w:rPr>
          <w:szCs w:val="24"/>
        </w:rPr>
        <w:t xml:space="preserve">; </w:t>
      </w:r>
    </w:p>
    <w:p w:rsidR="00511C4F" w:rsidRPr="008C4F95" w:rsidRDefault="00511C4F" w:rsidP="00E35291">
      <w:pPr>
        <w:numPr>
          <w:ilvl w:val="0"/>
          <w:numId w:val="7"/>
        </w:numPr>
        <w:tabs>
          <w:tab w:val="clear" w:pos="1080"/>
          <w:tab w:val="left" w:pos="567"/>
        </w:tabs>
        <w:ind w:left="567" w:hanging="567"/>
        <w:rPr>
          <w:szCs w:val="24"/>
        </w:rPr>
      </w:pPr>
      <w:r w:rsidRPr="008C4F95">
        <w:rPr>
          <w:szCs w:val="24"/>
        </w:rPr>
        <w:t xml:space="preserve">a final draft of the revised </w:t>
      </w:r>
      <w:r w:rsidR="00232EA9" w:rsidRPr="008C4F95">
        <w:rPr>
          <w:szCs w:val="24"/>
        </w:rPr>
        <w:t>Prospectus</w:t>
      </w:r>
      <w:r w:rsidR="000325F8" w:rsidRPr="008C4F95">
        <w:rPr>
          <w:szCs w:val="24"/>
        </w:rPr>
        <w:t xml:space="preserve">/ </w:t>
      </w:r>
      <w:r w:rsidR="00341136" w:rsidRPr="008C4F95">
        <w:rPr>
          <w:szCs w:val="24"/>
        </w:rPr>
        <w:t>Key Investor Information Document</w:t>
      </w:r>
      <w:r w:rsidR="00193F20" w:rsidRPr="008C4F95">
        <w:rPr>
          <w:szCs w:val="24"/>
        </w:rPr>
        <w:t xml:space="preserve"> (as applicable)</w:t>
      </w:r>
      <w:r w:rsidRPr="008C4F95">
        <w:rPr>
          <w:szCs w:val="24"/>
        </w:rPr>
        <w:t>;</w:t>
      </w:r>
    </w:p>
    <w:p w:rsidR="00511C4F" w:rsidRPr="008C4F95" w:rsidRDefault="00511C4F" w:rsidP="00E35291">
      <w:pPr>
        <w:numPr>
          <w:ilvl w:val="0"/>
          <w:numId w:val="7"/>
        </w:numPr>
        <w:tabs>
          <w:tab w:val="clear" w:pos="1080"/>
          <w:tab w:val="left" w:pos="567"/>
        </w:tabs>
        <w:ind w:left="567" w:hanging="567"/>
        <w:rPr>
          <w:szCs w:val="24"/>
        </w:rPr>
      </w:pPr>
      <w:r w:rsidRPr="008C4F95">
        <w:rPr>
          <w:szCs w:val="24"/>
        </w:rPr>
        <w:t xml:space="preserve">the appropriate application fee (refer to Section </w:t>
      </w:r>
      <w:r w:rsidR="00365AAB" w:rsidRPr="008C4F95">
        <w:rPr>
          <w:szCs w:val="24"/>
        </w:rPr>
        <w:t>13</w:t>
      </w:r>
      <w:r w:rsidR="000325F8" w:rsidRPr="008C4F95">
        <w:rPr>
          <w:szCs w:val="24"/>
        </w:rPr>
        <w:t xml:space="preserve"> </w:t>
      </w:r>
      <w:r w:rsidR="00365D56" w:rsidRPr="008C4F95">
        <w:rPr>
          <w:szCs w:val="24"/>
        </w:rPr>
        <w:t>bel</w:t>
      </w:r>
      <w:r w:rsidRPr="008C4F95">
        <w:rPr>
          <w:szCs w:val="24"/>
        </w:rPr>
        <w:t>ow);</w:t>
      </w:r>
      <w:r w:rsidR="00CC0865" w:rsidRPr="008C4F95">
        <w:rPr>
          <w:szCs w:val="24"/>
        </w:rPr>
        <w:t xml:space="preserve"> and</w:t>
      </w:r>
    </w:p>
    <w:p w:rsidR="00C04E77" w:rsidRPr="008C4F95" w:rsidRDefault="00C04E77" w:rsidP="00E35291">
      <w:pPr>
        <w:numPr>
          <w:ilvl w:val="0"/>
          <w:numId w:val="7"/>
        </w:numPr>
        <w:tabs>
          <w:tab w:val="clear" w:pos="1080"/>
          <w:tab w:val="left" w:pos="567"/>
        </w:tabs>
        <w:ind w:left="567" w:hanging="567"/>
        <w:rPr>
          <w:szCs w:val="24"/>
        </w:rPr>
      </w:pPr>
      <w:r w:rsidRPr="008C4F95">
        <w:rPr>
          <w:szCs w:val="24"/>
        </w:rPr>
        <w:t xml:space="preserve">a draft copy of the approval </w:t>
      </w:r>
      <w:r w:rsidR="00193F20" w:rsidRPr="008C4F95">
        <w:rPr>
          <w:szCs w:val="24"/>
        </w:rPr>
        <w:t xml:space="preserve">by </w:t>
      </w:r>
      <w:r w:rsidRPr="008C4F95">
        <w:rPr>
          <w:szCs w:val="24"/>
        </w:rPr>
        <w:t xml:space="preserve">the </w:t>
      </w:r>
      <w:r w:rsidR="000E3586" w:rsidRPr="008C4F95">
        <w:rPr>
          <w:szCs w:val="24"/>
        </w:rPr>
        <w:t>Scheme</w:t>
      </w:r>
      <w:r w:rsidRPr="008C4F95">
        <w:rPr>
          <w:szCs w:val="24"/>
        </w:rPr>
        <w:t>’s Directors, General Partner</w:t>
      </w:r>
      <w:r w:rsidR="00193F20" w:rsidRPr="008C4F95">
        <w:rPr>
          <w:szCs w:val="24"/>
        </w:rPr>
        <w:t>(s)</w:t>
      </w:r>
      <w:r w:rsidRPr="008C4F95">
        <w:rPr>
          <w:szCs w:val="24"/>
        </w:rPr>
        <w:t xml:space="preserve"> or the Manager </w:t>
      </w:r>
      <w:r w:rsidR="00206701" w:rsidRPr="008C4F95">
        <w:rPr>
          <w:szCs w:val="24"/>
        </w:rPr>
        <w:t>(</w:t>
      </w:r>
      <w:r w:rsidRPr="008C4F95">
        <w:rPr>
          <w:szCs w:val="24"/>
        </w:rPr>
        <w:t>as applicable</w:t>
      </w:r>
      <w:r w:rsidR="00206701" w:rsidRPr="008C4F95">
        <w:rPr>
          <w:szCs w:val="24"/>
        </w:rPr>
        <w:t>)</w:t>
      </w:r>
      <w:r w:rsidRPr="008C4F95">
        <w:rPr>
          <w:szCs w:val="24"/>
        </w:rPr>
        <w:t xml:space="preserve"> of the </w:t>
      </w:r>
      <w:r w:rsidR="00193F20" w:rsidRPr="008C4F95">
        <w:rPr>
          <w:szCs w:val="24"/>
        </w:rPr>
        <w:t xml:space="preserve">revised </w:t>
      </w:r>
      <w:r w:rsidR="000325F8" w:rsidRPr="008C4F95">
        <w:rPr>
          <w:szCs w:val="24"/>
        </w:rPr>
        <w:t xml:space="preserve">Prospectus/ </w:t>
      </w:r>
      <w:r w:rsidR="00341136" w:rsidRPr="008C4F95">
        <w:rPr>
          <w:szCs w:val="24"/>
        </w:rPr>
        <w:t xml:space="preserve">Key Investor Information Document </w:t>
      </w:r>
      <w:r w:rsidR="000325F8" w:rsidRPr="008C4F95">
        <w:rPr>
          <w:szCs w:val="24"/>
        </w:rPr>
        <w:t>(as applicable)</w:t>
      </w:r>
      <w:r w:rsidR="00CC0865" w:rsidRPr="008C4F95">
        <w:rPr>
          <w:szCs w:val="24"/>
        </w:rPr>
        <w:t xml:space="preserve">.  </w:t>
      </w:r>
    </w:p>
    <w:p w:rsidR="003B3E9C" w:rsidRPr="008C4F95" w:rsidRDefault="003B3E9C" w:rsidP="00DF15A3">
      <w:pPr>
        <w:rPr>
          <w:szCs w:val="24"/>
        </w:rPr>
      </w:pPr>
    </w:p>
    <w:p w:rsidR="000325F8" w:rsidRPr="00EE29C0" w:rsidDel="000415C4" w:rsidRDefault="000325F8">
      <w:pPr>
        <w:pStyle w:val="Heading2"/>
        <w:numPr>
          <w:ilvl w:val="1"/>
          <w:numId w:val="6"/>
        </w:numPr>
        <w:tabs>
          <w:tab w:val="left" w:pos="709"/>
        </w:tabs>
        <w:ind w:left="709" w:hanging="709"/>
        <w:rPr>
          <w:del w:id="530" w:author="Isabelle Agius" w:date="2016-09-28T10:10:00Z"/>
          <w:i/>
          <w:szCs w:val="24"/>
        </w:rPr>
        <w:pPrChange w:id="531" w:author="Isabelle Agius" w:date="2016-09-28T10:10:00Z">
          <w:pPr>
            <w:pStyle w:val="Heading3"/>
            <w:ind w:left="709" w:right="0" w:hanging="709"/>
          </w:pPr>
        </w:pPrChange>
      </w:pPr>
      <w:del w:id="532" w:author="Isabelle Agius" w:date="2016-09-28T10:10:00Z">
        <w:r w:rsidRPr="000415C4" w:rsidDel="000415C4">
          <w:rPr>
            <w:b w:val="0"/>
            <w:i/>
            <w:szCs w:val="24"/>
            <w:rPrChange w:id="533" w:author="Isabelle Agius" w:date="2016-09-28T10:10:00Z">
              <w:rPr>
                <w:b w:val="0"/>
                <w:i/>
                <w:szCs w:val="24"/>
              </w:rPr>
            </w:rPrChange>
          </w:rPr>
          <w:delText>10.2</w:delText>
        </w:r>
      </w:del>
      <w:r w:rsidRPr="000415C4">
        <w:rPr>
          <w:b w:val="0"/>
          <w:i/>
          <w:szCs w:val="24"/>
          <w:rPrChange w:id="534" w:author="Isabelle Agius" w:date="2016-09-28T10:10:00Z">
            <w:rPr>
              <w:b w:val="0"/>
              <w:i/>
              <w:szCs w:val="24"/>
            </w:rPr>
          </w:rPrChange>
        </w:rPr>
        <w:tab/>
      </w:r>
      <w:del w:id="535" w:author="Isabelle Agius" w:date="2016-09-28T10:10:00Z">
        <w:r w:rsidR="00B51858" w:rsidRPr="000415C4" w:rsidDel="000415C4">
          <w:rPr>
            <w:b w:val="0"/>
            <w:i/>
            <w:szCs w:val="24"/>
            <w:rPrChange w:id="536" w:author="Isabelle Agius" w:date="2016-09-28T10:10:00Z">
              <w:rPr>
                <w:b w:val="0"/>
                <w:i/>
                <w:szCs w:val="24"/>
              </w:rPr>
            </w:rPrChange>
          </w:rPr>
          <w:delText>Overseas based</w:delText>
        </w:r>
        <w:r w:rsidRPr="000415C4" w:rsidDel="000415C4">
          <w:rPr>
            <w:b w:val="0"/>
            <w:i/>
            <w:szCs w:val="24"/>
            <w:rPrChange w:id="537" w:author="Isabelle Agius" w:date="2016-09-28T10:10:00Z">
              <w:rPr>
                <w:b w:val="0"/>
                <w:i/>
                <w:szCs w:val="24"/>
              </w:rPr>
            </w:rPrChange>
          </w:rPr>
          <w:delText xml:space="preserve"> </w:delText>
        </w:r>
        <w:r w:rsidR="006A0BB8" w:rsidRPr="000415C4" w:rsidDel="000415C4">
          <w:rPr>
            <w:b w:val="0"/>
            <w:i/>
            <w:szCs w:val="24"/>
            <w:rPrChange w:id="538" w:author="Isabelle Agius" w:date="2016-09-28T10:10:00Z">
              <w:rPr>
                <w:b w:val="0"/>
                <w:i/>
                <w:szCs w:val="24"/>
              </w:rPr>
            </w:rPrChange>
          </w:rPr>
          <w:delText>Non-UCITS</w:delText>
        </w:r>
        <w:r w:rsidRPr="000415C4" w:rsidDel="000415C4">
          <w:rPr>
            <w:b w:val="0"/>
            <w:i/>
            <w:szCs w:val="24"/>
            <w:rPrChange w:id="539" w:author="Isabelle Agius" w:date="2016-09-28T10:10:00Z">
              <w:rPr>
                <w:b w:val="0"/>
                <w:i/>
                <w:szCs w:val="24"/>
              </w:rPr>
            </w:rPrChange>
          </w:rPr>
          <w:delText xml:space="preserve"> </w:delText>
        </w:r>
        <w:r w:rsidR="000E3586" w:rsidRPr="000415C4" w:rsidDel="000415C4">
          <w:rPr>
            <w:b w:val="0"/>
            <w:i/>
            <w:szCs w:val="24"/>
            <w:rPrChange w:id="540" w:author="Isabelle Agius" w:date="2016-09-28T10:10:00Z">
              <w:rPr>
                <w:b w:val="0"/>
                <w:i/>
                <w:szCs w:val="24"/>
              </w:rPr>
            </w:rPrChange>
          </w:rPr>
          <w:delText>Scheme</w:delText>
        </w:r>
        <w:r w:rsidRPr="000415C4" w:rsidDel="000415C4">
          <w:rPr>
            <w:b w:val="0"/>
            <w:i/>
            <w:szCs w:val="24"/>
            <w:rPrChange w:id="541" w:author="Isabelle Agius" w:date="2016-09-28T10:10:00Z">
              <w:rPr>
                <w:b w:val="0"/>
                <w:i/>
                <w:szCs w:val="24"/>
              </w:rPr>
            </w:rPrChange>
          </w:rPr>
          <w:delText>s</w:delText>
        </w:r>
      </w:del>
    </w:p>
    <w:p w:rsidR="000325F8" w:rsidRPr="000415C4" w:rsidDel="000415C4" w:rsidRDefault="000325F8">
      <w:pPr>
        <w:pStyle w:val="Heading2"/>
        <w:numPr>
          <w:ilvl w:val="1"/>
          <w:numId w:val="6"/>
        </w:numPr>
        <w:tabs>
          <w:tab w:val="left" w:pos="709"/>
        </w:tabs>
        <w:ind w:left="709" w:hanging="709"/>
        <w:rPr>
          <w:del w:id="542" w:author="Isabelle Agius" w:date="2016-09-28T10:10:00Z"/>
          <w:i/>
          <w:szCs w:val="24"/>
          <w:rPrChange w:id="543" w:author="Isabelle Agius" w:date="2016-09-28T10:10:00Z">
            <w:rPr>
              <w:del w:id="544" w:author="Isabelle Agius" w:date="2016-09-28T10:10:00Z"/>
              <w:szCs w:val="24"/>
            </w:rPr>
          </w:rPrChange>
        </w:rPr>
        <w:pPrChange w:id="545" w:author="Isabelle Agius" w:date="2016-09-28T10:10:00Z">
          <w:pPr/>
        </w:pPrChange>
      </w:pPr>
    </w:p>
    <w:p w:rsidR="00365AAB" w:rsidRPr="000415C4" w:rsidDel="000415C4" w:rsidRDefault="00365AAB">
      <w:pPr>
        <w:pStyle w:val="Heading2"/>
        <w:numPr>
          <w:ilvl w:val="1"/>
          <w:numId w:val="6"/>
        </w:numPr>
        <w:tabs>
          <w:tab w:val="left" w:pos="709"/>
        </w:tabs>
        <w:ind w:left="709" w:hanging="709"/>
        <w:rPr>
          <w:del w:id="546" w:author="Isabelle Agius" w:date="2016-09-28T10:10:00Z"/>
          <w:i/>
          <w:szCs w:val="24"/>
          <w:rPrChange w:id="547" w:author="Isabelle Agius" w:date="2016-09-28T10:10:00Z">
            <w:rPr>
              <w:del w:id="548" w:author="Isabelle Agius" w:date="2016-09-28T10:10:00Z"/>
              <w:szCs w:val="24"/>
            </w:rPr>
          </w:rPrChange>
        </w:rPr>
        <w:pPrChange w:id="549" w:author="Isabelle Agius" w:date="2016-09-28T10:10:00Z">
          <w:pPr/>
        </w:pPrChange>
      </w:pPr>
      <w:del w:id="550" w:author="Isabelle Agius" w:date="2016-09-28T10:10:00Z">
        <w:r w:rsidRPr="000415C4" w:rsidDel="000415C4">
          <w:rPr>
            <w:i/>
            <w:szCs w:val="24"/>
            <w:rPrChange w:id="551" w:author="Isabelle Agius" w:date="2016-09-28T10:10:00Z">
              <w:rPr>
                <w:szCs w:val="24"/>
              </w:rPr>
            </w:rPrChange>
          </w:rPr>
          <w:delText>A</w:delText>
        </w:r>
        <w:r w:rsidR="00B51858" w:rsidRPr="000415C4" w:rsidDel="000415C4">
          <w:rPr>
            <w:i/>
            <w:szCs w:val="24"/>
            <w:rPrChange w:id="552" w:author="Isabelle Agius" w:date="2016-09-28T10:10:00Z">
              <w:rPr>
                <w:szCs w:val="24"/>
              </w:rPr>
            </w:rPrChange>
          </w:rPr>
          <w:delText>n</w:delText>
        </w:r>
        <w:r w:rsidRPr="000415C4" w:rsidDel="000415C4">
          <w:rPr>
            <w:i/>
            <w:szCs w:val="24"/>
            <w:rPrChange w:id="553" w:author="Isabelle Agius" w:date="2016-09-28T10:10:00Z">
              <w:rPr>
                <w:szCs w:val="24"/>
              </w:rPr>
            </w:rPrChange>
          </w:rPr>
          <w:delText xml:space="preserve"> </w:delText>
        </w:r>
        <w:r w:rsidR="00B51858" w:rsidRPr="000415C4" w:rsidDel="000415C4">
          <w:rPr>
            <w:i/>
            <w:szCs w:val="24"/>
            <w:rPrChange w:id="554" w:author="Isabelle Agius" w:date="2016-09-28T10:10:00Z">
              <w:rPr>
                <w:szCs w:val="24"/>
              </w:rPr>
            </w:rPrChange>
          </w:rPr>
          <w:delText>Overseas based</w:delText>
        </w:r>
        <w:r w:rsidRPr="000415C4" w:rsidDel="000415C4">
          <w:rPr>
            <w:i/>
            <w:szCs w:val="24"/>
            <w:rPrChange w:id="555" w:author="Isabelle Agius" w:date="2016-09-28T10:10:00Z">
              <w:rPr>
                <w:szCs w:val="24"/>
              </w:rPr>
            </w:rPrChange>
          </w:rPr>
          <w:delText xml:space="preserve"> </w:delText>
        </w:r>
        <w:r w:rsidR="006A0BB8" w:rsidRPr="000415C4" w:rsidDel="000415C4">
          <w:rPr>
            <w:i/>
            <w:szCs w:val="24"/>
            <w:rPrChange w:id="556" w:author="Isabelle Agius" w:date="2016-09-28T10:10:00Z">
              <w:rPr>
                <w:szCs w:val="24"/>
              </w:rPr>
            </w:rPrChange>
          </w:rPr>
          <w:delText>Non-UCITS</w:delText>
        </w:r>
        <w:r w:rsidRPr="000415C4" w:rsidDel="000415C4">
          <w:rPr>
            <w:i/>
            <w:szCs w:val="24"/>
            <w:rPrChange w:id="557" w:author="Isabelle Agius" w:date="2016-09-28T10:10:00Z">
              <w:rPr>
                <w:szCs w:val="24"/>
              </w:rPr>
            </w:rPrChange>
          </w:rPr>
          <w:delText xml:space="preserve"> </w:delText>
        </w:r>
        <w:r w:rsidR="000E3586" w:rsidRPr="000415C4" w:rsidDel="000415C4">
          <w:rPr>
            <w:i/>
            <w:szCs w:val="24"/>
            <w:rPrChange w:id="558" w:author="Isabelle Agius" w:date="2016-09-28T10:10:00Z">
              <w:rPr>
                <w:szCs w:val="24"/>
              </w:rPr>
            </w:rPrChange>
          </w:rPr>
          <w:delText>Scheme</w:delText>
        </w:r>
        <w:r w:rsidRPr="000415C4" w:rsidDel="000415C4">
          <w:rPr>
            <w:i/>
            <w:szCs w:val="24"/>
            <w:rPrChange w:id="559" w:author="Isabelle Agius" w:date="2016-09-28T10:10:00Z">
              <w:rPr>
                <w:szCs w:val="24"/>
              </w:rPr>
            </w:rPrChange>
          </w:rPr>
          <w:delText xml:space="preserve"> constituted in the form of an umbrella fund (i.e. with sub-funds) wishing to market </w:delText>
        </w:r>
        <w:r w:rsidR="003F468A" w:rsidRPr="000415C4" w:rsidDel="000415C4">
          <w:rPr>
            <w:i/>
            <w:szCs w:val="24"/>
            <w:rPrChange w:id="560" w:author="Isabelle Agius" w:date="2016-09-28T10:10:00Z">
              <w:rPr>
                <w:szCs w:val="24"/>
              </w:rPr>
            </w:rPrChange>
          </w:rPr>
          <w:delText xml:space="preserve">in Malta, </w:delText>
        </w:r>
        <w:r w:rsidRPr="000415C4" w:rsidDel="000415C4">
          <w:rPr>
            <w:i/>
            <w:szCs w:val="24"/>
            <w:rPrChange w:id="561" w:author="Isabelle Agius" w:date="2016-09-28T10:10:00Z">
              <w:rPr>
                <w:szCs w:val="24"/>
              </w:rPr>
            </w:rPrChange>
          </w:rPr>
          <w:delText>the units of additional sub-funds, is ordinarily required to submit the following documents:</w:delText>
        </w:r>
      </w:del>
    </w:p>
    <w:p w:rsidR="00365AAB" w:rsidRPr="000415C4" w:rsidDel="000415C4" w:rsidRDefault="00365AAB">
      <w:pPr>
        <w:pStyle w:val="Heading2"/>
        <w:numPr>
          <w:ilvl w:val="1"/>
          <w:numId w:val="6"/>
        </w:numPr>
        <w:tabs>
          <w:tab w:val="left" w:pos="709"/>
        </w:tabs>
        <w:ind w:left="709" w:hanging="709"/>
        <w:rPr>
          <w:del w:id="562" w:author="Isabelle Agius" w:date="2016-09-28T10:10:00Z"/>
          <w:i/>
          <w:szCs w:val="24"/>
          <w:rPrChange w:id="563" w:author="Isabelle Agius" w:date="2016-09-28T10:10:00Z">
            <w:rPr>
              <w:del w:id="564" w:author="Isabelle Agius" w:date="2016-09-28T10:10:00Z"/>
              <w:szCs w:val="24"/>
            </w:rPr>
          </w:rPrChange>
        </w:rPr>
        <w:pPrChange w:id="565" w:author="Isabelle Agius" w:date="2016-09-28T10:10:00Z">
          <w:pPr/>
        </w:pPrChange>
      </w:pPr>
    </w:p>
    <w:p w:rsidR="00365AAB" w:rsidRPr="000415C4" w:rsidDel="000415C4" w:rsidRDefault="00365AAB">
      <w:pPr>
        <w:pStyle w:val="Heading2"/>
        <w:numPr>
          <w:ilvl w:val="1"/>
          <w:numId w:val="6"/>
        </w:numPr>
        <w:tabs>
          <w:tab w:val="left" w:pos="709"/>
        </w:tabs>
        <w:ind w:left="709" w:hanging="709"/>
        <w:rPr>
          <w:del w:id="566" w:author="Isabelle Agius" w:date="2016-09-28T10:10:00Z"/>
          <w:i/>
          <w:szCs w:val="24"/>
          <w:rPrChange w:id="567" w:author="Isabelle Agius" w:date="2016-09-28T10:10:00Z">
            <w:rPr>
              <w:del w:id="568" w:author="Isabelle Agius" w:date="2016-09-28T10:10:00Z"/>
              <w:szCs w:val="24"/>
            </w:rPr>
          </w:rPrChange>
        </w:rPr>
        <w:pPrChange w:id="569" w:author="Isabelle Agius" w:date="2016-09-28T10:10:00Z">
          <w:pPr>
            <w:numPr>
              <w:numId w:val="20"/>
            </w:numPr>
            <w:tabs>
              <w:tab w:val="left" w:pos="567"/>
              <w:tab w:val="num" w:pos="1080"/>
            </w:tabs>
            <w:ind w:left="567" w:hanging="567"/>
          </w:pPr>
        </w:pPrChange>
      </w:pPr>
      <w:del w:id="570" w:author="Isabelle Agius" w:date="2016-09-28T10:10:00Z">
        <w:r w:rsidRPr="000415C4" w:rsidDel="000415C4">
          <w:rPr>
            <w:i/>
            <w:szCs w:val="24"/>
            <w:rPrChange w:id="571" w:author="Isabelle Agius" w:date="2016-09-28T10:10:00Z">
              <w:rPr>
                <w:szCs w:val="24"/>
              </w:rPr>
            </w:rPrChange>
          </w:rPr>
          <w:delText>formal notification to the MFSA of its intention to apply for a licence in favour of the sub-fund;</w:delText>
        </w:r>
      </w:del>
    </w:p>
    <w:p w:rsidR="00365AAB" w:rsidRPr="000415C4" w:rsidDel="000415C4" w:rsidRDefault="00365AAB">
      <w:pPr>
        <w:pStyle w:val="Heading2"/>
        <w:numPr>
          <w:ilvl w:val="1"/>
          <w:numId w:val="6"/>
        </w:numPr>
        <w:tabs>
          <w:tab w:val="left" w:pos="709"/>
        </w:tabs>
        <w:ind w:left="709" w:hanging="709"/>
        <w:rPr>
          <w:del w:id="572" w:author="Isabelle Agius" w:date="2016-09-28T10:10:00Z"/>
          <w:i/>
          <w:szCs w:val="24"/>
          <w:rPrChange w:id="573" w:author="Isabelle Agius" w:date="2016-09-28T10:10:00Z">
            <w:rPr>
              <w:del w:id="574" w:author="Isabelle Agius" w:date="2016-09-28T10:10:00Z"/>
              <w:szCs w:val="24"/>
            </w:rPr>
          </w:rPrChange>
        </w:rPr>
        <w:pPrChange w:id="575" w:author="Isabelle Agius" w:date="2016-09-28T10:10:00Z">
          <w:pPr>
            <w:numPr>
              <w:numId w:val="20"/>
            </w:numPr>
            <w:tabs>
              <w:tab w:val="left" w:pos="567"/>
              <w:tab w:val="num" w:pos="1080"/>
            </w:tabs>
            <w:ind w:left="567" w:hanging="567"/>
          </w:pPr>
        </w:pPrChange>
      </w:pPr>
      <w:del w:id="576" w:author="Isabelle Agius" w:date="2016-09-28T10:10:00Z">
        <w:r w:rsidRPr="000415C4" w:rsidDel="000415C4">
          <w:rPr>
            <w:i/>
            <w:szCs w:val="24"/>
            <w:rPrChange w:id="577" w:author="Isabelle Agius" w:date="2016-09-28T10:10:00Z">
              <w:rPr>
                <w:szCs w:val="24"/>
              </w:rPr>
            </w:rPrChange>
          </w:rPr>
          <w:delText xml:space="preserve">a confirmation from the Directors, General Partner or the Manager as applicable signifying their intention to apply for a licence in favour of the sub-fund; </w:delText>
        </w:r>
      </w:del>
    </w:p>
    <w:p w:rsidR="00365AAB" w:rsidRPr="000415C4" w:rsidDel="000415C4" w:rsidRDefault="00A920D1">
      <w:pPr>
        <w:pStyle w:val="Heading2"/>
        <w:numPr>
          <w:ilvl w:val="1"/>
          <w:numId w:val="6"/>
        </w:numPr>
        <w:tabs>
          <w:tab w:val="left" w:pos="709"/>
        </w:tabs>
        <w:ind w:left="709" w:hanging="709"/>
        <w:rPr>
          <w:del w:id="578" w:author="Isabelle Agius" w:date="2016-09-28T10:10:00Z"/>
          <w:i/>
          <w:szCs w:val="24"/>
          <w:rPrChange w:id="579" w:author="Isabelle Agius" w:date="2016-09-28T10:10:00Z">
            <w:rPr>
              <w:del w:id="580" w:author="Isabelle Agius" w:date="2016-09-28T10:10:00Z"/>
              <w:szCs w:val="24"/>
            </w:rPr>
          </w:rPrChange>
        </w:rPr>
        <w:pPrChange w:id="581" w:author="Isabelle Agius" w:date="2016-09-28T10:10:00Z">
          <w:pPr>
            <w:numPr>
              <w:numId w:val="20"/>
            </w:numPr>
            <w:tabs>
              <w:tab w:val="left" w:pos="567"/>
              <w:tab w:val="num" w:pos="1080"/>
            </w:tabs>
            <w:ind w:left="567" w:hanging="567"/>
          </w:pPr>
        </w:pPrChange>
      </w:pPr>
      <w:del w:id="582" w:author="Isabelle Agius" w:date="2016-09-28T10:10:00Z">
        <w:r w:rsidRPr="000415C4" w:rsidDel="000415C4">
          <w:rPr>
            <w:i/>
            <w:szCs w:val="24"/>
            <w:rPrChange w:id="583" w:author="Isabelle Agius" w:date="2016-09-28T10:10:00Z">
              <w:rPr>
                <w:szCs w:val="24"/>
              </w:rPr>
            </w:rPrChange>
          </w:rPr>
          <w:delText xml:space="preserve">latest approved version of the </w:delText>
        </w:r>
        <w:r w:rsidR="00365AAB" w:rsidRPr="000415C4" w:rsidDel="000415C4">
          <w:rPr>
            <w:i/>
            <w:szCs w:val="24"/>
            <w:rPrChange w:id="584" w:author="Isabelle Agius" w:date="2016-09-28T10:10:00Z">
              <w:rPr>
                <w:szCs w:val="24"/>
              </w:rPr>
            </w:rPrChange>
          </w:rPr>
          <w:delText xml:space="preserve">revised </w:delText>
        </w:r>
        <w:r w:rsidR="00232EA9" w:rsidRPr="000415C4" w:rsidDel="000415C4">
          <w:rPr>
            <w:i/>
            <w:szCs w:val="24"/>
            <w:rPrChange w:id="585" w:author="Isabelle Agius" w:date="2016-09-28T10:10:00Z">
              <w:rPr>
                <w:szCs w:val="24"/>
              </w:rPr>
            </w:rPrChange>
          </w:rPr>
          <w:delText>Prospectus</w:delText>
        </w:r>
        <w:r w:rsidR="00365AAB" w:rsidRPr="000415C4" w:rsidDel="000415C4">
          <w:rPr>
            <w:i/>
            <w:szCs w:val="24"/>
            <w:rPrChange w:id="586" w:author="Isabelle Agius" w:date="2016-09-28T10:10:00Z">
              <w:rPr>
                <w:szCs w:val="24"/>
              </w:rPr>
            </w:rPrChange>
          </w:rPr>
          <w:delText xml:space="preserve"> (as applicable);</w:delText>
        </w:r>
      </w:del>
    </w:p>
    <w:p w:rsidR="00365AAB" w:rsidRPr="000415C4" w:rsidDel="000415C4" w:rsidRDefault="00365AAB">
      <w:pPr>
        <w:pStyle w:val="Heading2"/>
        <w:numPr>
          <w:ilvl w:val="1"/>
          <w:numId w:val="6"/>
        </w:numPr>
        <w:tabs>
          <w:tab w:val="left" w:pos="709"/>
        </w:tabs>
        <w:ind w:left="709" w:hanging="709"/>
        <w:rPr>
          <w:del w:id="587" w:author="Isabelle Agius" w:date="2016-09-28T10:10:00Z"/>
          <w:i/>
          <w:szCs w:val="24"/>
          <w:rPrChange w:id="588" w:author="Isabelle Agius" w:date="2016-09-28T10:10:00Z">
            <w:rPr>
              <w:del w:id="589" w:author="Isabelle Agius" w:date="2016-09-28T10:10:00Z"/>
              <w:szCs w:val="24"/>
            </w:rPr>
          </w:rPrChange>
        </w:rPr>
        <w:pPrChange w:id="590" w:author="Isabelle Agius" w:date="2016-09-28T10:10:00Z">
          <w:pPr>
            <w:numPr>
              <w:numId w:val="20"/>
            </w:numPr>
            <w:tabs>
              <w:tab w:val="left" w:pos="567"/>
              <w:tab w:val="num" w:pos="1080"/>
            </w:tabs>
            <w:ind w:left="567" w:hanging="567"/>
          </w:pPr>
        </w:pPrChange>
      </w:pPr>
      <w:del w:id="591" w:author="Isabelle Agius" w:date="2016-09-28T10:10:00Z">
        <w:r w:rsidRPr="000415C4" w:rsidDel="000415C4">
          <w:rPr>
            <w:i/>
            <w:szCs w:val="24"/>
            <w:rPrChange w:id="592" w:author="Isabelle Agius" w:date="2016-09-28T10:10:00Z">
              <w:rPr>
                <w:szCs w:val="24"/>
              </w:rPr>
            </w:rPrChange>
          </w:rPr>
          <w:delText>the appropriate application fee (refer to Section 13 below); and</w:delText>
        </w:r>
      </w:del>
    </w:p>
    <w:p w:rsidR="00365AAB" w:rsidRPr="000415C4" w:rsidDel="000415C4" w:rsidRDefault="00365AAB">
      <w:pPr>
        <w:pStyle w:val="Heading2"/>
        <w:numPr>
          <w:ilvl w:val="1"/>
          <w:numId w:val="6"/>
        </w:numPr>
        <w:tabs>
          <w:tab w:val="left" w:pos="709"/>
        </w:tabs>
        <w:ind w:left="709" w:hanging="709"/>
        <w:rPr>
          <w:del w:id="593" w:author="Isabelle Agius" w:date="2016-09-28T10:10:00Z"/>
          <w:i/>
          <w:szCs w:val="24"/>
          <w:rPrChange w:id="594" w:author="Isabelle Agius" w:date="2016-09-28T10:10:00Z">
            <w:rPr>
              <w:del w:id="595" w:author="Isabelle Agius" w:date="2016-09-28T10:10:00Z"/>
              <w:szCs w:val="24"/>
            </w:rPr>
          </w:rPrChange>
        </w:rPr>
        <w:pPrChange w:id="596" w:author="Isabelle Agius" w:date="2016-09-28T10:10:00Z">
          <w:pPr>
            <w:numPr>
              <w:numId w:val="20"/>
            </w:numPr>
            <w:tabs>
              <w:tab w:val="left" w:pos="567"/>
              <w:tab w:val="num" w:pos="1080"/>
            </w:tabs>
            <w:ind w:left="567" w:hanging="567"/>
          </w:pPr>
        </w:pPrChange>
      </w:pPr>
      <w:del w:id="597" w:author="Isabelle Agius" w:date="2016-09-28T10:10:00Z">
        <w:r w:rsidRPr="000415C4" w:rsidDel="000415C4">
          <w:rPr>
            <w:i/>
            <w:szCs w:val="24"/>
            <w:rPrChange w:id="598" w:author="Isabelle Agius" w:date="2016-09-28T10:10:00Z">
              <w:rPr>
                <w:szCs w:val="24"/>
              </w:rPr>
            </w:rPrChange>
          </w:rPr>
          <w:delText>a confirmation from the Directors, General Partner(s) or the Manager (as applicable) signifying their intention to market the shares/ units of the sub-fund(s) in Malta.</w:delText>
        </w:r>
      </w:del>
    </w:p>
    <w:p w:rsidR="00365AAB" w:rsidRPr="000415C4" w:rsidDel="000415C4" w:rsidRDefault="00365AAB">
      <w:pPr>
        <w:pStyle w:val="Heading2"/>
        <w:numPr>
          <w:ilvl w:val="1"/>
          <w:numId w:val="6"/>
        </w:numPr>
        <w:tabs>
          <w:tab w:val="left" w:pos="709"/>
        </w:tabs>
        <w:ind w:left="709" w:hanging="709"/>
        <w:rPr>
          <w:del w:id="599" w:author="Isabelle Agius" w:date="2016-09-28T10:10:00Z"/>
          <w:i/>
          <w:szCs w:val="24"/>
          <w:rPrChange w:id="600" w:author="Isabelle Agius" w:date="2016-09-28T10:10:00Z">
            <w:rPr>
              <w:del w:id="601" w:author="Isabelle Agius" w:date="2016-09-28T10:10:00Z"/>
              <w:szCs w:val="24"/>
            </w:rPr>
          </w:rPrChange>
        </w:rPr>
        <w:pPrChange w:id="602" w:author="Isabelle Agius" w:date="2016-09-28T10:10:00Z">
          <w:pPr/>
        </w:pPrChange>
      </w:pPr>
    </w:p>
    <w:p w:rsidR="00A40AB5" w:rsidRPr="000415C4" w:rsidRDefault="00F61406">
      <w:pPr>
        <w:pStyle w:val="Heading2"/>
        <w:numPr>
          <w:ilvl w:val="1"/>
          <w:numId w:val="6"/>
        </w:numPr>
        <w:tabs>
          <w:tab w:val="left" w:pos="709"/>
        </w:tabs>
        <w:ind w:left="709" w:hanging="709"/>
        <w:rPr>
          <w:rFonts w:ascii="Times New Roman" w:hAnsi="Times New Roman"/>
          <w:i/>
          <w:sz w:val="24"/>
          <w:szCs w:val="24"/>
          <w:rPrChange w:id="603" w:author="Isabelle Agius" w:date="2016-09-28T10:10:00Z">
            <w:rPr>
              <w:rFonts w:ascii="Times New Roman" w:hAnsi="Times New Roman"/>
              <w:sz w:val="24"/>
              <w:szCs w:val="24"/>
            </w:rPr>
          </w:rPrChange>
        </w:rPr>
        <w:pPrChange w:id="604" w:author="Isabelle Agius" w:date="2016-09-28T10:10:00Z">
          <w:pPr>
            <w:pStyle w:val="Heading2"/>
            <w:numPr>
              <w:numId w:val="6"/>
            </w:numPr>
            <w:ind w:left="709" w:hanging="709"/>
          </w:pPr>
        </w:pPrChange>
      </w:pPr>
      <w:del w:id="605" w:author="Isabelle Agius" w:date="2016-09-28T10:10:00Z">
        <w:r w:rsidRPr="000415C4" w:rsidDel="000415C4">
          <w:rPr>
            <w:rFonts w:ascii="Times New Roman" w:hAnsi="Times New Roman"/>
            <w:i/>
            <w:sz w:val="24"/>
            <w:szCs w:val="24"/>
            <w:rPrChange w:id="606" w:author="Isabelle Agius" w:date="2016-09-28T10:10:00Z">
              <w:rPr>
                <w:rFonts w:ascii="Times New Roman" w:hAnsi="Times New Roman"/>
                <w:sz w:val="24"/>
                <w:szCs w:val="24"/>
              </w:rPr>
            </w:rPrChange>
          </w:rPr>
          <w:br w:type="page"/>
        </w:r>
      </w:del>
      <w:r w:rsidR="00A40AB5" w:rsidRPr="000415C4">
        <w:rPr>
          <w:rFonts w:ascii="Times New Roman" w:hAnsi="Times New Roman"/>
          <w:i/>
          <w:sz w:val="24"/>
          <w:szCs w:val="24"/>
          <w:rPrChange w:id="607" w:author="Isabelle Agius" w:date="2016-09-28T10:10:00Z">
            <w:rPr>
              <w:rFonts w:ascii="Times New Roman" w:hAnsi="Times New Roman"/>
              <w:sz w:val="24"/>
              <w:szCs w:val="24"/>
            </w:rPr>
          </w:rPrChange>
        </w:rPr>
        <w:t xml:space="preserve">Applications for the </w:t>
      </w:r>
      <w:r w:rsidR="006A0BB8" w:rsidRPr="000415C4">
        <w:rPr>
          <w:rFonts w:ascii="Times New Roman" w:hAnsi="Times New Roman"/>
          <w:i/>
          <w:sz w:val="24"/>
          <w:szCs w:val="24"/>
          <w:rPrChange w:id="608" w:author="Isabelle Agius" w:date="2016-09-28T10:10:00Z">
            <w:rPr>
              <w:rFonts w:ascii="Times New Roman" w:hAnsi="Times New Roman"/>
              <w:sz w:val="24"/>
              <w:szCs w:val="24"/>
            </w:rPr>
          </w:rPrChange>
        </w:rPr>
        <w:t xml:space="preserve">Approval </w:t>
      </w:r>
      <w:r w:rsidR="00A40AB5" w:rsidRPr="000415C4">
        <w:rPr>
          <w:rFonts w:ascii="Times New Roman" w:hAnsi="Times New Roman"/>
          <w:i/>
          <w:sz w:val="24"/>
          <w:szCs w:val="24"/>
          <w:rPrChange w:id="609" w:author="Isabelle Agius" w:date="2016-09-28T10:10:00Z">
            <w:rPr>
              <w:rFonts w:ascii="Times New Roman" w:hAnsi="Times New Roman"/>
              <w:sz w:val="24"/>
              <w:szCs w:val="24"/>
            </w:rPr>
          </w:rPrChange>
        </w:rPr>
        <w:t xml:space="preserve">of </w:t>
      </w:r>
      <w:r w:rsidR="006A0BB8" w:rsidRPr="000415C4">
        <w:rPr>
          <w:rFonts w:ascii="Times New Roman" w:hAnsi="Times New Roman"/>
          <w:i/>
          <w:sz w:val="24"/>
          <w:szCs w:val="24"/>
          <w:rPrChange w:id="610" w:author="Isabelle Agius" w:date="2016-09-28T10:10:00Z">
            <w:rPr>
              <w:rFonts w:ascii="Times New Roman" w:hAnsi="Times New Roman"/>
              <w:sz w:val="24"/>
              <w:szCs w:val="24"/>
            </w:rPr>
          </w:rPrChange>
        </w:rPr>
        <w:t xml:space="preserve">Additional Classes </w:t>
      </w:r>
      <w:r w:rsidR="00A40AB5" w:rsidRPr="000415C4">
        <w:rPr>
          <w:rFonts w:ascii="Times New Roman" w:hAnsi="Times New Roman"/>
          <w:i/>
          <w:sz w:val="24"/>
          <w:szCs w:val="24"/>
          <w:rPrChange w:id="611" w:author="Isabelle Agius" w:date="2016-09-28T10:10:00Z">
            <w:rPr>
              <w:rFonts w:ascii="Times New Roman" w:hAnsi="Times New Roman"/>
              <w:sz w:val="24"/>
              <w:szCs w:val="24"/>
            </w:rPr>
          </w:rPrChange>
        </w:rPr>
        <w:t xml:space="preserve">of </w:t>
      </w:r>
      <w:r w:rsidR="006A0BB8" w:rsidRPr="000415C4">
        <w:rPr>
          <w:rFonts w:ascii="Times New Roman" w:hAnsi="Times New Roman"/>
          <w:i/>
          <w:sz w:val="24"/>
          <w:szCs w:val="24"/>
          <w:rPrChange w:id="612" w:author="Isabelle Agius" w:date="2016-09-28T10:10:00Z">
            <w:rPr>
              <w:rFonts w:ascii="Times New Roman" w:hAnsi="Times New Roman"/>
              <w:sz w:val="24"/>
              <w:szCs w:val="24"/>
            </w:rPr>
          </w:rPrChange>
        </w:rPr>
        <w:t>Shares</w:t>
      </w:r>
      <w:r w:rsidR="00A920D1" w:rsidRPr="000415C4">
        <w:rPr>
          <w:rFonts w:ascii="Times New Roman" w:hAnsi="Times New Roman"/>
          <w:i/>
          <w:sz w:val="24"/>
          <w:szCs w:val="24"/>
          <w:rPrChange w:id="613" w:author="Isabelle Agius" w:date="2016-09-28T10:10:00Z">
            <w:rPr>
              <w:rFonts w:ascii="Times New Roman" w:hAnsi="Times New Roman"/>
              <w:sz w:val="24"/>
              <w:szCs w:val="24"/>
            </w:rPr>
          </w:rPrChange>
        </w:rPr>
        <w:t xml:space="preserve">/ </w:t>
      </w:r>
      <w:r w:rsidR="006A0BB8" w:rsidRPr="000415C4">
        <w:rPr>
          <w:rFonts w:ascii="Times New Roman" w:hAnsi="Times New Roman"/>
          <w:i/>
          <w:sz w:val="24"/>
          <w:szCs w:val="24"/>
          <w:rPrChange w:id="614" w:author="Isabelle Agius" w:date="2016-09-28T10:10:00Z">
            <w:rPr>
              <w:rFonts w:ascii="Times New Roman" w:hAnsi="Times New Roman"/>
              <w:sz w:val="24"/>
              <w:szCs w:val="24"/>
            </w:rPr>
          </w:rPrChange>
        </w:rPr>
        <w:t xml:space="preserve">Units </w:t>
      </w:r>
      <w:r w:rsidR="00A40AB5" w:rsidRPr="000415C4">
        <w:rPr>
          <w:rFonts w:ascii="Times New Roman" w:hAnsi="Times New Roman"/>
          <w:i/>
          <w:sz w:val="24"/>
          <w:szCs w:val="24"/>
          <w:rPrChange w:id="615" w:author="Isabelle Agius" w:date="2016-09-28T10:10:00Z">
            <w:rPr>
              <w:rFonts w:ascii="Times New Roman" w:hAnsi="Times New Roman"/>
              <w:sz w:val="24"/>
              <w:szCs w:val="24"/>
            </w:rPr>
          </w:rPrChange>
        </w:rPr>
        <w:t xml:space="preserve">of an </w:t>
      </w:r>
      <w:r w:rsidR="006A0BB8" w:rsidRPr="000415C4">
        <w:rPr>
          <w:rFonts w:ascii="Times New Roman" w:hAnsi="Times New Roman"/>
          <w:i/>
          <w:sz w:val="24"/>
          <w:szCs w:val="24"/>
          <w:rPrChange w:id="616" w:author="Isabelle Agius" w:date="2016-09-28T10:10:00Z">
            <w:rPr>
              <w:rFonts w:ascii="Times New Roman" w:hAnsi="Times New Roman"/>
              <w:sz w:val="24"/>
              <w:szCs w:val="24"/>
            </w:rPr>
          </w:rPrChange>
        </w:rPr>
        <w:t xml:space="preserve">Existing </w:t>
      </w:r>
      <w:r w:rsidR="000E3586" w:rsidRPr="000415C4">
        <w:rPr>
          <w:rFonts w:ascii="Times New Roman" w:hAnsi="Times New Roman"/>
          <w:i/>
          <w:sz w:val="24"/>
          <w:szCs w:val="24"/>
          <w:rPrChange w:id="617" w:author="Isabelle Agius" w:date="2016-09-28T10:10:00Z">
            <w:rPr>
              <w:rFonts w:ascii="Times New Roman" w:hAnsi="Times New Roman"/>
              <w:sz w:val="24"/>
              <w:szCs w:val="24"/>
            </w:rPr>
          </w:rPrChange>
        </w:rPr>
        <w:t>Scheme</w:t>
      </w:r>
    </w:p>
    <w:p w:rsidR="00B66450" w:rsidRPr="008C4F95" w:rsidRDefault="00B66450" w:rsidP="00B66450"/>
    <w:p w:rsidR="000325F8" w:rsidRPr="008C4F95" w:rsidDel="000415C4" w:rsidRDefault="000325F8" w:rsidP="000325F8">
      <w:pPr>
        <w:pStyle w:val="Heading3"/>
        <w:ind w:left="709" w:right="0" w:hanging="709"/>
        <w:rPr>
          <w:del w:id="618" w:author="Isabelle Agius" w:date="2016-09-28T10:10:00Z"/>
          <w:i/>
          <w:szCs w:val="24"/>
        </w:rPr>
      </w:pPr>
      <w:del w:id="619" w:author="Isabelle Agius" w:date="2016-09-28T10:10:00Z">
        <w:r w:rsidRPr="008C4F95" w:rsidDel="000415C4">
          <w:rPr>
            <w:i/>
            <w:szCs w:val="24"/>
          </w:rPr>
          <w:delText>11.1</w:delText>
        </w:r>
        <w:r w:rsidRPr="008C4F95" w:rsidDel="000415C4">
          <w:rPr>
            <w:i/>
            <w:szCs w:val="24"/>
          </w:rPr>
          <w:tab/>
          <w:delText xml:space="preserve">Maltese </w:delText>
        </w:r>
        <w:r w:rsidR="003E00BF" w:rsidRPr="008C4F95" w:rsidDel="000415C4">
          <w:rPr>
            <w:i/>
            <w:szCs w:val="24"/>
          </w:rPr>
          <w:delText>Non</w:delText>
        </w:r>
        <w:r w:rsidR="00D93143" w:rsidRPr="008C4F95" w:rsidDel="000415C4">
          <w:rPr>
            <w:i/>
            <w:szCs w:val="24"/>
          </w:rPr>
          <w:delText>-</w:delText>
        </w:r>
        <w:r w:rsidRPr="008C4F95" w:rsidDel="000415C4">
          <w:rPr>
            <w:i/>
            <w:szCs w:val="24"/>
          </w:rPr>
          <w:delText xml:space="preserve">UCITS </w:delText>
        </w:r>
        <w:r w:rsidR="000E3586" w:rsidRPr="008C4F95" w:rsidDel="000415C4">
          <w:rPr>
            <w:i/>
            <w:szCs w:val="24"/>
          </w:rPr>
          <w:delText>Scheme</w:delText>
        </w:r>
        <w:r w:rsidRPr="008C4F95" w:rsidDel="000415C4">
          <w:rPr>
            <w:i/>
            <w:szCs w:val="24"/>
          </w:rPr>
          <w:delText xml:space="preserve">s and Maltese UCITS </w:delText>
        </w:r>
        <w:r w:rsidR="000E3586" w:rsidRPr="008C4F95" w:rsidDel="000415C4">
          <w:rPr>
            <w:i/>
            <w:szCs w:val="24"/>
          </w:rPr>
          <w:delText>Scheme</w:delText>
        </w:r>
        <w:r w:rsidRPr="008C4F95" w:rsidDel="000415C4">
          <w:rPr>
            <w:i/>
            <w:szCs w:val="24"/>
          </w:rPr>
          <w:delText>s</w:delText>
        </w:r>
      </w:del>
    </w:p>
    <w:p w:rsidR="000325F8" w:rsidRPr="008C4F95" w:rsidDel="000415C4" w:rsidRDefault="000325F8" w:rsidP="00971448">
      <w:pPr>
        <w:tabs>
          <w:tab w:val="left" w:pos="426"/>
        </w:tabs>
        <w:rPr>
          <w:del w:id="620" w:author="Isabelle Agius" w:date="2016-09-28T10:10:00Z"/>
          <w:szCs w:val="24"/>
        </w:rPr>
      </w:pPr>
    </w:p>
    <w:p w:rsidR="000819F2" w:rsidRPr="008C4F95" w:rsidRDefault="000325F8" w:rsidP="000819F2">
      <w:pPr>
        <w:rPr>
          <w:szCs w:val="24"/>
        </w:rPr>
      </w:pPr>
      <w:r w:rsidRPr="008C4F95">
        <w:rPr>
          <w:szCs w:val="24"/>
        </w:rPr>
        <w:t xml:space="preserve">A </w:t>
      </w:r>
      <w:ins w:id="621" w:author="Isabelle Agius" w:date="2016-09-28T10:10:00Z">
        <w:r w:rsidR="000415C4">
          <w:rPr>
            <w:szCs w:val="24"/>
          </w:rPr>
          <w:t xml:space="preserve">scheme </w:t>
        </w:r>
      </w:ins>
      <w:del w:id="622" w:author="Isabelle Agius" w:date="2016-09-28T10:10:00Z">
        <w:r w:rsidR="003E00BF" w:rsidRPr="008C4F95" w:rsidDel="000415C4">
          <w:rPr>
            <w:szCs w:val="24"/>
          </w:rPr>
          <w:delText>Maltese Non</w:delText>
        </w:r>
        <w:r w:rsidR="00D93143" w:rsidRPr="008C4F95" w:rsidDel="000415C4">
          <w:rPr>
            <w:szCs w:val="24"/>
          </w:rPr>
          <w:delText>-</w:delText>
        </w:r>
        <w:r w:rsidR="003E00BF" w:rsidRPr="008C4F95" w:rsidDel="000415C4">
          <w:rPr>
            <w:szCs w:val="24"/>
          </w:rPr>
          <w:delText xml:space="preserve">UCITS Scheme or </w:delText>
        </w:r>
        <w:r w:rsidRPr="008C4F95" w:rsidDel="000415C4">
          <w:rPr>
            <w:szCs w:val="24"/>
          </w:rPr>
          <w:delText xml:space="preserve">Maltese UCITS </w:delText>
        </w:r>
        <w:r w:rsidR="000E3586" w:rsidRPr="008C4F95" w:rsidDel="000415C4">
          <w:rPr>
            <w:szCs w:val="24"/>
          </w:rPr>
          <w:delText>Scheme</w:delText>
        </w:r>
        <w:r w:rsidRPr="008C4F95" w:rsidDel="000415C4">
          <w:rPr>
            <w:szCs w:val="24"/>
          </w:rPr>
          <w:delText xml:space="preserve"> </w:delText>
        </w:r>
      </w:del>
      <w:r w:rsidR="000819F2" w:rsidRPr="008C4F95">
        <w:rPr>
          <w:szCs w:val="24"/>
        </w:rPr>
        <w:t xml:space="preserve">constituted in the form of an umbrella </w:t>
      </w:r>
      <w:r w:rsidR="00365D56" w:rsidRPr="008C4F95">
        <w:rPr>
          <w:szCs w:val="24"/>
        </w:rPr>
        <w:t xml:space="preserve">(i.e. with sub-funds) </w:t>
      </w:r>
      <w:r w:rsidR="000819F2" w:rsidRPr="008C4F95">
        <w:rPr>
          <w:szCs w:val="24"/>
        </w:rPr>
        <w:t xml:space="preserve">or </w:t>
      </w:r>
      <w:r w:rsidR="00206701" w:rsidRPr="008C4F95">
        <w:rPr>
          <w:szCs w:val="24"/>
        </w:rPr>
        <w:t xml:space="preserve">multi class </w:t>
      </w:r>
      <w:r w:rsidR="00365D56" w:rsidRPr="008C4F95">
        <w:rPr>
          <w:szCs w:val="24"/>
        </w:rPr>
        <w:t xml:space="preserve">(i.e. without sub-funds) </w:t>
      </w:r>
      <w:r w:rsidR="00365AAB" w:rsidRPr="008C4F95">
        <w:rPr>
          <w:szCs w:val="24"/>
        </w:rPr>
        <w:t xml:space="preserve">fund </w:t>
      </w:r>
      <w:r w:rsidR="000819F2" w:rsidRPr="008C4F95">
        <w:rPr>
          <w:szCs w:val="24"/>
        </w:rPr>
        <w:t xml:space="preserve">wishing to </w:t>
      </w:r>
      <w:r w:rsidR="00690D13" w:rsidRPr="008C4F95">
        <w:rPr>
          <w:szCs w:val="24"/>
        </w:rPr>
        <w:t xml:space="preserve">issue an additional class of shares/ units (which shall not constitute a distinct sub-fund of the </w:t>
      </w:r>
      <w:r w:rsidR="000E3586" w:rsidRPr="008C4F95">
        <w:rPr>
          <w:szCs w:val="24"/>
        </w:rPr>
        <w:t>Scheme</w:t>
      </w:r>
      <w:r w:rsidR="00690D13" w:rsidRPr="008C4F95">
        <w:rPr>
          <w:szCs w:val="24"/>
        </w:rPr>
        <w:t xml:space="preserve">) </w:t>
      </w:r>
      <w:r w:rsidR="000819F2" w:rsidRPr="008C4F95">
        <w:rPr>
          <w:szCs w:val="24"/>
        </w:rPr>
        <w:t>is ordinarily required to submit the following documents:</w:t>
      </w:r>
    </w:p>
    <w:p w:rsidR="000819F2" w:rsidRPr="008C4F95" w:rsidDel="000415C4" w:rsidRDefault="000819F2" w:rsidP="000819F2">
      <w:pPr>
        <w:rPr>
          <w:del w:id="623" w:author="Isabelle Agius" w:date="2016-09-28T10:10:00Z"/>
          <w:szCs w:val="24"/>
        </w:rPr>
      </w:pPr>
    </w:p>
    <w:p w:rsidR="00690D13" w:rsidRPr="008C4F95" w:rsidRDefault="000819F2" w:rsidP="00E35291">
      <w:pPr>
        <w:numPr>
          <w:ilvl w:val="0"/>
          <w:numId w:val="8"/>
        </w:numPr>
        <w:tabs>
          <w:tab w:val="clear" w:pos="1080"/>
          <w:tab w:val="left" w:pos="567"/>
        </w:tabs>
        <w:ind w:left="567" w:hanging="567"/>
        <w:rPr>
          <w:szCs w:val="24"/>
        </w:rPr>
      </w:pPr>
      <w:r w:rsidRPr="008C4F95">
        <w:rPr>
          <w:szCs w:val="24"/>
        </w:rPr>
        <w:t xml:space="preserve">formal notification to the MFSA of its intention to </w:t>
      </w:r>
      <w:r w:rsidR="00690D13" w:rsidRPr="008C4F95">
        <w:rPr>
          <w:szCs w:val="24"/>
        </w:rPr>
        <w:t>issue additional class</w:t>
      </w:r>
      <w:r w:rsidR="00090F7A" w:rsidRPr="008C4F95">
        <w:rPr>
          <w:szCs w:val="24"/>
        </w:rPr>
        <w:t>es</w:t>
      </w:r>
      <w:r w:rsidR="00690D13" w:rsidRPr="008C4F95">
        <w:rPr>
          <w:szCs w:val="24"/>
        </w:rPr>
        <w:t xml:space="preserve"> of shares/ units</w:t>
      </w:r>
      <w:r w:rsidR="00365D56" w:rsidRPr="008C4F95">
        <w:rPr>
          <w:szCs w:val="24"/>
        </w:rPr>
        <w:t>;</w:t>
      </w:r>
    </w:p>
    <w:p w:rsidR="000819F2" w:rsidRPr="008C4F95" w:rsidRDefault="000819F2" w:rsidP="00E35291">
      <w:pPr>
        <w:numPr>
          <w:ilvl w:val="0"/>
          <w:numId w:val="8"/>
        </w:numPr>
        <w:tabs>
          <w:tab w:val="clear" w:pos="1080"/>
          <w:tab w:val="left" w:pos="567"/>
        </w:tabs>
        <w:ind w:left="567" w:hanging="567"/>
        <w:rPr>
          <w:szCs w:val="24"/>
        </w:rPr>
      </w:pPr>
      <w:r w:rsidRPr="008C4F95">
        <w:rPr>
          <w:szCs w:val="24"/>
        </w:rPr>
        <w:t xml:space="preserve">a final draft of the revised </w:t>
      </w:r>
      <w:r w:rsidR="004746FA" w:rsidRPr="008C4F95">
        <w:rPr>
          <w:szCs w:val="24"/>
        </w:rPr>
        <w:t xml:space="preserve">Prospectus/ </w:t>
      </w:r>
      <w:r w:rsidR="003E00BF" w:rsidRPr="008C4F95">
        <w:rPr>
          <w:szCs w:val="24"/>
        </w:rPr>
        <w:t>Key Investor Information Document</w:t>
      </w:r>
      <w:r w:rsidR="004746FA" w:rsidRPr="008C4F95">
        <w:rPr>
          <w:szCs w:val="24"/>
        </w:rPr>
        <w:t xml:space="preserve"> (as applicable)</w:t>
      </w:r>
      <w:r w:rsidRPr="008C4F95">
        <w:rPr>
          <w:szCs w:val="24"/>
        </w:rPr>
        <w:t>;</w:t>
      </w:r>
    </w:p>
    <w:p w:rsidR="000819F2" w:rsidRPr="008C4F95" w:rsidRDefault="000819F2" w:rsidP="00E35291">
      <w:pPr>
        <w:numPr>
          <w:ilvl w:val="0"/>
          <w:numId w:val="8"/>
        </w:numPr>
        <w:tabs>
          <w:tab w:val="clear" w:pos="1080"/>
          <w:tab w:val="left" w:pos="567"/>
        </w:tabs>
        <w:ind w:left="567" w:hanging="567"/>
        <w:rPr>
          <w:szCs w:val="24"/>
        </w:rPr>
      </w:pPr>
      <w:r w:rsidRPr="008C4F95">
        <w:rPr>
          <w:szCs w:val="24"/>
        </w:rPr>
        <w:lastRenderedPageBreak/>
        <w:t xml:space="preserve">a draft copy of the approval of the </w:t>
      </w:r>
      <w:r w:rsidR="000E3586" w:rsidRPr="008C4F95">
        <w:rPr>
          <w:szCs w:val="24"/>
        </w:rPr>
        <w:t>Scheme</w:t>
      </w:r>
      <w:r w:rsidRPr="008C4F95">
        <w:rPr>
          <w:szCs w:val="24"/>
        </w:rPr>
        <w:t>’s proposed Directors, General Partner</w:t>
      </w:r>
      <w:r w:rsidR="00206701" w:rsidRPr="008C4F95">
        <w:rPr>
          <w:szCs w:val="24"/>
        </w:rPr>
        <w:t>(s)</w:t>
      </w:r>
      <w:r w:rsidRPr="008C4F95">
        <w:rPr>
          <w:szCs w:val="24"/>
        </w:rPr>
        <w:t xml:space="preserve"> or the Manager – as applicable – of the </w:t>
      </w:r>
      <w:r w:rsidR="00232EA9" w:rsidRPr="008C4F95">
        <w:rPr>
          <w:szCs w:val="24"/>
        </w:rPr>
        <w:t>Prospectus</w:t>
      </w:r>
      <w:r w:rsidR="004746FA" w:rsidRPr="008C4F95">
        <w:rPr>
          <w:szCs w:val="24"/>
        </w:rPr>
        <w:t xml:space="preserve">/ </w:t>
      </w:r>
      <w:r w:rsidR="003E00BF" w:rsidRPr="008C4F95">
        <w:rPr>
          <w:szCs w:val="24"/>
        </w:rPr>
        <w:t xml:space="preserve">Key Investor Information Document </w:t>
      </w:r>
      <w:r w:rsidR="004746FA" w:rsidRPr="008C4F95">
        <w:rPr>
          <w:szCs w:val="24"/>
        </w:rPr>
        <w:t>(as applicable)</w:t>
      </w:r>
      <w:r w:rsidRPr="008C4F95">
        <w:rPr>
          <w:szCs w:val="24"/>
        </w:rPr>
        <w:t>;</w:t>
      </w:r>
      <w:r w:rsidR="00365D56" w:rsidRPr="008C4F95">
        <w:rPr>
          <w:szCs w:val="24"/>
        </w:rPr>
        <w:t xml:space="preserve"> and</w:t>
      </w:r>
    </w:p>
    <w:p w:rsidR="000819F2" w:rsidRPr="008C4F95" w:rsidRDefault="000819F2" w:rsidP="00E35291">
      <w:pPr>
        <w:numPr>
          <w:ilvl w:val="0"/>
          <w:numId w:val="8"/>
        </w:numPr>
        <w:tabs>
          <w:tab w:val="clear" w:pos="1080"/>
          <w:tab w:val="left" w:pos="567"/>
        </w:tabs>
        <w:ind w:left="567" w:hanging="567"/>
        <w:rPr>
          <w:szCs w:val="24"/>
        </w:rPr>
      </w:pPr>
      <w:r w:rsidRPr="008C4F95">
        <w:rPr>
          <w:szCs w:val="24"/>
        </w:rPr>
        <w:t>a confirmation from the Directors, General Partner</w:t>
      </w:r>
      <w:r w:rsidR="00206701" w:rsidRPr="008C4F95">
        <w:rPr>
          <w:szCs w:val="24"/>
        </w:rPr>
        <w:t>(s)</w:t>
      </w:r>
      <w:r w:rsidRPr="008C4F95">
        <w:rPr>
          <w:szCs w:val="24"/>
        </w:rPr>
        <w:t xml:space="preserve"> or the Manager </w:t>
      </w:r>
      <w:r w:rsidR="00206701" w:rsidRPr="008C4F95">
        <w:rPr>
          <w:szCs w:val="24"/>
        </w:rPr>
        <w:t>(</w:t>
      </w:r>
      <w:r w:rsidRPr="008C4F95">
        <w:rPr>
          <w:szCs w:val="24"/>
        </w:rPr>
        <w:t>as applicable</w:t>
      </w:r>
      <w:r w:rsidR="00206701" w:rsidRPr="008C4F95">
        <w:rPr>
          <w:szCs w:val="24"/>
        </w:rPr>
        <w:t>)</w:t>
      </w:r>
      <w:r w:rsidRPr="008C4F95">
        <w:rPr>
          <w:szCs w:val="24"/>
        </w:rPr>
        <w:t xml:space="preserve"> signifying their intention to</w:t>
      </w:r>
      <w:r w:rsidR="00690D13" w:rsidRPr="008C4F95">
        <w:rPr>
          <w:szCs w:val="24"/>
        </w:rPr>
        <w:t xml:space="preserve"> issue additional class</w:t>
      </w:r>
      <w:r w:rsidR="00206701" w:rsidRPr="008C4F95">
        <w:rPr>
          <w:szCs w:val="24"/>
        </w:rPr>
        <w:t>es</w:t>
      </w:r>
      <w:r w:rsidR="00690D13" w:rsidRPr="008C4F95">
        <w:rPr>
          <w:szCs w:val="24"/>
        </w:rPr>
        <w:t xml:space="preserve"> of shares/ units</w:t>
      </w:r>
      <w:r w:rsidR="00365D56" w:rsidRPr="008C4F95">
        <w:rPr>
          <w:szCs w:val="24"/>
        </w:rPr>
        <w:t>.</w:t>
      </w:r>
    </w:p>
    <w:p w:rsidR="00690D13" w:rsidRPr="008C4F95" w:rsidRDefault="00690D13" w:rsidP="00690D13">
      <w:pPr>
        <w:pStyle w:val="Heading2"/>
        <w:ind w:left="4"/>
        <w:rPr>
          <w:rFonts w:ascii="Times New Roman" w:hAnsi="Times New Roman"/>
          <w:sz w:val="24"/>
          <w:szCs w:val="24"/>
        </w:rPr>
      </w:pPr>
    </w:p>
    <w:p w:rsidR="00690D13" w:rsidRPr="008C4F95" w:rsidRDefault="00690D13" w:rsidP="00690D13">
      <w:pPr>
        <w:pStyle w:val="Heading2"/>
        <w:ind w:left="4"/>
        <w:rPr>
          <w:rFonts w:ascii="Times New Roman" w:hAnsi="Times New Roman"/>
          <w:b w:val="0"/>
          <w:sz w:val="24"/>
          <w:szCs w:val="24"/>
        </w:rPr>
      </w:pPr>
      <w:r w:rsidRPr="008C4F95">
        <w:rPr>
          <w:rFonts w:ascii="Times New Roman" w:hAnsi="Times New Roman"/>
          <w:b w:val="0"/>
          <w:sz w:val="24"/>
          <w:szCs w:val="24"/>
        </w:rPr>
        <w:t xml:space="preserve">The issue of additional classes of shares/ units within an existing </w:t>
      </w:r>
      <w:r w:rsidR="000E3586" w:rsidRPr="008C4F95">
        <w:rPr>
          <w:rFonts w:ascii="Times New Roman" w:hAnsi="Times New Roman"/>
          <w:b w:val="0"/>
          <w:sz w:val="24"/>
          <w:szCs w:val="24"/>
        </w:rPr>
        <w:t>Scheme</w:t>
      </w:r>
      <w:r w:rsidRPr="008C4F95">
        <w:rPr>
          <w:rFonts w:ascii="Times New Roman" w:hAnsi="Times New Roman"/>
          <w:b w:val="0"/>
          <w:sz w:val="24"/>
          <w:szCs w:val="24"/>
        </w:rPr>
        <w:t xml:space="preserve"> – so long as the additional classes of shares/ units do not constitute a distinct sub-fund of the </w:t>
      </w:r>
      <w:r w:rsidR="000E3586" w:rsidRPr="008C4F95">
        <w:rPr>
          <w:rFonts w:ascii="Times New Roman" w:hAnsi="Times New Roman"/>
          <w:b w:val="0"/>
          <w:sz w:val="24"/>
          <w:szCs w:val="24"/>
        </w:rPr>
        <w:t>Scheme</w:t>
      </w:r>
      <w:r w:rsidR="0019375E" w:rsidRPr="008C4F95">
        <w:rPr>
          <w:rFonts w:ascii="Times New Roman" w:hAnsi="Times New Roman"/>
          <w:b w:val="0"/>
          <w:sz w:val="24"/>
          <w:szCs w:val="24"/>
        </w:rPr>
        <w:t xml:space="preserve"> –</w:t>
      </w:r>
      <w:r w:rsidRPr="008C4F95">
        <w:rPr>
          <w:rFonts w:ascii="Times New Roman" w:hAnsi="Times New Roman"/>
          <w:b w:val="0"/>
          <w:sz w:val="24"/>
          <w:szCs w:val="24"/>
        </w:rPr>
        <w:t xml:space="preserve"> is</w:t>
      </w:r>
      <w:r w:rsidR="0019375E" w:rsidRPr="008C4F95">
        <w:rPr>
          <w:rFonts w:ascii="Times New Roman" w:hAnsi="Times New Roman"/>
          <w:b w:val="0"/>
          <w:sz w:val="24"/>
          <w:szCs w:val="24"/>
        </w:rPr>
        <w:t xml:space="preserve"> </w:t>
      </w:r>
      <w:r w:rsidRPr="008C4F95">
        <w:rPr>
          <w:rFonts w:ascii="Times New Roman" w:hAnsi="Times New Roman"/>
          <w:b w:val="0"/>
          <w:sz w:val="24"/>
          <w:szCs w:val="24"/>
        </w:rPr>
        <w:t xml:space="preserve">not subject to any application/ supervisory fees. </w:t>
      </w:r>
    </w:p>
    <w:p w:rsidR="000325F8" w:rsidRPr="008C4F95" w:rsidRDefault="000325F8" w:rsidP="000325F8"/>
    <w:p w:rsidR="000325F8" w:rsidRPr="008C4F95" w:rsidDel="000415C4" w:rsidRDefault="000325F8" w:rsidP="000325F8">
      <w:pPr>
        <w:pStyle w:val="Heading3"/>
        <w:ind w:left="709" w:right="0" w:hanging="709"/>
        <w:rPr>
          <w:del w:id="624" w:author="Isabelle Agius" w:date="2016-09-28T10:10:00Z"/>
          <w:i/>
          <w:szCs w:val="24"/>
        </w:rPr>
      </w:pPr>
      <w:del w:id="625" w:author="Isabelle Agius" w:date="2016-09-28T10:10:00Z">
        <w:r w:rsidRPr="008C4F95" w:rsidDel="000415C4">
          <w:rPr>
            <w:i/>
            <w:szCs w:val="24"/>
          </w:rPr>
          <w:delText>11.2</w:delText>
        </w:r>
        <w:r w:rsidRPr="008C4F95" w:rsidDel="000415C4">
          <w:rPr>
            <w:i/>
            <w:szCs w:val="24"/>
          </w:rPr>
          <w:tab/>
        </w:r>
        <w:r w:rsidR="00B51858" w:rsidRPr="008C4F95" w:rsidDel="000415C4">
          <w:rPr>
            <w:i/>
            <w:szCs w:val="24"/>
          </w:rPr>
          <w:delText>Overseas based</w:delText>
        </w:r>
        <w:r w:rsidRPr="008C4F95" w:rsidDel="000415C4">
          <w:rPr>
            <w:i/>
            <w:szCs w:val="24"/>
          </w:rPr>
          <w:delText xml:space="preserve"> </w:delText>
        </w:r>
        <w:r w:rsidR="0047369E" w:rsidRPr="008C4F95" w:rsidDel="000415C4">
          <w:rPr>
            <w:i/>
            <w:szCs w:val="24"/>
          </w:rPr>
          <w:delText>Non-</w:delText>
        </w:r>
        <w:r w:rsidRPr="008C4F95" w:rsidDel="000415C4">
          <w:rPr>
            <w:i/>
            <w:szCs w:val="24"/>
          </w:rPr>
          <w:delText xml:space="preserve">UCITS </w:delText>
        </w:r>
        <w:r w:rsidR="000E3586" w:rsidRPr="008C4F95" w:rsidDel="000415C4">
          <w:rPr>
            <w:i/>
            <w:szCs w:val="24"/>
          </w:rPr>
          <w:delText>Scheme</w:delText>
        </w:r>
        <w:r w:rsidRPr="008C4F95" w:rsidDel="000415C4">
          <w:rPr>
            <w:i/>
            <w:szCs w:val="24"/>
          </w:rPr>
          <w:delText>s</w:delText>
        </w:r>
      </w:del>
    </w:p>
    <w:p w:rsidR="00F67113" w:rsidRPr="008C4F95" w:rsidDel="000415C4" w:rsidRDefault="00F67113" w:rsidP="00F67113">
      <w:pPr>
        <w:tabs>
          <w:tab w:val="left" w:pos="426"/>
        </w:tabs>
        <w:rPr>
          <w:del w:id="626" w:author="Isabelle Agius" w:date="2016-09-28T10:10:00Z"/>
          <w:szCs w:val="24"/>
        </w:rPr>
      </w:pPr>
    </w:p>
    <w:p w:rsidR="00F67113" w:rsidRPr="008C4F95" w:rsidDel="000415C4" w:rsidRDefault="00F67113" w:rsidP="00F67113">
      <w:pPr>
        <w:rPr>
          <w:del w:id="627" w:author="Isabelle Agius" w:date="2016-09-28T10:10:00Z"/>
          <w:szCs w:val="24"/>
        </w:rPr>
      </w:pPr>
      <w:del w:id="628" w:author="Isabelle Agius" w:date="2016-09-28T10:10:00Z">
        <w:r w:rsidRPr="008C4F95" w:rsidDel="000415C4">
          <w:rPr>
            <w:szCs w:val="24"/>
          </w:rPr>
          <w:delText>A</w:delText>
        </w:r>
        <w:r w:rsidR="00B51858" w:rsidRPr="008C4F95" w:rsidDel="000415C4">
          <w:rPr>
            <w:szCs w:val="24"/>
          </w:rPr>
          <w:delText>n</w:delText>
        </w:r>
        <w:r w:rsidRPr="008C4F95" w:rsidDel="000415C4">
          <w:rPr>
            <w:szCs w:val="24"/>
          </w:rPr>
          <w:delText xml:space="preserve"> </w:delText>
        </w:r>
        <w:r w:rsidR="00B51858" w:rsidRPr="008C4F95" w:rsidDel="000415C4">
          <w:rPr>
            <w:szCs w:val="24"/>
          </w:rPr>
          <w:delText>Overseas based</w:delText>
        </w:r>
        <w:r w:rsidRPr="008C4F95" w:rsidDel="000415C4">
          <w:rPr>
            <w:szCs w:val="24"/>
          </w:rPr>
          <w:delText xml:space="preserve"> </w:delText>
        </w:r>
        <w:r w:rsidR="0047369E" w:rsidRPr="008C4F95" w:rsidDel="000415C4">
          <w:rPr>
            <w:szCs w:val="24"/>
          </w:rPr>
          <w:delText>Non-</w:delText>
        </w:r>
        <w:r w:rsidRPr="008C4F95" w:rsidDel="000415C4">
          <w:rPr>
            <w:szCs w:val="24"/>
          </w:rPr>
          <w:delText xml:space="preserve">UCITS </w:delText>
        </w:r>
        <w:r w:rsidR="000E3586" w:rsidRPr="008C4F95" w:rsidDel="000415C4">
          <w:rPr>
            <w:szCs w:val="24"/>
          </w:rPr>
          <w:delText>Scheme</w:delText>
        </w:r>
        <w:r w:rsidRPr="008C4F95" w:rsidDel="000415C4">
          <w:rPr>
            <w:szCs w:val="24"/>
          </w:rPr>
          <w:delText xml:space="preserve"> constituted in the form of an umbrella (i.e. with sub-funds) or multi class (i.e. without sub-funds) </w:delText>
        </w:r>
        <w:r w:rsidR="00365AAB" w:rsidRPr="008C4F95" w:rsidDel="000415C4">
          <w:rPr>
            <w:szCs w:val="24"/>
          </w:rPr>
          <w:delText xml:space="preserve">fund </w:delText>
        </w:r>
        <w:r w:rsidRPr="008C4F95" w:rsidDel="000415C4">
          <w:rPr>
            <w:szCs w:val="24"/>
          </w:rPr>
          <w:delText xml:space="preserve">wishing to issue an additional class of shares/ units (which shall not constitute a distinct sub-fund of the </w:delText>
        </w:r>
        <w:r w:rsidR="000E3586" w:rsidRPr="008C4F95" w:rsidDel="000415C4">
          <w:rPr>
            <w:szCs w:val="24"/>
          </w:rPr>
          <w:delText>Scheme</w:delText>
        </w:r>
        <w:r w:rsidRPr="008C4F95" w:rsidDel="000415C4">
          <w:rPr>
            <w:szCs w:val="24"/>
          </w:rPr>
          <w:delText>) is ordinarily required to submit the following documents:</w:delText>
        </w:r>
      </w:del>
    </w:p>
    <w:p w:rsidR="00F67113" w:rsidRPr="008C4F95" w:rsidDel="000415C4" w:rsidRDefault="00F67113" w:rsidP="00F67113">
      <w:pPr>
        <w:rPr>
          <w:del w:id="629" w:author="Isabelle Agius" w:date="2016-09-28T10:10:00Z"/>
          <w:szCs w:val="24"/>
        </w:rPr>
      </w:pPr>
    </w:p>
    <w:p w:rsidR="00F67113" w:rsidRPr="008C4F95" w:rsidDel="000415C4" w:rsidRDefault="00F67113" w:rsidP="00E35291">
      <w:pPr>
        <w:numPr>
          <w:ilvl w:val="0"/>
          <w:numId w:val="19"/>
        </w:numPr>
        <w:tabs>
          <w:tab w:val="clear" w:pos="1080"/>
          <w:tab w:val="left" w:pos="567"/>
        </w:tabs>
        <w:ind w:left="567" w:hanging="578"/>
        <w:rPr>
          <w:del w:id="630" w:author="Isabelle Agius" w:date="2016-09-28T10:10:00Z"/>
          <w:szCs w:val="24"/>
        </w:rPr>
      </w:pPr>
      <w:del w:id="631" w:author="Isabelle Agius" w:date="2016-09-28T10:10:00Z">
        <w:r w:rsidRPr="008C4F95" w:rsidDel="000415C4">
          <w:rPr>
            <w:szCs w:val="24"/>
          </w:rPr>
          <w:delText xml:space="preserve">formal notification to the MFSA of its intention to </w:delText>
        </w:r>
        <w:r w:rsidR="00365AAB" w:rsidRPr="008C4F95" w:rsidDel="000415C4">
          <w:rPr>
            <w:szCs w:val="24"/>
          </w:rPr>
          <w:delText xml:space="preserve">market </w:delText>
        </w:r>
        <w:r w:rsidRPr="008C4F95" w:rsidDel="000415C4">
          <w:rPr>
            <w:szCs w:val="24"/>
          </w:rPr>
          <w:delText>additional classes of shares/ units</w:delText>
        </w:r>
        <w:r w:rsidR="00365AAB" w:rsidRPr="008C4F95" w:rsidDel="000415C4">
          <w:rPr>
            <w:szCs w:val="24"/>
          </w:rPr>
          <w:delText xml:space="preserve"> in Malta</w:delText>
        </w:r>
        <w:r w:rsidRPr="008C4F95" w:rsidDel="000415C4">
          <w:rPr>
            <w:szCs w:val="24"/>
          </w:rPr>
          <w:delText>;</w:delText>
        </w:r>
      </w:del>
    </w:p>
    <w:p w:rsidR="00F67113" w:rsidRPr="008C4F95" w:rsidDel="000415C4" w:rsidRDefault="00365AAB" w:rsidP="00E35291">
      <w:pPr>
        <w:numPr>
          <w:ilvl w:val="0"/>
          <w:numId w:val="19"/>
        </w:numPr>
        <w:tabs>
          <w:tab w:val="clear" w:pos="1080"/>
          <w:tab w:val="left" w:pos="567"/>
        </w:tabs>
        <w:ind w:left="567" w:hanging="578"/>
        <w:rPr>
          <w:del w:id="632" w:author="Isabelle Agius" w:date="2016-09-28T10:10:00Z"/>
          <w:szCs w:val="24"/>
        </w:rPr>
      </w:pPr>
      <w:del w:id="633" w:author="Isabelle Agius" w:date="2016-09-28T10:10:00Z">
        <w:r w:rsidRPr="008C4F95" w:rsidDel="000415C4">
          <w:rPr>
            <w:szCs w:val="24"/>
          </w:rPr>
          <w:delText xml:space="preserve">updated </w:delText>
        </w:r>
        <w:r w:rsidR="00232EA9" w:rsidRPr="008C4F95" w:rsidDel="000415C4">
          <w:rPr>
            <w:szCs w:val="24"/>
          </w:rPr>
          <w:delText>Prospectus</w:delText>
        </w:r>
        <w:r w:rsidR="00F67113" w:rsidRPr="008C4F95" w:rsidDel="000415C4">
          <w:rPr>
            <w:szCs w:val="24"/>
          </w:rPr>
          <w:delText xml:space="preserve"> (as applicable);</w:delText>
        </w:r>
      </w:del>
    </w:p>
    <w:p w:rsidR="00F67113" w:rsidRPr="008C4F95" w:rsidDel="000415C4" w:rsidRDefault="00F67113" w:rsidP="00E35291">
      <w:pPr>
        <w:numPr>
          <w:ilvl w:val="0"/>
          <w:numId w:val="19"/>
        </w:numPr>
        <w:tabs>
          <w:tab w:val="clear" w:pos="1080"/>
          <w:tab w:val="left" w:pos="567"/>
        </w:tabs>
        <w:ind w:left="567" w:hanging="578"/>
        <w:rPr>
          <w:del w:id="634" w:author="Isabelle Agius" w:date="2016-09-28T10:10:00Z"/>
          <w:szCs w:val="24"/>
        </w:rPr>
      </w:pPr>
      <w:del w:id="635" w:author="Isabelle Agius" w:date="2016-09-28T10:10:00Z">
        <w:r w:rsidRPr="008C4F95" w:rsidDel="000415C4">
          <w:rPr>
            <w:szCs w:val="24"/>
          </w:rPr>
          <w:delText xml:space="preserve">a confirmation from the Directors, General Partner(s) or the Manager (as applicable) signifying their intention to </w:delText>
        </w:r>
        <w:r w:rsidR="00365AAB" w:rsidRPr="008C4F95" w:rsidDel="000415C4">
          <w:rPr>
            <w:szCs w:val="24"/>
          </w:rPr>
          <w:delText xml:space="preserve">market </w:delText>
        </w:r>
        <w:r w:rsidRPr="008C4F95" w:rsidDel="000415C4">
          <w:rPr>
            <w:szCs w:val="24"/>
          </w:rPr>
          <w:delText>additional classes of shares/ units</w:delText>
        </w:r>
        <w:r w:rsidR="00365AAB" w:rsidRPr="008C4F95" w:rsidDel="000415C4">
          <w:rPr>
            <w:szCs w:val="24"/>
          </w:rPr>
          <w:delText xml:space="preserve"> in Malta</w:delText>
        </w:r>
        <w:r w:rsidRPr="008C4F95" w:rsidDel="000415C4">
          <w:rPr>
            <w:szCs w:val="24"/>
          </w:rPr>
          <w:delText>.</w:delText>
        </w:r>
      </w:del>
    </w:p>
    <w:p w:rsidR="00F67113" w:rsidRPr="008C4F95" w:rsidDel="000415C4" w:rsidRDefault="00F67113" w:rsidP="00F67113">
      <w:pPr>
        <w:pStyle w:val="Heading2"/>
        <w:ind w:left="4"/>
        <w:rPr>
          <w:del w:id="636" w:author="Isabelle Agius" w:date="2016-09-28T10:10:00Z"/>
          <w:rFonts w:ascii="Times New Roman" w:hAnsi="Times New Roman"/>
          <w:sz w:val="24"/>
          <w:szCs w:val="24"/>
        </w:rPr>
      </w:pPr>
    </w:p>
    <w:p w:rsidR="00F67113" w:rsidRPr="008C4F95" w:rsidDel="000415C4" w:rsidRDefault="00F67113" w:rsidP="00F67113">
      <w:pPr>
        <w:pStyle w:val="Heading2"/>
        <w:ind w:left="4"/>
        <w:rPr>
          <w:del w:id="637" w:author="Isabelle Agius" w:date="2016-09-28T10:10:00Z"/>
          <w:rFonts w:ascii="Times New Roman" w:hAnsi="Times New Roman"/>
          <w:b w:val="0"/>
          <w:sz w:val="24"/>
          <w:szCs w:val="24"/>
        </w:rPr>
      </w:pPr>
      <w:del w:id="638" w:author="Isabelle Agius" w:date="2016-09-28T10:10:00Z">
        <w:r w:rsidRPr="008C4F95" w:rsidDel="000415C4">
          <w:rPr>
            <w:rFonts w:ascii="Times New Roman" w:hAnsi="Times New Roman"/>
            <w:b w:val="0"/>
            <w:sz w:val="24"/>
            <w:szCs w:val="24"/>
          </w:rPr>
          <w:delText xml:space="preserve">The issue of additional classes of shares/ units within an existing </w:delText>
        </w:r>
        <w:r w:rsidR="000E3586" w:rsidRPr="008C4F95" w:rsidDel="000415C4">
          <w:rPr>
            <w:rFonts w:ascii="Times New Roman" w:hAnsi="Times New Roman"/>
            <w:b w:val="0"/>
            <w:sz w:val="24"/>
            <w:szCs w:val="24"/>
          </w:rPr>
          <w:delText>Scheme</w:delText>
        </w:r>
        <w:r w:rsidRPr="008C4F95" w:rsidDel="000415C4">
          <w:rPr>
            <w:rFonts w:ascii="Times New Roman" w:hAnsi="Times New Roman"/>
            <w:b w:val="0"/>
            <w:sz w:val="24"/>
            <w:szCs w:val="24"/>
          </w:rPr>
          <w:delText xml:space="preserve"> – so long as the additional classes of shares/ units do not constitute a distinct sub-fund of the </w:delText>
        </w:r>
        <w:r w:rsidR="000E3586" w:rsidRPr="008C4F95" w:rsidDel="000415C4">
          <w:rPr>
            <w:rFonts w:ascii="Times New Roman" w:hAnsi="Times New Roman"/>
            <w:b w:val="0"/>
            <w:sz w:val="24"/>
            <w:szCs w:val="24"/>
          </w:rPr>
          <w:delText>Scheme</w:delText>
        </w:r>
        <w:r w:rsidRPr="008C4F95" w:rsidDel="000415C4">
          <w:rPr>
            <w:rFonts w:ascii="Times New Roman" w:hAnsi="Times New Roman"/>
            <w:b w:val="0"/>
            <w:sz w:val="24"/>
            <w:szCs w:val="24"/>
          </w:rPr>
          <w:delText xml:space="preserve"> – is not subject to any application/ supervisory fees. </w:delText>
        </w:r>
      </w:del>
    </w:p>
    <w:p w:rsidR="00F67113" w:rsidRPr="008C4F95" w:rsidDel="000415C4" w:rsidRDefault="00F67113" w:rsidP="00F67113">
      <w:pPr>
        <w:rPr>
          <w:del w:id="639" w:author="Isabelle Agius" w:date="2016-09-28T10:10:00Z"/>
        </w:rPr>
      </w:pPr>
    </w:p>
    <w:p w:rsidR="00927C99" w:rsidRPr="008C4F95" w:rsidRDefault="00F61406">
      <w:pPr>
        <w:pStyle w:val="Heading2"/>
        <w:numPr>
          <w:ilvl w:val="0"/>
          <w:numId w:val="6"/>
        </w:numPr>
        <w:tabs>
          <w:tab w:val="left" w:pos="709"/>
        </w:tabs>
        <w:ind w:left="567" w:hanging="567"/>
        <w:rPr>
          <w:rFonts w:ascii="Times New Roman" w:hAnsi="Times New Roman"/>
          <w:sz w:val="24"/>
          <w:szCs w:val="24"/>
        </w:rPr>
        <w:pPrChange w:id="640" w:author="Isabelle Agius" w:date="2016-09-28T10:11:00Z">
          <w:pPr>
            <w:pStyle w:val="Heading2"/>
            <w:numPr>
              <w:numId w:val="6"/>
            </w:numPr>
            <w:ind w:left="709" w:hanging="709"/>
          </w:pPr>
        </w:pPrChange>
      </w:pPr>
      <w:r w:rsidRPr="008C4F95">
        <w:rPr>
          <w:rFonts w:ascii="Times New Roman" w:hAnsi="Times New Roman"/>
          <w:sz w:val="24"/>
          <w:szCs w:val="24"/>
        </w:rPr>
        <w:br w:type="page"/>
      </w:r>
      <w:r w:rsidR="00927C99" w:rsidRPr="000415C4">
        <w:rPr>
          <w:rFonts w:ascii="Times New Roman Bold" w:hAnsi="Times New Roman Bold"/>
          <w:smallCaps/>
          <w:sz w:val="24"/>
          <w:szCs w:val="24"/>
          <w:rPrChange w:id="641" w:author="Isabelle Agius" w:date="2016-09-28T10:11:00Z">
            <w:rPr>
              <w:rFonts w:ascii="Times New Roman" w:hAnsi="Times New Roman"/>
              <w:sz w:val="24"/>
              <w:szCs w:val="24"/>
            </w:rPr>
          </w:rPrChange>
        </w:rPr>
        <w:lastRenderedPageBreak/>
        <w:t xml:space="preserve">Exercise of Passport Rights by </w:t>
      </w:r>
      <w:r w:rsidR="00483150" w:rsidRPr="000415C4">
        <w:rPr>
          <w:rFonts w:ascii="Times New Roman Bold" w:hAnsi="Times New Roman Bold"/>
          <w:smallCaps/>
          <w:sz w:val="24"/>
          <w:szCs w:val="24"/>
          <w:rPrChange w:id="642" w:author="Isabelle Agius" w:date="2016-09-28T10:11:00Z">
            <w:rPr>
              <w:rFonts w:ascii="Times New Roman" w:hAnsi="Times New Roman"/>
              <w:sz w:val="24"/>
              <w:szCs w:val="24"/>
            </w:rPr>
          </w:rPrChange>
        </w:rPr>
        <w:t>European UCITS Schemes</w:t>
      </w:r>
    </w:p>
    <w:p w:rsidR="00F67113" w:rsidRPr="008C4F95" w:rsidRDefault="00F67113" w:rsidP="001F472C">
      <w:pPr>
        <w:pStyle w:val="Heading2"/>
        <w:tabs>
          <w:tab w:val="left" w:pos="709"/>
        </w:tabs>
        <w:rPr>
          <w:rFonts w:ascii="Times New Roman" w:hAnsi="Times New Roman"/>
          <w:i/>
          <w:sz w:val="24"/>
          <w:szCs w:val="24"/>
        </w:rPr>
      </w:pPr>
    </w:p>
    <w:p w:rsidR="00F00EBC" w:rsidRPr="008C4F95" w:rsidRDefault="00927C99" w:rsidP="00927C99">
      <w:pPr>
        <w:autoSpaceDE w:val="0"/>
        <w:autoSpaceDN w:val="0"/>
        <w:adjustRightInd w:val="0"/>
      </w:pPr>
      <w:r w:rsidRPr="008C4F95">
        <w:t xml:space="preserve">This section should be read in conjunction with the </w:t>
      </w:r>
      <w:r w:rsidR="003E00BF" w:rsidRPr="008C4F95">
        <w:t>Investment Services Act (</w:t>
      </w:r>
      <w:r w:rsidR="00893AD6" w:rsidRPr="008C4F95">
        <w:t xml:space="preserve">Marketing </w:t>
      </w:r>
      <w:r w:rsidR="003E00BF" w:rsidRPr="008C4F95">
        <w:t>of UCITS) Regulations, 2011</w:t>
      </w:r>
      <w:r w:rsidR="00F00EBC" w:rsidRPr="008C4F95">
        <w:t xml:space="preserve"> and Commission Regulation (EU) No 584/2010</w:t>
      </w:r>
      <w:r w:rsidR="00F1309D" w:rsidRPr="008C4F95">
        <w:t>.</w:t>
      </w:r>
      <w:r w:rsidRPr="008C4F95">
        <w:t xml:space="preserve"> </w:t>
      </w:r>
    </w:p>
    <w:p w:rsidR="00F00EBC" w:rsidRPr="008C4F95" w:rsidRDefault="00F00EBC" w:rsidP="00927C99">
      <w:pPr>
        <w:autoSpaceDE w:val="0"/>
        <w:autoSpaceDN w:val="0"/>
        <w:adjustRightInd w:val="0"/>
      </w:pPr>
    </w:p>
    <w:p w:rsidR="00927C99" w:rsidRPr="008C4F95" w:rsidRDefault="00F00EBC" w:rsidP="00927C99">
      <w:pPr>
        <w:autoSpaceDE w:val="0"/>
        <w:autoSpaceDN w:val="0"/>
        <w:adjustRightInd w:val="0"/>
      </w:pPr>
      <w:r w:rsidRPr="008C4F95">
        <w:t xml:space="preserve">This section </w:t>
      </w:r>
      <w:r w:rsidR="00927C99" w:rsidRPr="008C4F95">
        <w:t xml:space="preserve">provides an overview of the requirements applicable to </w:t>
      </w:r>
      <w:r w:rsidR="00483150" w:rsidRPr="008C4F95">
        <w:t>European UCITS Schemes</w:t>
      </w:r>
      <w:r w:rsidR="00927C99" w:rsidRPr="008C4F95">
        <w:t xml:space="preserve"> wishing to market their units in </w:t>
      </w:r>
      <w:smartTag w:uri="urn:schemas-microsoft-com:office:smarttags" w:element="place">
        <w:smartTag w:uri="urn:schemas-microsoft-com:office:smarttags" w:element="country-region">
          <w:r w:rsidR="00927C99" w:rsidRPr="008C4F95">
            <w:t>Malta</w:t>
          </w:r>
        </w:smartTag>
      </w:smartTag>
      <w:r w:rsidR="00927C99" w:rsidRPr="008C4F95">
        <w:t xml:space="preserve"> in terms of </w:t>
      </w:r>
      <w:r w:rsidR="00794718" w:rsidRPr="008C4F95">
        <w:t xml:space="preserve">the UCITS </w:t>
      </w:r>
      <w:r w:rsidR="003E00BF" w:rsidRPr="008C4F95">
        <w:t>Directive</w:t>
      </w:r>
      <w:r w:rsidR="00927C99" w:rsidRPr="008C4F95">
        <w:t xml:space="preserve">. </w:t>
      </w:r>
    </w:p>
    <w:p w:rsidR="001F472C" w:rsidRPr="008C4F95" w:rsidRDefault="001F472C" w:rsidP="001F472C">
      <w:pPr>
        <w:pStyle w:val="Heading2"/>
        <w:tabs>
          <w:tab w:val="left" w:pos="709"/>
        </w:tabs>
        <w:rPr>
          <w:rFonts w:ascii="Times New Roman" w:hAnsi="Times New Roman"/>
          <w:b w:val="0"/>
          <w:sz w:val="24"/>
        </w:rPr>
      </w:pPr>
    </w:p>
    <w:p w:rsidR="00927C99" w:rsidRPr="008C4F95" w:rsidRDefault="00DF0964" w:rsidP="001F472C">
      <w:pPr>
        <w:pStyle w:val="Heading2"/>
        <w:numPr>
          <w:ilvl w:val="1"/>
          <w:numId w:val="6"/>
        </w:numPr>
        <w:ind w:left="630" w:hanging="630"/>
        <w:rPr>
          <w:b w:val="0"/>
          <w:i/>
          <w:szCs w:val="24"/>
        </w:rPr>
      </w:pPr>
      <w:r w:rsidRPr="008C4F95">
        <w:rPr>
          <w:b w:val="0"/>
          <w:i/>
        </w:rPr>
        <w:tab/>
      </w:r>
      <w:r w:rsidR="00927C99" w:rsidRPr="008C4F95">
        <w:rPr>
          <w:rFonts w:ascii="Times New Roman" w:hAnsi="Times New Roman"/>
          <w:b w:val="0"/>
          <w:i/>
          <w:sz w:val="24"/>
          <w:szCs w:val="24"/>
        </w:rPr>
        <w:t>Notification Procedure</w:t>
      </w:r>
    </w:p>
    <w:p w:rsidR="00927C99" w:rsidRPr="008C4F95" w:rsidRDefault="00927C99" w:rsidP="001F472C">
      <w:pPr>
        <w:pStyle w:val="Heading2"/>
      </w:pPr>
    </w:p>
    <w:p w:rsidR="00927C99" w:rsidRPr="008C4F95" w:rsidRDefault="00483150" w:rsidP="00927C99">
      <w:pPr>
        <w:autoSpaceDE w:val="0"/>
        <w:autoSpaceDN w:val="0"/>
        <w:adjustRightInd w:val="0"/>
      </w:pPr>
      <w:r w:rsidRPr="008C4F95">
        <w:t>European UCITS Schemes</w:t>
      </w:r>
      <w:r w:rsidR="00927C99" w:rsidRPr="008C4F95">
        <w:t xml:space="preserve"> may market their units in Malta without the need to hold a collective investment scheme licence in terms</w:t>
      </w:r>
      <w:r w:rsidR="00293250" w:rsidRPr="008C4F95">
        <w:t xml:space="preserve"> </w:t>
      </w:r>
      <w:r w:rsidR="00927C99" w:rsidRPr="008C4F95">
        <w:t>of the Investment Services Act, 1994 – provided that the European UCITS</w:t>
      </w:r>
      <w:r w:rsidRPr="008C4F95">
        <w:t xml:space="preserve"> Scheme</w:t>
      </w:r>
      <w:r w:rsidR="00927C99" w:rsidRPr="008C4F95">
        <w:t xml:space="preserve"> has satisfactorily completed the notification procedure outlined in </w:t>
      </w:r>
      <w:r w:rsidR="00293250" w:rsidRPr="008C4F95">
        <w:t>R</w:t>
      </w:r>
      <w:r w:rsidR="00927C99" w:rsidRPr="008C4F95">
        <w:t xml:space="preserve">egulation </w:t>
      </w:r>
      <w:r w:rsidR="0077711A" w:rsidRPr="008C4F95">
        <w:t>8</w:t>
      </w:r>
      <w:r w:rsidR="00927C99" w:rsidRPr="008C4F95">
        <w:t xml:space="preserve"> of the </w:t>
      </w:r>
      <w:r w:rsidR="003E00BF" w:rsidRPr="008C4F95">
        <w:t>Investment Services Act (</w:t>
      </w:r>
      <w:r w:rsidR="00893AD6" w:rsidRPr="008C4F95">
        <w:t>Marketing of</w:t>
      </w:r>
      <w:r w:rsidR="003E00BF" w:rsidRPr="008C4F95">
        <w:t xml:space="preserve"> UCITS) Regulations, 2011 </w:t>
      </w:r>
      <w:r w:rsidR="00927C99" w:rsidRPr="008C4F95">
        <w:t xml:space="preserve">as further described below.  </w:t>
      </w:r>
    </w:p>
    <w:p w:rsidR="00927C99" w:rsidRPr="008C4F95" w:rsidRDefault="00927C99" w:rsidP="00927C99"/>
    <w:p w:rsidR="00927C99" w:rsidRPr="008C4F95" w:rsidRDefault="00927C99" w:rsidP="00927C99">
      <w:pPr>
        <w:autoSpaceDE w:val="0"/>
        <w:autoSpaceDN w:val="0"/>
        <w:adjustRightInd w:val="0"/>
      </w:pPr>
      <w:r w:rsidRPr="008C4F95">
        <w:t>The term “marketing” is to be interpreted as capturing at least the following scenarios:</w:t>
      </w:r>
    </w:p>
    <w:p w:rsidR="00927C99" w:rsidRPr="008C4F95" w:rsidRDefault="00927C99" w:rsidP="00927C99">
      <w:pPr>
        <w:ind w:left="360"/>
      </w:pPr>
    </w:p>
    <w:p w:rsidR="00927C99" w:rsidRPr="008C4F95" w:rsidRDefault="00927C99" w:rsidP="00927C99">
      <w:r w:rsidRPr="008C4F95">
        <w:rPr>
          <w:i/>
          <w:u w:val="single"/>
        </w:rPr>
        <w:t>Scenario 1:</w:t>
      </w:r>
      <w:r w:rsidRPr="008C4F95">
        <w:rPr>
          <w:i/>
        </w:rPr>
        <w:t xml:space="preserve"> </w:t>
      </w:r>
      <w:r w:rsidRPr="008C4F95">
        <w:t xml:space="preserve">an investment advertisement (as defined by </w:t>
      </w:r>
      <w:r w:rsidR="00293250" w:rsidRPr="008C4F95">
        <w:t>A</w:t>
      </w:r>
      <w:r w:rsidRPr="008C4F95">
        <w:t xml:space="preserve">rticle 2 of the Investment Services Act, 1994) is issued in </w:t>
      </w:r>
      <w:smartTag w:uri="urn:schemas-microsoft-com:office:smarttags" w:element="place">
        <w:smartTag w:uri="urn:schemas-microsoft-com:office:smarttags" w:element="country-region">
          <w:r w:rsidRPr="008C4F95">
            <w:t>Malta</w:t>
          </w:r>
        </w:smartTag>
      </w:smartTag>
      <w:r w:rsidRPr="008C4F95">
        <w:t xml:space="preserve"> marketing/ promoting the </w:t>
      </w:r>
      <w:r w:rsidR="00483150" w:rsidRPr="008C4F95">
        <w:t>European UCITS Scheme</w:t>
      </w:r>
      <w:r w:rsidRPr="008C4F95">
        <w:t xml:space="preserve">; </w:t>
      </w:r>
    </w:p>
    <w:p w:rsidR="00927C99" w:rsidRPr="008C4F95" w:rsidRDefault="00927C99" w:rsidP="00927C99">
      <w:pPr>
        <w:ind w:left="720"/>
      </w:pPr>
    </w:p>
    <w:p w:rsidR="00927C99" w:rsidRPr="008C4F95" w:rsidRDefault="00927C99" w:rsidP="00927C99">
      <w:r w:rsidRPr="008C4F95">
        <w:rPr>
          <w:i/>
          <w:u w:val="single"/>
        </w:rPr>
        <w:t>Scenario 2:</w:t>
      </w:r>
      <w:r w:rsidRPr="008C4F95">
        <w:rPr>
          <w:i/>
        </w:rPr>
        <w:t xml:space="preserve"> </w:t>
      </w:r>
      <w:r w:rsidRPr="008C4F95">
        <w:t xml:space="preserve">seminars or other meetings are organized in </w:t>
      </w:r>
      <w:smartTag w:uri="urn:schemas-microsoft-com:office:smarttags" w:element="place">
        <w:smartTag w:uri="urn:schemas-microsoft-com:office:smarttags" w:element="country-region">
          <w:r w:rsidRPr="008C4F95">
            <w:t>Malta</w:t>
          </w:r>
        </w:smartTag>
      </w:smartTag>
      <w:r w:rsidRPr="008C4F95">
        <w:t xml:space="preserve"> aimed at the general public or at a class or classes of investors with a view to promote the </w:t>
      </w:r>
      <w:r w:rsidR="00483150" w:rsidRPr="008C4F95">
        <w:t>European UCITS Scheme</w:t>
      </w:r>
      <w:r w:rsidRPr="008C4F95">
        <w:t xml:space="preserve">; </w:t>
      </w:r>
    </w:p>
    <w:p w:rsidR="00927C99" w:rsidRPr="008C4F95" w:rsidRDefault="00927C99" w:rsidP="00927C99">
      <w:pPr>
        <w:ind w:left="720"/>
      </w:pPr>
      <w:r w:rsidRPr="008C4F95">
        <w:t xml:space="preserve"> </w:t>
      </w:r>
    </w:p>
    <w:p w:rsidR="00927C99" w:rsidRPr="008C4F95" w:rsidRDefault="00927C99" w:rsidP="00927C99">
      <w:r w:rsidRPr="008C4F95">
        <w:rPr>
          <w:i/>
          <w:u w:val="single"/>
        </w:rPr>
        <w:t>Scenario 3:</w:t>
      </w:r>
      <w:r w:rsidRPr="008C4F95">
        <w:rPr>
          <w:i/>
        </w:rPr>
        <w:t xml:space="preserve"> </w:t>
      </w:r>
      <w:r w:rsidRPr="008C4F95">
        <w:t xml:space="preserve">a circular/mail-shot or other medium of communication is used with a view to promote the </w:t>
      </w:r>
      <w:r w:rsidR="00483150" w:rsidRPr="008C4F95">
        <w:t>European UCITS Scheme</w:t>
      </w:r>
      <w:r w:rsidRPr="008C4F95">
        <w:t xml:space="preserve"> to persons in </w:t>
      </w:r>
      <w:smartTag w:uri="urn:schemas-microsoft-com:office:smarttags" w:element="place">
        <w:smartTag w:uri="urn:schemas-microsoft-com:office:smarttags" w:element="country-region">
          <w:r w:rsidRPr="008C4F95">
            <w:t>Malta</w:t>
          </w:r>
        </w:smartTag>
      </w:smartTag>
      <w:r w:rsidRPr="008C4F95">
        <w:t>;</w:t>
      </w:r>
    </w:p>
    <w:p w:rsidR="00927C99" w:rsidRPr="008C4F95" w:rsidRDefault="00927C99" w:rsidP="00927C99"/>
    <w:p w:rsidR="00927C99" w:rsidRPr="008C4F95" w:rsidRDefault="00927C99" w:rsidP="00927C99">
      <w:r w:rsidRPr="008C4F95">
        <w:rPr>
          <w:i/>
          <w:u w:val="single"/>
        </w:rPr>
        <w:t>Scenario 4:</w:t>
      </w:r>
      <w:r w:rsidRPr="008C4F95">
        <w:rPr>
          <w:i/>
        </w:rPr>
        <w:t xml:space="preserve"> </w:t>
      </w:r>
      <w:r w:rsidRPr="008C4F95">
        <w:t xml:space="preserve">the placing of brochures/ documentation pertaining to the </w:t>
      </w:r>
      <w:r w:rsidR="00483150" w:rsidRPr="008C4F95">
        <w:t>European UCITS Scheme</w:t>
      </w:r>
      <w:r w:rsidRPr="008C4F95">
        <w:t xml:space="preserve"> in a location accessible to the public or the uploading of the UCITS’ documents or other information regarding the UCITS on a local distributor’s internet site – which targets mainly investors in Malta (being clients of the distributor); and </w:t>
      </w:r>
    </w:p>
    <w:p w:rsidR="00927C99" w:rsidRPr="008C4F95" w:rsidRDefault="00927C99" w:rsidP="00927C99"/>
    <w:p w:rsidR="00927C99" w:rsidRPr="008C4F95" w:rsidRDefault="00927C99" w:rsidP="00927C99">
      <w:r w:rsidRPr="008C4F95">
        <w:rPr>
          <w:i/>
          <w:u w:val="single"/>
        </w:rPr>
        <w:t>Scenario 5:</w:t>
      </w:r>
      <w:r w:rsidRPr="008C4F95">
        <w:rPr>
          <w:i/>
        </w:rPr>
        <w:t xml:space="preserve"> </w:t>
      </w:r>
      <w:r w:rsidRPr="008C4F95">
        <w:t xml:space="preserve">direct or indirect promotion of the </w:t>
      </w:r>
      <w:r w:rsidR="00483150" w:rsidRPr="008C4F95">
        <w:t>European UCITS Scheme</w:t>
      </w:r>
      <w:r w:rsidRPr="008C4F95">
        <w:t xml:space="preserve"> by means of press releases. </w:t>
      </w:r>
    </w:p>
    <w:p w:rsidR="00927C99" w:rsidRPr="008C4F95" w:rsidRDefault="00927C99" w:rsidP="00927C99"/>
    <w:p w:rsidR="00927C99" w:rsidRPr="008C4F95" w:rsidRDefault="00927C99" w:rsidP="00927C99">
      <w:pPr>
        <w:autoSpaceDE w:val="0"/>
        <w:autoSpaceDN w:val="0"/>
        <w:adjustRightInd w:val="0"/>
      </w:pPr>
      <w:r w:rsidRPr="008C4F95">
        <w:t xml:space="preserve">The scenarios included above are not exhaustive and do not necessarily capture all possible scenarios where a </w:t>
      </w:r>
      <w:r w:rsidR="00483150" w:rsidRPr="008C4F95">
        <w:t>European UCITS Scheme</w:t>
      </w:r>
      <w:r w:rsidRPr="008C4F95">
        <w:t xml:space="preserve"> may market its units in </w:t>
      </w:r>
      <w:smartTag w:uri="urn:schemas-microsoft-com:office:smarttags" w:element="place">
        <w:smartTag w:uri="urn:schemas-microsoft-com:office:smarttags" w:element="country-region">
          <w:r w:rsidRPr="008C4F95">
            <w:t>Malta</w:t>
          </w:r>
        </w:smartTag>
      </w:smartTag>
      <w:r w:rsidRPr="008C4F95">
        <w:t xml:space="preserve">. The term “at least” implies that the term “marketing” should not be interpreted so narrowly to include only the scenarios described. </w:t>
      </w:r>
      <w:r w:rsidR="00483150" w:rsidRPr="008C4F95">
        <w:t>European UCITS Schemes</w:t>
      </w:r>
      <w:r w:rsidRPr="008C4F95">
        <w:t xml:space="preserve"> may consult MFSA should they be in doubt whether a particular scenario involves “marketing”. </w:t>
      </w:r>
    </w:p>
    <w:p w:rsidR="00927C99" w:rsidRPr="008C4F95" w:rsidRDefault="00927C99" w:rsidP="00927C99">
      <w:pPr>
        <w:autoSpaceDE w:val="0"/>
        <w:autoSpaceDN w:val="0"/>
        <w:adjustRightInd w:val="0"/>
      </w:pPr>
      <w:r w:rsidRPr="008C4F95">
        <w:t>For the avoidance of doubt:</w:t>
      </w:r>
    </w:p>
    <w:p w:rsidR="00927C99" w:rsidRPr="008C4F95" w:rsidRDefault="00927C99" w:rsidP="00927C99"/>
    <w:p w:rsidR="00927C99" w:rsidRPr="008C4F95" w:rsidRDefault="00927C99" w:rsidP="00E35291">
      <w:pPr>
        <w:numPr>
          <w:ilvl w:val="0"/>
          <w:numId w:val="16"/>
        </w:numPr>
        <w:tabs>
          <w:tab w:val="clear" w:pos="720"/>
        </w:tabs>
        <w:ind w:left="426" w:hanging="450"/>
      </w:pPr>
      <w:r w:rsidRPr="008C4F95">
        <w:t xml:space="preserve">a </w:t>
      </w:r>
      <w:r w:rsidR="00483150" w:rsidRPr="008C4F95">
        <w:t>European UCITS Scheme</w:t>
      </w:r>
      <w:r w:rsidRPr="008C4F95">
        <w:t xml:space="preserve"> that is sold exclusively to persons in Malta on a one to one basis need not follow the notification procedure provided there is no “marketing” in Malta as described above.</w:t>
      </w:r>
    </w:p>
    <w:p w:rsidR="00927C99" w:rsidRPr="008C4F95" w:rsidRDefault="00927C99" w:rsidP="00927C99"/>
    <w:p w:rsidR="00927C99" w:rsidRPr="008C4F95" w:rsidRDefault="00927C99" w:rsidP="00E35291">
      <w:pPr>
        <w:numPr>
          <w:ilvl w:val="0"/>
          <w:numId w:val="16"/>
        </w:numPr>
        <w:tabs>
          <w:tab w:val="clear" w:pos="720"/>
        </w:tabs>
        <w:ind w:left="426" w:hanging="450"/>
      </w:pPr>
      <w:r w:rsidRPr="008C4F95">
        <w:t xml:space="preserve">whenever an investor in </w:t>
      </w:r>
      <w:smartTag w:uri="urn:schemas-microsoft-com:office:smarttags" w:element="country-region">
        <w:r w:rsidRPr="008C4F95">
          <w:t>Malta</w:t>
        </w:r>
      </w:smartTag>
      <w:r w:rsidRPr="008C4F95">
        <w:t xml:space="preserve"> requests and is provided with information (including marketing material) on a </w:t>
      </w:r>
      <w:r w:rsidR="00483150" w:rsidRPr="008C4F95">
        <w:t>European UCITS Scheme</w:t>
      </w:r>
      <w:r w:rsidRPr="008C4F95">
        <w:t xml:space="preserve">, the </w:t>
      </w:r>
      <w:r w:rsidR="00483150" w:rsidRPr="008C4F95">
        <w:t>European UCITS Scheme</w:t>
      </w:r>
      <w:r w:rsidRPr="008C4F95">
        <w:t xml:space="preserve"> is not deemed to be “marketing” in </w:t>
      </w:r>
      <w:smartTag w:uri="urn:schemas-microsoft-com:office:smarttags" w:element="place">
        <w:smartTag w:uri="urn:schemas-microsoft-com:office:smarttags" w:element="country-region">
          <w:r w:rsidRPr="008C4F95">
            <w:t>Malta</w:t>
          </w:r>
        </w:smartTag>
      </w:smartTag>
      <w:r w:rsidRPr="008C4F95">
        <w:t xml:space="preserve"> on the basis that the communication was initiated by the investor.</w:t>
      </w:r>
    </w:p>
    <w:p w:rsidR="00927C99" w:rsidRPr="008C4F95" w:rsidRDefault="00927C99" w:rsidP="00927C99"/>
    <w:p w:rsidR="00927C99" w:rsidRPr="008C4F95" w:rsidRDefault="00927C99" w:rsidP="00E35291">
      <w:pPr>
        <w:numPr>
          <w:ilvl w:val="0"/>
          <w:numId w:val="16"/>
        </w:numPr>
        <w:tabs>
          <w:tab w:val="clear" w:pos="720"/>
        </w:tabs>
        <w:ind w:left="426" w:hanging="450"/>
      </w:pPr>
      <w:r w:rsidRPr="008C4F95">
        <w:t xml:space="preserve">a </w:t>
      </w:r>
      <w:r w:rsidR="00483150" w:rsidRPr="008C4F95">
        <w:t>European UCITS Scheme</w:t>
      </w:r>
      <w:r w:rsidRPr="008C4F95">
        <w:t xml:space="preserve"> that is not marketed in </w:t>
      </w:r>
      <w:smartTag w:uri="urn:schemas-microsoft-com:office:smarttags" w:element="country-region">
        <w:r w:rsidRPr="008C4F95">
          <w:t>Malta</w:t>
        </w:r>
      </w:smartTag>
      <w:r w:rsidRPr="008C4F95">
        <w:t xml:space="preserve"> in its own right but is available for linking to unit linked policies which are themselves marketed in </w:t>
      </w:r>
      <w:smartTag w:uri="urn:schemas-microsoft-com:office:smarttags" w:element="country-region">
        <w:r w:rsidRPr="008C4F95">
          <w:t>Malta</w:t>
        </w:r>
      </w:smartTag>
      <w:r w:rsidRPr="008C4F95">
        <w:t xml:space="preserve">, is not deemed to be “marketing” in </w:t>
      </w:r>
      <w:smartTag w:uri="urn:schemas-microsoft-com:office:smarttags" w:element="place">
        <w:smartTag w:uri="urn:schemas-microsoft-com:office:smarttags" w:element="country-region">
          <w:r w:rsidRPr="008C4F95">
            <w:t>Malta</w:t>
          </w:r>
        </w:smartTag>
      </w:smartTag>
      <w:r w:rsidRPr="008C4F95">
        <w:t xml:space="preserve"> and will accordingly not be required to follow the notification procedure.</w:t>
      </w:r>
    </w:p>
    <w:p w:rsidR="00927C99" w:rsidRPr="008C4F95" w:rsidRDefault="00927C99" w:rsidP="00927C99"/>
    <w:p w:rsidR="00927C99" w:rsidRPr="008C4F95" w:rsidRDefault="00927C99" w:rsidP="001F472C">
      <w:pPr>
        <w:pStyle w:val="Heading2"/>
        <w:numPr>
          <w:ilvl w:val="1"/>
          <w:numId w:val="6"/>
        </w:numPr>
        <w:ind w:left="630" w:hanging="630"/>
        <w:rPr>
          <w:rFonts w:ascii="Times New Roman" w:hAnsi="Times New Roman"/>
          <w:b w:val="0"/>
          <w:i/>
          <w:sz w:val="24"/>
          <w:szCs w:val="24"/>
        </w:rPr>
      </w:pPr>
      <w:r w:rsidRPr="008C4F95">
        <w:rPr>
          <w:rFonts w:ascii="Times New Roman" w:hAnsi="Times New Roman"/>
          <w:b w:val="0"/>
          <w:i/>
          <w:sz w:val="24"/>
          <w:szCs w:val="24"/>
        </w:rPr>
        <w:t>Notification Requirements</w:t>
      </w:r>
    </w:p>
    <w:p w:rsidR="00927C99" w:rsidRPr="008C4F95" w:rsidRDefault="00927C99" w:rsidP="001F472C">
      <w:pPr>
        <w:pStyle w:val="Heading2"/>
        <w:rPr>
          <w:b w:val="0"/>
          <w:i/>
        </w:rPr>
      </w:pPr>
    </w:p>
    <w:p w:rsidR="003E00BF" w:rsidRPr="008C4F95" w:rsidRDefault="00927C99" w:rsidP="00927C99">
      <w:pPr>
        <w:autoSpaceDE w:val="0"/>
        <w:autoSpaceDN w:val="0"/>
        <w:adjustRightInd w:val="0"/>
      </w:pPr>
      <w:r w:rsidRPr="008C4F95">
        <w:t xml:space="preserve">A </w:t>
      </w:r>
      <w:r w:rsidR="00483150" w:rsidRPr="008C4F95">
        <w:t>European UCITS Scheme</w:t>
      </w:r>
      <w:r w:rsidRPr="008C4F95">
        <w:t xml:space="preserve"> </w:t>
      </w:r>
      <w:r w:rsidR="003E00BF" w:rsidRPr="008C4F95">
        <w:t xml:space="preserve">may market its units in Malta, provided that prior to commencement to market in Malta, the MFSA has received from the </w:t>
      </w:r>
      <w:r w:rsidR="0040366C" w:rsidRPr="008C4F95">
        <w:t xml:space="preserve">European regulatory </w:t>
      </w:r>
      <w:r w:rsidR="003E00BF" w:rsidRPr="008C4F95">
        <w:t xml:space="preserve">authority of the </w:t>
      </w:r>
      <w:r w:rsidR="0040366C" w:rsidRPr="008C4F95">
        <w:t xml:space="preserve">EU </w:t>
      </w:r>
      <w:r w:rsidR="003E00BF" w:rsidRPr="008C4F95">
        <w:t xml:space="preserve">Member State or EEA State a notification letter made in the form and manner prescribed in Regulation </w:t>
      </w:r>
      <w:r w:rsidR="0040366C" w:rsidRPr="008C4F95">
        <w:t>8</w:t>
      </w:r>
      <w:r w:rsidR="003E00BF" w:rsidRPr="008C4F95">
        <w:t xml:space="preserve"> of the Investment Services Act (Authorisation and Passporting of UCITS) Regulations, 2011.</w:t>
      </w:r>
      <w:r w:rsidR="001A08A4" w:rsidRPr="008C4F95">
        <w:t xml:space="preserve"> </w:t>
      </w:r>
      <w:r w:rsidR="003E00BF" w:rsidRPr="008C4F95">
        <w:t>The notification letter shall include the following information:</w:t>
      </w:r>
    </w:p>
    <w:p w:rsidR="003E00BF" w:rsidRPr="008C4F95" w:rsidRDefault="003E00BF" w:rsidP="00927C99">
      <w:pPr>
        <w:autoSpaceDE w:val="0"/>
        <w:autoSpaceDN w:val="0"/>
        <w:adjustRightInd w:val="0"/>
      </w:pPr>
    </w:p>
    <w:p w:rsidR="003E00BF" w:rsidRPr="008C4F95" w:rsidRDefault="003E00BF" w:rsidP="00F01483">
      <w:pPr>
        <w:numPr>
          <w:ilvl w:val="0"/>
          <w:numId w:val="39"/>
        </w:numPr>
        <w:tabs>
          <w:tab w:val="clear" w:pos="570"/>
        </w:tabs>
        <w:ind w:left="426" w:hanging="426"/>
        <w:rPr>
          <w:szCs w:val="24"/>
        </w:rPr>
      </w:pPr>
      <w:r w:rsidRPr="008C4F95">
        <w:rPr>
          <w:szCs w:val="24"/>
        </w:rPr>
        <w:t xml:space="preserve">information on the arrangements made for marketing by the European UCITS of its units in </w:t>
      </w:r>
      <w:smartTag w:uri="urn:schemas-microsoft-com:office:smarttags" w:element="country-region">
        <w:smartTag w:uri="urn:schemas-microsoft-com:office:smarttags" w:element="place">
          <w:r w:rsidRPr="008C4F95">
            <w:rPr>
              <w:szCs w:val="24"/>
            </w:rPr>
            <w:t>Malta</w:t>
          </w:r>
        </w:smartTag>
      </w:smartTag>
      <w:r w:rsidRPr="008C4F95">
        <w:rPr>
          <w:szCs w:val="24"/>
        </w:rPr>
        <w:t>, including where relevant in respect of share classes;</w:t>
      </w:r>
    </w:p>
    <w:p w:rsidR="003E00BF" w:rsidRPr="008C4F95" w:rsidRDefault="003E00BF" w:rsidP="00F01483">
      <w:pPr>
        <w:numPr>
          <w:ilvl w:val="0"/>
          <w:numId w:val="39"/>
        </w:numPr>
        <w:tabs>
          <w:tab w:val="clear" w:pos="570"/>
        </w:tabs>
        <w:ind w:left="426" w:hanging="426"/>
        <w:rPr>
          <w:szCs w:val="24"/>
        </w:rPr>
      </w:pPr>
      <w:r w:rsidRPr="008C4F95">
        <w:rPr>
          <w:szCs w:val="24"/>
        </w:rPr>
        <w:t>an indication that the units of the European UCITS will be marketed by the management company that manages the European UCITS;</w:t>
      </w:r>
    </w:p>
    <w:p w:rsidR="003E00BF" w:rsidRPr="008C4F95" w:rsidRDefault="003E00BF" w:rsidP="00F01483">
      <w:pPr>
        <w:numPr>
          <w:ilvl w:val="0"/>
          <w:numId w:val="39"/>
        </w:numPr>
        <w:tabs>
          <w:tab w:val="clear" w:pos="570"/>
        </w:tabs>
        <w:ind w:left="426" w:hanging="426"/>
        <w:rPr>
          <w:szCs w:val="24"/>
        </w:rPr>
      </w:pPr>
      <w:r w:rsidRPr="008C4F95">
        <w:rPr>
          <w:szCs w:val="24"/>
        </w:rPr>
        <w:t>the latest version of its fund rules or its instruments of incorporation and its prospectus in Maltese or English;</w:t>
      </w:r>
    </w:p>
    <w:p w:rsidR="003E00BF" w:rsidRPr="008C4F95" w:rsidRDefault="003E00BF" w:rsidP="00F01483">
      <w:pPr>
        <w:numPr>
          <w:ilvl w:val="0"/>
          <w:numId w:val="39"/>
        </w:numPr>
        <w:tabs>
          <w:tab w:val="clear" w:pos="570"/>
        </w:tabs>
        <w:ind w:left="426" w:hanging="426"/>
        <w:rPr>
          <w:szCs w:val="24"/>
        </w:rPr>
      </w:pPr>
      <w:r w:rsidRPr="008C4F95">
        <w:rPr>
          <w:szCs w:val="24"/>
        </w:rPr>
        <w:t>where appropriate, the latest annual report and any subsequent half-yearly report in Maltese or English;</w:t>
      </w:r>
    </w:p>
    <w:p w:rsidR="003E00BF" w:rsidRPr="008C4F95" w:rsidRDefault="003E00BF" w:rsidP="00F01483">
      <w:pPr>
        <w:numPr>
          <w:ilvl w:val="0"/>
          <w:numId w:val="39"/>
        </w:numPr>
        <w:tabs>
          <w:tab w:val="clear" w:pos="570"/>
        </w:tabs>
        <w:ind w:left="426" w:hanging="426"/>
        <w:rPr>
          <w:szCs w:val="24"/>
        </w:rPr>
      </w:pPr>
      <w:r w:rsidRPr="008C4F95">
        <w:rPr>
          <w:szCs w:val="24"/>
        </w:rPr>
        <w:t>the Key Investor Information Document translated in Maltese or English; and</w:t>
      </w:r>
    </w:p>
    <w:p w:rsidR="009359F3" w:rsidRPr="008C4F95" w:rsidRDefault="003E00BF" w:rsidP="00F01483">
      <w:pPr>
        <w:numPr>
          <w:ilvl w:val="0"/>
          <w:numId w:val="39"/>
        </w:numPr>
        <w:tabs>
          <w:tab w:val="clear" w:pos="570"/>
        </w:tabs>
        <w:ind w:left="426" w:hanging="426"/>
      </w:pPr>
      <w:r w:rsidRPr="008C4F95">
        <w:rPr>
          <w:szCs w:val="24"/>
        </w:rPr>
        <w:t xml:space="preserve">an attestation that the European UCITS fulfils the conditions of </w:t>
      </w:r>
      <w:r w:rsidR="00794718" w:rsidRPr="008C4F95">
        <w:rPr>
          <w:szCs w:val="24"/>
        </w:rPr>
        <w:t xml:space="preserve">the UCITS Directive </w:t>
      </w:r>
      <w:r w:rsidR="009359F3" w:rsidRPr="008C4F95">
        <w:rPr>
          <w:szCs w:val="24"/>
        </w:rPr>
        <w:t>in the manner and form prescribed by Commission Regulation 584/2010</w:t>
      </w:r>
      <w:r w:rsidR="009359F3" w:rsidRPr="008C4F95">
        <w:t>.</w:t>
      </w:r>
    </w:p>
    <w:p w:rsidR="009359F3" w:rsidRPr="008C4F95" w:rsidRDefault="009359F3" w:rsidP="00F01483">
      <w:pPr>
        <w:autoSpaceDE w:val="0"/>
        <w:autoSpaceDN w:val="0"/>
        <w:adjustRightInd w:val="0"/>
      </w:pPr>
    </w:p>
    <w:p w:rsidR="00927C99" w:rsidRPr="008C4F95" w:rsidRDefault="00927C99" w:rsidP="00F01483">
      <w:pPr>
        <w:autoSpaceDE w:val="0"/>
        <w:autoSpaceDN w:val="0"/>
        <w:adjustRightInd w:val="0"/>
      </w:pPr>
      <w:r w:rsidRPr="008C4F95">
        <w:t xml:space="preserve">The notifying </w:t>
      </w:r>
      <w:r w:rsidR="00483150" w:rsidRPr="008C4F95">
        <w:t>European UCITS Scheme</w:t>
      </w:r>
      <w:r w:rsidRPr="008C4F95">
        <w:t xml:space="preserve"> </w:t>
      </w:r>
      <w:r w:rsidR="0040366C" w:rsidRPr="008C4F95">
        <w:t xml:space="preserve">shall take the measures necessary to ensure that facilities are available </w:t>
      </w:r>
      <w:r w:rsidRPr="008C4F95">
        <w:t xml:space="preserve">in Malta for making payments to unit holders, repurchasing or redeeming units and making available the information which </w:t>
      </w:r>
      <w:r w:rsidR="00483150" w:rsidRPr="008C4F95">
        <w:t>European UCITS Schemes</w:t>
      </w:r>
      <w:r w:rsidRPr="008C4F95">
        <w:t xml:space="preserve"> are obliged to provide</w:t>
      </w:r>
      <w:r w:rsidR="00F1309D" w:rsidRPr="008C4F95">
        <w:t xml:space="preserve"> by </w:t>
      </w:r>
      <w:r w:rsidR="00F1309D" w:rsidRPr="008C4F95">
        <w:rPr>
          <w:i/>
        </w:rPr>
        <w:t>inter alia</w:t>
      </w:r>
      <w:r w:rsidR="00F1309D" w:rsidRPr="008C4F95">
        <w:t xml:space="preserve"> making the arrangements outlined in Section 4.4 of this Part.</w:t>
      </w:r>
    </w:p>
    <w:p w:rsidR="00413DEE" w:rsidRPr="008C4F95" w:rsidRDefault="00413DEE" w:rsidP="00F01483">
      <w:pPr>
        <w:autoSpaceDE w:val="0"/>
        <w:autoSpaceDN w:val="0"/>
        <w:adjustRightInd w:val="0"/>
      </w:pPr>
    </w:p>
    <w:p w:rsidR="00927C99" w:rsidRPr="008C4F95" w:rsidRDefault="00413DEE" w:rsidP="00CF511B">
      <w:pPr>
        <w:autoSpaceDE w:val="0"/>
        <w:autoSpaceDN w:val="0"/>
        <w:adjustRightInd w:val="0"/>
      </w:pPr>
      <w:r w:rsidRPr="008C4F95">
        <w:t>The MFSA will not request additional documents, certification or information other than those provided above.</w:t>
      </w:r>
    </w:p>
    <w:p w:rsidR="00413DEE" w:rsidRPr="008C4F95" w:rsidRDefault="00413DEE" w:rsidP="00CF511B">
      <w:pPr>
        <w:autoSpaceDE w:val="0"/>
        <w:autoSpaceDN w:val="0"/>
        <w:adjustRightInd w:val="0"/>
      </w:pPr>
    </w:p>
    <w:p w:rsidR="00927C99" w:rsidRPr="008C4F95" w:rsidRDefault="001A08A4" w:rsidP="001F472C">
      <w:pPr>
        <w:pStyle w:val="Heading2"/>
        <w:numPr>
          <w:ilvl w:val="1"/>
          <w:numId w:val="6"/>
        </w:numPr>
        <w:ind w:left="630" w:hanging="630"/>
        <w:rPr>
          <w:i/>
          <w:szCs w:val="24"/>
        </w:rPr>
      </w:pPr>
      <w:r w:rsidRPr="008C4F95">
        <w:rPr>
          <w:rFonts w:ascii="Times New Roman" w:hAnsi="Times New Roman"/>
          <w:b w:val="0"/>
          <w:i/>
          <w:sz w:val="24"/>
          <w:szCs w:val="24"/>
        </w:rPr>
        <w:t>Cross-border Marketing Rights</w:t>
      </w:r>
    </w:p>
    <w:p w:rsidR="001F472C" w:rsidRPr="008C4F95" w:rsidRDefault="001F472C" w:rsidP="00413DEE">
      <w:pPr>
        <w:autoSpaceDE w:val="0"/>
        <w:autoSpaceDN w:val="0"/>
        <w:adjustRightInd w:val="0"/>
      </w:pPr>
    </w:p>
    <w:p w:rsidR="00413DEE" w:rsidRPr="008C4F95" w:rsidRDefault="00413DEE" w:rsidP="00413DEE">
      <w:pPr>
        <w:autoSpaceDE w:val="0"/>
        <w:autoSpaceDN w:val="0"/>
        <w:adjustRightInd w:val="0"/>
      </w:pPr>
      <w:r w:rsidRPr="008C4F95">
        <w:lastRenderedPageBreak/>
        <w:t xml:space="preserve">The European UCITS will be able to access the Maltese market as from the date of notification by the </w:t>
      </w:r>
      <w:r w:rsidR="0040366C" w:rsidRPr="008C4F95">
        <w:t xml:space="preserve">European regulatory </w:t>
      </w:r>
      <w:r w:rsidRPr="008C4F95">
        <w:t xml:space="preserve">authority of the </w:t>
      </w:r>
      <w:r w:rsidR="0040366C" w:rsidRPr="008C4F95">
        <w:t xml:space="preserve">UCITS home </w:t>
      </w:r>
      <w:smartTag w:uri="urn:schemas-microsoft-com:office:smarttags" w:element="PlaceName">
        <w:r w:rsidRPr="008C4F95">
          <w:t>Member</w:t>
        </w:r>
      </w:smartTag>
      <w:r w:rsidRPr="008C4F95">
        <w:t xml:space="preserve"> </w:t>
      </w:r>
      <w:smartTag w:uri="urn:schemas-microsoft-com:office:smarttags" w:element="PlaceType">
        <w:r w:rsidRPr="008C4F95">
          <w:t>State</w:t>
        </w:r>
      </w:smartTag>
      <w:r w:rsidRPr="008C4F95">
        <w:t xml:space="preserve"> or </w:t>
      </w:r>
      <w:smartTag w:uri="urn:schemas-microsoft-com:office:smarttags" w:element="place">
        <w:smartTag w:uri="urn:schemas-microsoft-com:office:smarttags" w:element="PlaceName">
          <w:r w:rsidRPr="008C4F95">
            <w:t>EEA</w:t>
          </w:r>
        </w:smartTag>
        <w:r w:rsidRPr="008C4F95">
          <w:t xml:space="preserve"> </w:t>
        </w:r>
        <w:smartTag w:uri="urn:schemas-microsoft-com:office:smarttags" w:element="PlaceType">
          <w:r w:rsidRPr="008C4F95">
            <w:t>State</w:t>
          </w:r>
        </w:smartTag>
      </w:smartTag>
      <w:r w:rsidRPr="008C4F95">
        <w:t xml:space="preserve">. </w:t>
      </w:r>
    </w:p>
    <w:p w:rsidR="00F1309D" w:rsidRPr="008C4F95" w:rsidRDefault="00F1309D" w:rsidP="00413DEE">
      <w:pPr>
        <w:autoSpaceDE w:val="0"/>
        <w:autoSpaceDN w:val="0"/>
        <w:adjustRightInd w:val="0"/>
      </w:pPr>
    </w:p>
    <w:p w:rsidR="00F1309D" w:rsidRPr="008C4F95" w:rsidRDefault="00F1309D" w:rsidP="00413DEE">
      <w:pPr>
        <w:autoSpaceDE w:val="0"/>
        <w:autoSpaceDN w:val="0"/>
        <w:adjustRightInd w:val="0"/>
      </w:pPr>
      <w:r w:rsidRPr="008C4F95">
        <w:t>The European UCITS Scheme will be required to pay the relevant notification fee outlined in Section 13 hereunder soon after the notification by the European regulatory authority.</w:t>
      </w:r>
    </w:p>
    <w:p w:rsidR="00927C99" w:rsidRPr="008C4F95" w:rsidRDefault="00927C99" w:rsidP="00A43BB2">
      <w:pPr>
        <w:pStyle w:val="Heading2"/>
        <w:tabs>
          <w:tab w:val="left" w:pos="709"/>
        </w:tabs>
        <w:ind w:left="709"/>
        <w:rPr>
          <w:i/>
        </w:rPr>
      </w:pPr>
    </w:p>
    <w:p w:rsidR="00927C99" w:rsidRPr="008C4F95" w:rsidRDefault="00927C99" w:rsidP="001F472C">
      <w:pPr>
        <w:pStyle w:val="Heading2"/>
        <w:numPr>
          <w:ilvl w:val="1"/>
          <w:numId w:val="6"/>
        </w:numPr>
        <w:ind w:left="630" w:hanging="630"/>
        <w:rPr>
          <w:b w:val="0"/>
          <w:i/>
          <w:szCs w:val="24"/>
        </w:rPr>
      </w:pPr>
      <w:r w:rsidRPr="008C4F95">
        <w:rPr>
          <w:rFonts w:ascii="Times New Roman" w:hAnsi="Times New Roman"/>
          <w:b w:val="0"/>
          <w:i/>
          <w:sz w:val="24"/>
          <w:szCs w:val="24"/>
        </w:rPr>
        <w:t>On-Going Requirements</w:t>
      </w:r>
    </w:p>
    <w:p w:rsidR="00927C99" w:rsidRPr="008C4F95" w:rsidRDefault="00927C99" w:rsidP="001F472C">
      <w:pPr>
        <w:pStyle w:val="Heading2"/>
        <w:rPr>
          <w:szCs w:val="24"/>
        </w:rPr>
      </w:pPr>
    </w:p>
    <w:p w:rsidR="00F1309D" w:rsidRPr="008C4F95" w:rsidRDefault="00522308" w:rsidP="00413DEE">
      <w:pPr>
        <w:autoSpaceDE w:val="0"/>
        <w:autoSpaceDN w:val="0"/>
        <w:adjustRightInd w:val="0"/>
      </w:pPr>
      <w:r w:rsidRPr="008C4F95">
        <w:rPr>
          <w:szCs w:val="24"/>
        </w:rPr>
        <w:t>European UCITS Schemes</w:t>
      </w:r>
      <w:r w:rsidR="00927C99" w:rsidRPr="008C4F95">
        <w:rPr>
          <w:szCs w:val="24"/>
        </w:rPr>
        <w:t xml:space="preserve"> that have been authorised by the</w:t>
      </w:r>
      <w:r w:rsidR="004420A7" w:rsidRPr="008C4F95">
        <w:rPr>
          <w:szCs w:val="24"/>
        </w:rPr>
        <w:t xml:space="preserve"> European regulatory authority of the UCITS home </w:t>
      </w:r>
      <w:smartTag w:uri="urn:schemas-microsoft-com:office:smarttags" w:element="PlaceName">
        <w:r w:rsidR="004420A7" w:rsidRPr="008C4F95">
          <w:rPr>
            <w:szCs w:val="24"/>
          </w:rPr>
          <w:t>Member</w:t>
        </w:r>
      </w:smartTag>
      <w:r w:rsidR="004420A7" w:rsidRPr="008C4F95">
        <w:rPr>
          <w:szCs w:val="24"/>
        </w:rPr>
        <w:t xml:space="preserve"> </w:t>
      </w:r>
      <w:smartTag w:uri="urn:schemas-microsoft-com:office:smarttags" w:element="PlaceType">
        <w:r w:rsidR="004420A7" w:rsidRPr="008C4F95">
          <w:rPr>
            <w:szCs w:val="24"/>
          </w:rPr>
          <w:t>State</w:t>
        </w:r>
      </w:smartTag>
      <w:r w:rsidR="004420A7" w:rsidRPr="008C4F95">
        <w:rPr>
          <w:szCs w:val="24"/>
        </w:rPr>
        <w:t xml:space="preserve"> </w:t>
      </w:r>
      <w:r w:rsidR="00927C99" w:rsidRPr="008C4F95">
        <w:rPr>
          <w:szCs w:val="24"/>
        </w:rPr>
        <w:t xml:space="preserve">to market their units in </w:t>
      </w:r>
      <w:smartTag w:uri="urn:schemas-microsoft-com:office:smarttags" w:element="place">
        <w:smartTag w:uri="urn:schemas-microsoft-com:office:smarttags" w:element="country-region">
          <w:r w:rsidR="00927C99" w:rsidRPr="008C4F95">
            <w:rPr>
              <w:szCs w:val="24"/>
            </w:rPr>
            <w:t>Malta</w:t>
          </w:r>
        </w:smartTag>
      </w:smartTag>
      <w:r w:rsidR="00927C99" w:rsidRPr="008C4F95">
        <w:rPr>
          <w:szCs w:val="24"/>
        </w:rPr>
        <w:t xml:space="preserve"> in terms of </w:t>
      </w:r>
      <w:r w:rsidR="00794718" w:rsidRPr="008C4F95">
        <w:rPr>
          <w:szCs w:val="24"/>
        </w:rPr>
        <w:t xml:space="preserve">the UCITS </w:t>
      </w:r>
      <w:r w:rsidR="001A08A4" w:rsidRPr="008C4F95">
        <w:rPr>
          <w:szCs w:val="24"/>
        </w:rPr>
        <w:t>Directive</w:t>
      </w:r>
      <w:r w:rsidR="00927C99" w:rsidRPr="008C4F95">
        <w:rPr>
          <w:szCs w:val="24"/>
        </w:rPr>
        <w:t xml:space="preserve"> </w:t>
      </w:r>
      <w:r w:rsidR="00413DEE" w:rsidRPr="008C4F95">
        <w:t>are required to keep the documentation referred to above and the translations thereof updated. Furthermore, the European UCITS shall notify any amendments to the aforementioned documents to the MFSA and shall indicate where such documents can be obtained electronically.</w:t>
      </w:r>
    </w:p>
    <w:p w:rsidR="004420A7" w:rsidRPr="008C4F95" w:rsidRDefault="004420A7" w:rsidP="00413DEE">
      <w:pPr>
        <w:autoSpaceDE w:val="0"/>
        <w:autoSpaceDN w:val="0"/>
        <w:adjustRightInd w:val="0"/>
      </w:pPr>
    </w:p>
    <w:p w:rsidR="00927C99" w:rsidRPr="008C4F95" w:rsidRDefault="00522308" w:rsidP="00927C99">
      <w:pPr>
        <w:tabs>
          <w:tab w:val="left" w:pos="993"/>
        </w:tabs>
        <w:rPr>
          <w:szCs w:val="24"/>
        </w:rPr>
      </w:pPr>
      <w:r w:rsidRPr="008C4F95">
        <w:rPr>
          <w:szCs w:val="24"/>
        </w:rPr>
        <w:t>European UCITS Schemes</w:t>
      </w:r>
      <w:r w:rsidR="00927C99" w:rsidRPr="008C4F95">
        <w:rPr>
          <w:szCs w:val="24"/>
        </w:rPr>
        <w:t xml:space="preserve"> should also ensure that the</w:t>
      </w:r>
      <w:r w:rsidR="00F1309D" w:rsidRPr="008C4F95">
        <w:rPr>
          <w:szCs w:val="24"/>
        </w:rPr>
        <w:t>ir</w:t>
      </w:r>
      <w:r w:rsidR="00927C99" w:rsidRPr="008C4F95">
        <w:rPr>
          <w:szCs w:val="24"/>
        </w:rPr>
        <w:t xml:space="preserve"> marketing arrangements comply with the requirements outlined in Schedule </w:t>
      </w:r>
      <w:r w:rsidR="00EB085E" w:rsidRPr="008C4F95">
        <w:rPr>
          <w:szCs w:val="24"/>
        </w:rPr>
        <w:t>D</w:t>
      </w:r>
      <w:r w:rsidR="00927C99" w:rsidRPr="008C4F95">
        <w:rPr>
          <w:szCs w:val="24"/>
        </w:rPr>
        <w:t xml:space="preserve"> to </w:t>
      </w:r>
      <w:r w:rsidR="00483150" w:rsidRPr="008C4F95">
        <w:rPr>
          <w:szCs w:val="24"/>
        </w:rPr>
        <w:t xml:space="preserve">Part A of these </w:t>
      </w:r>
      <w:r w:rsidR="00A3335B" w:rsidRPr="008C4F95">
        <w:rPr>
          <w:szCs w:val="24"/>
        </w:rPr>
        <w:t>Rules</w:t>
      </w:r>
      <w:r w:rsidR="00927C99" w:rsidRPr="008C4F95">
        <w:rPr>
          <w:szCs w:val="24"/>
        </w:rPr>
        <w:t xml:space="preserve">. Any investment advertisements issued by a notified </w:t>
      </w:r>
      <w:r w:rsidRPr="008C4F95">
        <w:rPr>
          <w:szCs w:val="24"/>
        </w:rPr>
        <w:t>European UCITS Scheme</w:t>
      </w:r>
      <w:r w:rsidR="00927C99" w:rsidRPr="008C4F95">
        <w:rPr>
          <w:szCs w:val="24"/>
        </w:rPr>
        <w:t xml:space="preserve"> should be drawn up in compliance with these requirements. </w:t>
      </w:r>
    </w:p>
    <w:p w:rsidR="00927C99" w:rsidRPr="008C4F95" w:rsidRDefault="00927C99" w:rsidP="00927C99">
      <w:pPr>
        <w:tabs>
          <w:tab w:val="left" w:pos="993"/>
        </w:tabs>
        <w:rPr>
          <w:szCs w:val="24"/>
        </w:rPr>
      </w:pPr>
    </w:p>
    <w:p w:rsidR="00927C99" w:rsidRPr="008C4F95" w:rsidRDefault="00927C99" w:rsidP="00927C99">
      <w:pPr>
        <w:tabs>
          <w:tab w:val="left" w:pos="993"/>
        </w:tabs>
      </w:pPr>
      <w:r w:rsidRPr="008C4F95">
        <w:rPr>
          <w:szCs w:val="24"/>
        </w:rPr>
        <w:t xml:space="preserve">Furthermore, </w:t>
      </w:r>
      <w:r w:rsidR="00522308" w:rsidRPr="008C4F95">
        <w:rPr>
          <w:szCs w:val="24"/>
        </w:rPr>
        <w:t>European UCITS Schemes</w:t>
      </w:r>
      <w:r w:rsidRPr="008C4F95">
        <w:rPr>
          <w:szCs w:val="24"/>
        </w:rPr>
        <w:t xml:space="preserve"> authorised to market their units in </w:t>
      </w:r>
      <w:smartTag w:uri="urn:schemas-microsoft-com:office:smarttags" w:element="country-region">
        <w:smartTag w:uri="urn:schemas-microsoft-com:office:smarttags" w:element="place">
          <w:r w:rsidRPr="008C4F95">
            <w:rPr>
              <w:szCs w:val="24"/>
            </w:rPr>
            <w:t>Malta</w:t>
          </w:r>
        </w:smartTag>
      </w:smartTag>
      <w:r w:rsidRPr="008C4F95">
        <w:rPr>
          <w:szCs w:val="24"/>
        </w:rPr>
        <w:t xml:space="preserve"> in terms of </w:t>
      </w:r>
      <w:r w:rsidR="00794718" w:rsidRPr="008C4F95">
        <w:rPr>
          <w:szCs w:val="24"/>
        </w:rPr>
        <w:t>the UCITS Directive</w:t>
      </w:r>
      <w:r w:rsidRPr="008C4F95">
        <w:rPr>
          <w:szCs w:val="24"/>
        </w:rPr>
        <w:t xml:space="preserve"> are required to pay annual Supervisory Fees referred to in Section </w:t>
      </w:r>
      <w:r w:rsidR="00483150" w:rsidRPr="008C4F95">
        <w:rPr>
          <w:szCs w:val="24"/>
        </w:rPr>
        <w:t>13</w:t>
      </w:r>
      <w:r w:rsidRPr="008C4F95">
        <w:rPr>
          <w:szCs w:val="24"/>
        </w:rPr>
        <w:t xml:space="preserve"> </w:t>
      </w:r>
      <w:r w:rsidR="00483150" w:rsidRPr="008C4F95">
        <w:rPr>
          <w:szCs w:val="24"/>
        </w:rPr>
        <w:t>below</w:t>
      </w:r>
      <w:r w:rsidRPr="008C4F95">
        <w:t>.</w:t>
      </w:r>
    </w:p>
    <w:p w:rsidR="00544257" w:rsidRPr="008C4F95" w:rsidRDefault="00544257" w:rsidP="00927C99">
      <w:pPr>
        <w:tabs>
          <w:tab w:val="left" w:pos="993"/>
        </w:tabs>
      </w:pPr>
    </w:p>
    <w:p w:rsidR="00F67113" w:rsidRPr="008C4F95" w:rsidRDefault="00F67113">
      <w:pPr>
        <w:pStyle w:val="Heading2"/>
        <w:numPr>
          <w:ilvl w:val="0"/>
          <w:numId w:val="6"/>
        </w:numPr>
        <w:tabs>
          <w:tab w:val="left" w:pos="709"/>
        </w:tabs>
        <w:ind w:left="567" w:hanging="567"/>
        <w:rPr>
          <w:rFonts w:ascii="Times New Roman" w:hAnsi="Times New Roman"/>
          <w:sz w:val="24"/>
          <w:szCs w:val="24"/>
        </w:rPr>
        <w:pPrChange w:id="643" w:author="Isabelle Agius" w:date="2016-09-28T10:11:00Z">
          <w:pPr>
            <w:pStyle w:val="Heading2"/>
            <w:numPr>
              <w:numId w:val="6"/>
            </w:numPr>
            <w:tabs>
              <w:tab w:val="left" w:pos="709"/>
            </w:tabs>
            <w:ind w:left="709" w:hanging="709"/>
          </w:pPr>
        </w:pPrChange>
      </w:pPr>
      <w:r w:rsidRPr="008C4F95">
        <w:rPr>
          <w:rFonts w:ascii="Times New Roman" w:hAnsi="Times New Roman"/>
          <w:sz w:val="24"/>
          <w:szCs w:val="24"/>
        </w:rPr>
        <w:br w:type="page"/>
      </w:r>
      <w:bookmarkStart w:id="644" w:name="_GoBack"/>
      <w:bookmarkEnd w:id="644"/>
      <w:r w:rsidRPr="000415C4">
        <w:rPr>
          <w:rFonts w:ascii="Times New Roman Bold" w:hAnsi="Times New Roman Bold"/>
          <w:smallCaps/>
          <w:sz w:val="24"/>
          <w:szCs w:val="24"/>
          <w:rPrChange w:id="645" w:author="Isabelle Agius" w:date="2016-09-28T10:11:00Z">
            <w:rPr>
              <w:rFonts w:ascii="Times New Roman" w:hAnsi="Times New Roman"/>
              <w:sz w:val="24"/>
              <w:szCs w:val="24"/>
            </w:rPr>
          </w:rPrChange>
        </w:rPr>
        <w:lastRenderedPageBreak/>
        <w:t>Fees</w:t>
      </w:r>
    </w:p>
    <w:p w:rsidR="00453977" w:rsidRPr="008C4F95" w:rsidRDefault="00453977" w:rsidP="00F67113">
      <w:pPr>
        <w:pStyle w:val="Heading2"/>
        <w:ind w:left="4"/>
      </w:pPr>
    </w:p>
    <w:p w:rsidR="00D42CFA" w:rsidRPr="008C4F95" w:rsidRDefault="00453977" w:rsidP="004B6029">
      <w:pPr>
        <w:rPr>
          <w:szCs w:val="24"/>
        </w:rPr>
      </w:pPr>
      <w:r w:rsidRPr="008C4F95">
        <w:rPr>
          <w:szCs w:val="24"/>
        </w:rPr>
        <w:t xml:space="preserve">The Application Fee is payable on submission of </w:t>
      </w:r>
      <w:r w:rsidR="00CB294F" w:rsidRPr="008C4F95">
        <w:rPr>
          <w:szCs w:val="24"/>
        </w:rPr>
        <w:t xml:space="preserve">the Application for a </w:t>
      </w:r>
      <w:r w:rsidR="004746FA" w:rsidRPr="008C4F95">
        <w:rPr>
          <w:szCs w:val="24"/>
        </w:rPr>
        <w:t xml:space="preserve">Collective Investment </w:t>
      </w:r>
      <w:r w:rsidR="000E3586" w:rsidRPr="008C4F95">
        <w:rPr>
          <w:szCs w:val="24"/>
        </w:rPr>
        <w:t>Scheme</w:t>
      </w:r>
      <w:r w:rsidR="004746FA" w:rsidRPr="008C4F95">
        <w:rPr>
          <w:szCs w:val="24"/>
        </w:rPr>
        <w:t xml:space="preserve"> </w:t>
      </w:r>
      <w:r w:rsidR="00CB294F" w:rsidRPr="008C4F95">
        <w:rPr>
          <w:szCs w:val="24"/>
        </w:rPr>
        <w:t xml:space="preserve">Licence </w:t>
      </w:r>
      <w:r w:rsidR="004746FA" w:rsidRPr="008C4F95">
        <w:rPr>
          <w:szCs w:val="24"/>
        </w:rPr>
        <w:t>(</w:t>
      </w:r>
      <w:r w:rsidR="005368CE" w:rsidRPr="008C4F95">
        <w:rPr>
          <w:szCs w:val="24"/>
        </w:rPr>
        <w:t>Maltese Non</w:t>
      </w:r>
      <w:r w:rsidR="0047369E" w:rsidRPr="008C4F95">
        <w:rPr>
          <w:szCs w:val="24"/>
        </w:rPr>
        <w:t>-</w:t>
      </w:r>
      <w:r w:rsidR="005368CE" w:rsidRPr="008C4F95">
        <w:rPr>
          <w:szCs w:val="24"/>
        </w:rPr>
        <w:t xml:space="preserve">UCITS Schemes, </w:t>
      </w:r>
      <w:r w:rsidR="004746FA" w:rsidRPr="008C4F95">
        <w:rPr>
          <w:szCs w:val="24"/>
        </w:rPr>
        <w:t xml:space="preserve">Maltese UCITS </w:t>
      </w:r>
      <w:r w:rsidR="000E3586" w:rsidRPr="008C4F95">
        <w:rPr>
          <w:szCs w:val="24"/>
        </w:rPr>
        <w:t>Scheme</w:t>
      </w:r>
      <w:r w:rsidR="004746FA" w:rsidRPr="008C4F95">
        <w:rPr>
          <w:szCs w:val="24"/>
        </w:rPr>
        <w:t xml:space="preserve">s and </w:t>
      </w:r>
      <w:r w:rsidR="00B51858" w:rsidRPr="008C4F95">
        <w:rPr>
          <w:szCs w:val="24"/>
        </w:rPr>
        <w:t>Overseas based</w:t>
      </w:r>
      <w:r w:rsidR="004746FA" w:rsidRPr="008C4F95">
        <w:rPr>
          <w:szCs w:val="24"/>
        </w:rPr>
        <w:t xml:space="preserve"> </w:t>
      </w:r>
      <w:r w:rsidR="006A0BB8" w:rsidRPr="008C4F95">
        <w:rPr>
          <w:szCs w:val="24"/>
        </w:rPr>
        <w:t>Non-UCITS</w:t>
      </w:r>
      <w:r w:rsidR="004746FA" w:rsidRPr="008C4F95">
        <w:rPr>
          <w:szCs w:val="24"/>
        </w:rPr>
        <w:t xml:space="preserve"> </w:t>
      </w:r>
      <w:r w:rsidR="000E3586" w:rsidRPr="008C4F95">
        <w:rPr>
          <w:szCs w:val="24"/>
        </w:rPr>
        <w:t>Scheme</w:t>
      </w:r>
      <w:r w:rsidR="004746FA" w:rsidRPr="008C4F95">
        <w:rPr>
          <w:szCs w:val="24"/>
        </w:rPr>
        <w:t xml:space="preserve">s) </w:t>
      </w:r>
      <w:r w:rsidRPr="008C4F95">
        <w:rPr>
          <w:szCs w:val="24"/>
        </w:rPr>
        <w:t xml:space="preserve">and is not refundable. </w:t>
      </w:r>
      <w:r w:rsidR="004746FA" w:rsidRPr="008C4F95">
        <w:rPr>
          <w:szCs w:val="24"/>
        </w:rPr>
        <w:t xml:space="preserve">Licensed collective investment </w:t>
      </w:r>
      <w:r w:rsidR="00483150" w:rsidRPr="008C4F95">
        <w:rPr>
          <w:szCs w:val="24"/>
        </w:rPr>
        <w:t>s</w:t>
      </w:r>
      <w:r w:rsidR="000E3586" w:rsidRPr="008C4F95">
        <w:rPr>
          <w:szCs w:val="24"/>
        </w:rPr>
        <w:t>cheme</w:t>
      </w:r>
      <w:r w:rsidR="004746FA" w:rsidRPr="008C4F95">
        <w:rPr>
          <w:szCs w:val="24"/>
        </w:rPr>
        <w:t xml:space="preserve">s are required to pay </w:t>
      </w:r>
      <w:r w:rsidR="00B45D1A" w:rsidRPr="008C4F95">
        <w:rPr>
          <w:szCs w:val="24"/>
        </w:rPr>
        <w:t>the first Annual</w:t>
      </w:r>
      <w:r w:rsidR="004746FA" w:rsidRPr="008C4F95">
        <w:rPr>
          <w:szCs w:val="24"/>
        </w:rPr>
        <w:t xml:space="preserve"> Supervisory Fee</w:t>
      </w:r>
      <w:r w:rsidRPr="008C4F95">
        <w:rPr>
          <w:szCs w:val="24"/>
        </w:rPr>
        <w:t xml:space="preserve"> on the date the Licence is granted and annually thereafter</w:t>
      </w:r>
      <w:r w:rsidR="00D02C54" w:rsidRPr="008C4F95">
        <w:rPr>
          <w:szCs w:val="24"/>
        </w:rPr>
        <w:t xml:space="preserve"> </w:t>
      </w:r>
      <w:r w:rsidR="00B45D1A" w:rsidRPr="008C4F95">
        <w:rPr>
          <w:szCs w:val="24"/>
        </w:rPr>
        <w:t>upon the anniversary of the granting of the Licence</w:t>
      </w:r>
      <w:r w:rsidR="00E879D7" w:rsidRPr="008C4F95">
        <w:rPr>
          <w:szCs w:val="24"/>
        </w:rPr>
        <w:t>.</w:t>
      </w:r>
      <w:r w:rsidR="004746FA" w:rsidRPr="008C4F95">
        <w:rPr>
          <w:szCs w:val="24"/>
        </w:rPr>
        <w:t xml:space="preserve"> </w:t>
      </w:r>
    </w:p>
    <w:p w:rsidR="00D42CFA" w:rsidRPr="008C4F95" w:rsidRDefault="00D42CFA" w:rsidP="004B6029">
      <w:pPr>
        <w:rPr>
          <w:szCs w:val="24"/>
        </w:rPr>
      </w:pPr>
    </w:p>
    <w:p w:rsidR="00184F03" w:rsidRPr="008C4F95" w:rsidRDefault="004746FA" w:rsidP="004B6029">
      <w:pPr>
        <w:rPr>
          <w:szCs w:val="24"/>
        </w:rPr>
      </w:pPr>
      <w:r w:rsidRPr="008C4F95">
        <w:rPr>
          <w:szCs w:val="24"/>
        </w:rPr>
        <w:t xml:space="preserve">European UCITS </w:t>
      </w:r>
      <w:r w:rsidR="000E3586" w:rsidRPr="008C4F95">
        <w:rPr>
          <w:szCs w:val="24"/>
        </w:rPr>
        <w:t>Scheme</w:t>
      </w:r>
      <w:r w:rsidRPr="008C4F95">
        <w:rPr>
          <w:szCs w:val="24"/>
        </w:rPr>
        <w:t xml:space="preserve">s are required to pay a </w:t>
      </w:r>
      <w:r w:rsidR="00F1309D" w:rsidRPr="008C4F95">
        <w:rPr>
          <w:szCs w:val="24"/>
        </w:rPr>
        <w:t xml:space="preserve">notification fee </w:t>
      </w:r>
      <w:r w:rsidR="00D42CFA" w:rsidRPr="008C4F95">
        <w:rPr>
          <w:szCs w:val="24"/>
        </w:rPr>
        <w:t xml:space="preserve">upon notification to the MFSA </w:t>
      </w:r>
      <w:r w:rsidR="00B45D1A" w:rsidRPr="008C4F95">
        <w:rPr>
          <w:szCs w:val="24"/>
        </w:rPr>
        <w:t xml:space="preserve">of </w:t>
      </w:r>
      <w:r w:rsidR="00D42CFA" w:rsidRPr="008C4F95">
        <w:rPr>
          <w:szCs w:val="24"/>
        </w:rPr>
        <w:t xml:space="preserve">the </w:t>
      </w:r>
      <w:r w:rsidR="00B45D1A" w:rsidRPr="008C4F95">
        <w:rPr>
          <w:szCs w:val="24"/>
        </w:rPr>
        <w:t>intention</w:t>
      </w:r>
      <w:r w:rsidR="00F1309D" w:rsidRPr="008C4F95">
        <w:rPr>
          <w:szCs w:val="24"/>
        </w:rPr>
        <w:t xml:space="preserve"> to market their units in </w:t>
      </w:r>
      <w:smartTag w:uri="urn:schemas-microsoft-com:office:smarttags" w:element="country-region">
        <w:smartTag w:uri="urn:schemas-microsoft-com:office:smarttags" w:element="place">
          <w:r w:rsidR="00F1309D" w:rsidRPr="008C4F95">
            <w:rPr>
              <w:szCs w:val="24"/>
            </w:rPr>
            <w:t>Malta</w:t>
          </w:r>
        </w:smartTag>
      </w:smartTag>
      <w:r w:rsidR="00D42CFA" w:rsidRPr="008C4F95">
        <w:rPr>
          <w:szCs w:val="24"/>
        </w:rPr>
        <w:t>.</w:t>
      </w:r>
      <w:r w:rsidR="00F1309D" w:rsidRPr="008C4F95">
        <w:rPr>
          <w:szCs w:val="24"/>
        </w:rPr>
        <w:t xml:space="preserve"> </w:t>
      </w:r>
      <w:r w:rsidR="00B45D1A" w:rsidRPr="008C4F95">
        <w:rPr>
          <w:szCs w:val="24"/>
        </w:rPr>
        <w:t>The first</w:t>
      </w:r>
      <w:r w:rsidR="00F1309D" w:rsidRPr="008C4F95">
        <w:rPr>
          <w:szCs w:val="24"/>
        </w:rPr>
        <w:t xml:space="preserve"> </w:t>
      </w:r>
      <w:r w:rsidR="00B45D1A" w:rsidRPr="008C4F95">
        <w:rPr>
          <w:szCs w:val="24"/>
        </w:rPr>
        <w:t>Annual S</w:t>
      </w:r>
      <w:r w:rsidR="00F1309D" w:rsidRPr="008C4F95">
        <w:rPr>
          <w:szCs w:val="24"/>
        </w:rPr>
        <w:t xml:space="preserve">upervisory </w:t>
      </w:r>
      <w:r w:rsidR="00CE1141" w:rsidRPr="008C4F95">
        <w:rPr>
          <w:szCs w:val="24"/>
        </w:rPr>
        <w:t>F</w:t>
      </w:r>
      <w:r w:rsidR="00F1309D" w:rsidRPr="008C4F95">
        <w:rPr>
          <w:szCs w:val="24"/>
        </w:rPr>
        <w:t>ee</w:t>
      </w:r>
      <w:r w:rsidR="00B45D1A" w:rsidRPr="008C4F95">
        <w:rPr>
          <w:szCs w:val="24"/>
        </w:rPr>
        <w:t xml:space="preserve"> is payable on the commencement of such marketing and</w:t>
      </w:r>
      <w:r w:rsidR="00407245" w:rsidRPr="008C4F95">
        <w:rPr>
          <w:szCs w:val="24"/>
        </w:rPr>
        <w:t xml:space="preserve"> </w:t>
      </w:r>
      <w:r w:rsidR="00F1309D" w:rsidRPr="008C4F95">
        <w:rPr>
          <w:szCs w:val="24"/>
        </w:rPr>
        <w:t xml:space="preserve">annually </w:t>
      </w:r>
      <w:r w:rsidR="00B45D1A" w:rsidRPr="008C4F95">
        <w:rPr>
          <w:szCs w:val="24"/>
        </w:rPr>
        <w:t>thereafter on the anniversary</w:t>
      </w:r>
      <w:r w:rsidR="001E30CD" w:rsidRPr="008C4F95">
        <w:rPr>
          <w:szCs w:val="24"/>
        </w:rPr>
        <w:t xml:space="preserve"> of the</w:t>
      </w:r>
      <w:r w:rsidR="00CE1141" w:rsidRPr="008C4F95">
        <w:rPr>
          <w:szCs w:val="24"/>
        </w:rPr>
        <w:t xml:space="preserve"> date of</w:t>
      </w:r>
      <w:r w:rsidR="001E30CD" w:rsidRPr="008C4F95">
        <w:rPr>
          <w:szCs w:val="24"/>
        </w:rPr>
        <w:t xml:space="preserve"> commencement of such marketing.</w:t>
      </w:r>
    </w:p>
    <w:p w:rsidR="00D42CFA" w:rsidRPr="008C4F95" w:rsidRDefault="00D42CFA" w:rsidP="004B6029">
      <w:pPr>
        <w:rPr>
          <w:szCs w:val="24"/>
        </w:rPr>
      </w:pPr>
    </w:p>
    <w:p w:rsidR="00E879D7" w:rsidRPr="008C4F95" w:rsidRDefault="00E879D7" w:rsidP="004B6029">
      <w:pPr>
        <w:rPr>
          <w:szCs w:val="24"/>
        </w:rPr>
      </w:pPr>
      <w:r w:rsidRPr="008C4F95">
        <w:rPr>
          <w:szCs w:val="24"/>
        </w:rPr>
        <w:t xml:space="preserve">The applicable fees </w:t>
      </w:r>
      <w:r w:rsidR="003B3DA2" w:rsidRPr="008C4F95">
        <w:rPr>
          <w:szCs w:val="24"/>
        </w:rPr>
        <w:t>payable in terms of the Investment Services Act (Fees) Regulations</w:t>
      </w:r>
      <w:r w:rsidR="001E30CD" w:rsidRPr="008C4F95">
        <w:rPr>
          <w:szCs w:val="24"/>
        </w:rPr>
        <w:t xml:space="preserve"> 2014</w:t>
      </w:r>
      <w:r w:rsidR="003B3DA2" w:rsidRPr="008C4F95">
        <w:rPr>
          <w:szCs w:val="24"/>
        </w:rPr>
        <w:t xml:space="preserve"> </w:t>
      </w:r>
      <w:r w:rsidRPr="008C4F95">
        <w:rPr>
          <w:szCs w:val="24"/>
        </w:rPr>
        <w:t>are as follows:</w:t>
      </w:r>
    </w:p>
    <w:p w:rsidR="007157B4" w:rsidRPr="008C4F95" w:rsidRDefault="007157B4" w:rsidP="004B6029">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2268"/>
        <w:gridCol w:w="2289"/>
      </w:tblGrid>
      <w:tr w:rsidR="00CE1141" w:rsidRPr="008C4F95">
        <w:tc>
          <w:tcPr>
            <w:tcW w:w="9060" w:type="dxa"/>
            <w:gridSpan w:val="3"/>
            <w:shd w:val="clear" w:color="auto" w:fill="A6A6A6"/>
          </w:tcPr>
          <w:p w:rsidR="00CE1141" w:rsidRPr="008C4F95" w:rsidRDefault="00CE1141" w:rsidP="000831F9">
            <w:pPr>
              <w:jc w:val="center"/>
              <w:rPr>
                <w:szCs w:val="24"/>
              </w:rPr>
            </w:pPr>
            <w:r w:rsidRPr="008C4F95">
              <w:rPr>
                <w:szCs w:val="24"/>
              </w:rPr>
              <w:t>Collective Investment Scheme Licence</w:t>
            </w:r>
            <w:r w:rsidRPr="008C4F95">
              <w:rPr>
                <w:i/>
                <w:szCs w:val="24"/>
              </w:rPr>
              <w:t xml:space="preserve"> (Maltese Non-UCITS Scheme, Maltese UCITS Schemes and Overseas based Non-UCITS Schemes) </w:t>
            </w:r>
            <w:r w:rsidRPr="008C4F95">
              <w:rPr>
                <w:szCs w:val="24"/>
              </w:rPr>
              <w:t>pursuant to Article 4 of the Investment Services Act.</w:t>
            </w:r>
          </w:p>
        </w:tc>
      </w:tr>
      <w:tr w:rsidR="00EA7706" w:rsidRPr="008C4F95">
        <w:tc>
          <w:tcPr>
            <w:tcW w:w="4503" w:type="dxa"/>
            <w:shd w:val="clear" w:color="auto" w:fill="auto"/>
          </w:tcPr>
          <w:p w:rsidR="00EA7706" w:rsidRPr="008C4F95" w:rsidRDefault="00EA7706" w:rsidP="004B6029">
            <w:pPr>
              <w:rPr>
                <w:szCs w:val="24"/>
              </w:rPr>
            </w:pPr>
          </w:p>
        </w:tc>
        <w:tc>
          <w:tcPr>
            <w:tcW w:w="2268" w:type="dxa"/>
            <w:shd w:val="clear" w:color="auto" w:fill="auto"/>
          </w:tcPr>
          <w:p w:rsidR="00EA7706" w:rsidRPr="008C4F95" w:rsidRDefault="00EA7706" w:rsidP="000831F9">
            <w:pPr>
              <w:jc w:val="center"/>
              <w:rPr>
                <w:szCs w:val="24"/>
              </w:rPr>
            </w:pPr>
            <w:r w:rsidRPr="008C4F95">
              <w:rPr>
                <w:szCs w:val="24"/>
              </w:rPr>
              <w:t>Application Fee</w:t>
            </w:r>
          </w:p>
          <w:p w:rsidR="00EA7706" w:rsidRPr="008C4F95" w:rsidRDefault="00EA7706" w:rsidP="000831F9">
            <w:pPr>
              <w:jc w:val="center"/>
              <w:rPr>
                <w:szCs w:val="24"/>
              </w:rPr>
            </w:pPr>
          </w:p>
          <w:p w:rsidR="00EA7706" w:rsidRPr="008C4F95" w:rsidRDefault="00EA7706" w:rsidP="000831F9">
            <w:pPr>
              <w:spacing w:line="360" w:lineRule="auto"/>
              <w:jc w:val="center"/>
              <w:rPr>
                <w:szCs w:val="24"/>
              </w:rPr>
            </w:pPr>
            <w:r w:rsidRPr="008C4F95">
              <w:rPr>
                <w:szCs w:val="24"/>
              </w:rPr>
              <w:t>€</w:t>
            </w:r>
          </w:p>
        </w:tc>
        <w:tc>
          <w:tcPr>
            <w:tcW w:w="2289" w:type="dxa"/>
            <w:shd w:val="clear" w:color="auto" w:fill="auto"/>
          </w:tcPr>
          <w:p w:rsidR="00EA7706" w:rsidRPr="008C4F95" w:rsidRDefault="00EA7706" w:rsidP="000831F9">
            <w:pPr>
              <w:jc w:val="center"/>
              <w:rPr>
                <w:szCs w:val="24"/>
              </w:rPr>
            </w:pPr>
            <w:r w:rsidRPr="008C4F95">
              <w:rPr>
                <w:szCs w:val="24"/>
              </w:rPr>
              <w:t>Annual Supervisory Fee</w:t>
            </w:r>
          </w:p>
          <w:p w:rsidR="00EA7706" w:rsidRPr="008C4F95" w:rsidRDefault="00EA7706" w:rsidP="000831F9">
            <w:pPr>
              <w:jc w:val="center"/>
              <w:rPr>
                <w:szCs w:val="24"/>
              </w:rPr>
            </w:pPr>
            <w:r w:rsidRPr="008C4F95">
              <w:rPr>
                <w:szCs w:val="24"/>
              </w:rPr>
              <w:t>€</w:t>
            </w:r>
          </w:p>
        </w:tc>
      </w:tr>
      <w:tr w:rsidR="00EA7706" w:rsidRPr="008C4F95">
        <w:tc>
          <w:tcPr>
            <w:tcW w:w="4503" w:type="dxa"/>
            <w:shd w:val="clear" w:color="auto" w:fill="auto"/>
          </w:tcPr>
          <w:p w:rsidR="00EA7706" w:rsidRPr="008C4F95" w:rsidRDefault="00505627" w:rsidP="00CE1141">
            <w:pPr>
              <w:rPr>
                <w:szCs w:val="24"/>
              </w:rPr>
            </w:pPr>
            <w:r w:rsidRPr="008C4F95">
              <w:rPr>
                <w:szCs w:val="24"/>
              </w:rPr>
              <w:t xml:space="preserve">Collective Investment Scheme Licence </w:t>
            </w:r>
            <w:r w:rsidRPr="008C4F95">
              <w:rPr>
                <w:i/>
                <w:szCs w:val="24"/>
              </w:rPr>
              <w:t>(Maltese Non-UCITS Scheme, Maltese UCITS Schemes and Overseas based Non-UCITS Schemes)</w:t>
            </w:r>
          </w:p>
        </w:tc>
        <w:tc>
          <w:tcPr>
            <w:tcW w:w="2268" w:type="dxa"/>
            <w:shd w:val="clear" w:color="auto" w:fill="auto"/>
          </w:tcPr>
          <w:p w:rsidR="00EA7706" w:rsidRPr="008C4F95" w:rsidRDefault="00EA7706" w:rsidP="000831F9">
            <w:pPr>
              <w:jc w:val="center"/>
              <w:rPr>
                <w:szCs w:val="24"/>
              </w:rPr>
            </w:pPr>
          </w:p>
          <w:p w:rsidR="00EA7706" w:rsidRPr="008C4F95" w:rsidRDefault="00EA7706" w:rsidP="001E30CD">
            <w:pPr>
              <w:jc w:val="center"/>
              <w:rPr>
                <w:szCs w:val="24"/>
              </w:rPr>
            </w:pPr>
            <w:r w:rsidRPr="008C4F95">
              <w:rPr>
                <w:szCs w:val="24"/>
              </w:rPr>
              <w:t>2,</w:t>
            </w:r>
            <w:r w:rsidR="001E30CD" w:rsidRPr="008C4F95">
              <w:rPr>
                <w:szCs w:val="24"/>
              </w:rPr>
              <w:t>500</w:t>
            </w:r>
          </w:p>
        </w:tc>
        <w:tc>
          <w:tcPr>
            <w:tcW w:w="2289" w:type="dxa"/>
            <w:shd w:val="clear" w:color="auto" w:fill="auto"/>
          </w:tcPr>
          <w:p w:rsidR="00EA7706" w:rsidRPr="008C4F95" w:rsidRDefault="00EA7706" w:rsidP="000831F9">
            <w:pPr>
              <w:jc w:val="center"/>
              <w:rPr>
                <w:szCs w:val="24"/>
              </w:rPr>
            </w:pPr>
          </w:p>
          <w:p w:rsidR="00EA7706" w:rsidRPr="008C4F95" w:rsidRDefault="001E30CD" w:rsidP="000831F9">
            <w:pPr>
              <w:jc w:val="center"/>
              <w:rPr>
                <w:szCs w:val="24"/>
              </w:rPr>
            </w:pPr>
            <w:r w:rsidRPr="008C4F95">
              <w:rPr>
                <w:szCs w:val="24"/>
              </w:rPr>
              <w:t>3,000</w:t>
            </w:r>
          </w:p>
        </w:tc>
      </w:tr>
      <w:tr w:rsidR="00EA7706" w:rsidRPr="008C4F95">
        <w:tc>
          <w:tcPr>
            <w:tcW w:w="4503" w:type="dxa"/>
            <w:shd w:val="clear" w:color="auto" w:fill="auto"/>
          </w:tcPr>
          <w:p w:rsidR="00EA7706" w:rsidRPr="008C4F95" w:rsidRDefault="00EA7706" w:rsidP="00EA7706">
            <w:pPr>
              <w:rPr>
                <w:szCs w:val="24"/>
              </w:rPr>
            </w:pPr>
            <w:r w:rsidRPr="008C4F95">
              <w:rPr>
                <w:szCs w:val="24"/>
              </w:rPr>
              <w:t>Sub-Funds (Fee is applicable per sub-fund up to 15 sub-funds)</w:t>
            </w:r>
            <w:r w:rsidR="00505627" w:rsidRPr="008C4F95">
              <w:rPr>
                <w:szCs w:val="24"/>
              </w:rPr>
              <w:t>.</w:t>
            </w:r>
            <w:r w:rsidR="001E30CD" w:rsidRPr="008C4F95">
              <w:rPr>
                <w:szCs w:val="24"/>
              </w:rPr>
              <w:t xml:space="preserve"> No annual supervisory fee will be payable from the 16</w:t>
            </w:r>
            <w:r w:rsidR="001E30CD" w:rsidRPr="008C4F95">
              <w:rPr>
                <w:szCs w:val="24"/>
                <w:vertAlign w:val="superscript"/>
              </w:rPr>
              <w:t>th</w:t>
            </w:r>
            <w:r w:rsidR="001E30CD" w:rsidRPr="008C4F95">
              <w:rPr>
                <w:szCs w:val="24"/>
              </w:rPr>
              <w:t xml:space="preserve"> Scheme sub- fund upwards.</w:t>
            </w:r>
          </w:p>
        </w:tc>
        <w:tc>
          <w:tcPr>
            <w:tcW w:w="2268" w:type="dxa"/>
            <w:shd w:val="clear" w:color="auto" w:fill="auto"/>
            <w:vAlign w:val="center"/>
          </w:tcPr>
          <w:p w:rsidR="00EA7706" w:rsidRPr="008C4F95" w:rsidRDefault="00EA7706" w:rsidP="000831F9">
            <w:pPr>
              <w:jc w:val="center"/>
              <w:rPr>
                <w:szCs w:val="24"/>
              </w:rPr>
            </w:pPr>
            <w:r w:rsidRPr="008C4F95">
              <w:rPr>
                <w:szCs w:val="24"/>
              </w:rPr>
              <w:t>450</w:t>
            </w:r>
          </w:p>
        </w:tc>
        <w:tc>
          <w:tcPr>
            <w:tcW w:w="2289" w:type="dxa"/>
            <w:shd w:val="clear" w:color="auto" w:fill="auto"/>
            <w:vAlign w:val="center"/>
          </w:tcPr>
          <w:p w:rsidR="00EA7706" w:rsidRPr="008C4F95" w:rsidRDefault="001E30CD" w:rsidP="000831F9">
            <w:pPr>
              <w:jc w:val="center"/>
              <w:rPr>
                <w:szCs w:val="24"/>
              </w:rPr>
            </w:pPr>
            <w:r w:rsidRPr="008C4F95">
              <w:rPr>
                <w:szCs w:val="24"/>
              </w:rPr>
              <w:t>500</w:t>
            </w:r>
          </w:p>
        </w:tc>
      </w:tr>
      <w:tr w:rsidR="00EA7706" w:rsidRPr="008C4F95">
        <w:tc>
          <w:tcPr>
            <w:tcW w:w="4503" w:type="dxa"/>
            <w:shd w:val="clear" w:color="auto" w:fill="auto"/>
          </w:tcPr>
          <w:p w:rsidR="00EA7706" w:rsidRPr="008C4F95" w:rsidRDefault="00EA7706" w:rsidP="001E30CD">
            <w:pPr>
              <w:rPr>
                <w:szCs w:val="24"/>
              </w:rPr>
            </w:pPr>
          </w:p>
        </w:tc>
        <w:tc>
          <w:tcPr>
            <w:tcW w:w="2268" w:type="dxa"/>
            <w:shd w:val="clear" w:color="auto" w:fill="auto"/>
            <w:vAlign w:val="center"/>
          </w:tcPr>
          <w:p w:rsidR="00EA7706" w:rsidRPr="008C4F95" w:rsidRDefault="00EA7706" w:rsidP="000831F9">
            <w:pPr>
              <w:jc w:val="center"/>
              <w:rPr>
                <w:szCs w:val="24"/>
              </w:rPr>
            </w:pPr>
          </w:p>
        </w:tc>
        <w:tc>
          <w:tcPr>
            <w:tcW w:w="2289" w:type="dxa"/>
            <w:shd w:val="clear" w:color="auto" w:fill="auto"/>
            <w:vAlign w:val="center"/>
          </w:tcPr>
          <w:p w:rsidR="00EA7706" w:rsidRPr="008C4F95" w:rsidRDefault="00EA7706" w:rsidP="000831F9">
            <w:pPr>
              <w:jc w:val="center"/>
              <w:rPr>
                <w:szCs w:val="24"/>
              </w:rPr>
            </w:pPr>
          </w:p>
        </w:tc>
      </w:tr>
      <w:tr w:rsidR="00F1309D" w:rsidRPr="008C4F95">
        <w:tc>
          <w:tcPr>
            <w:tcW w:w="4503" w:type="dxa"/>
            <w:shd w:val="clear" w:color="auto" w:fill="auto"/>
          </w:tcPr>
          <w:p w:rsidR="00F1309D" w:rsidRPr="008C4F95" w:rsidRDefault="00041AFF" w:rsidP="00EA7706">
            <w:pPr>
              <w:rPr>
                <w:szCs w:val="24"/>
              </w:rPr>
            </w:pPr>
            <w:r w:rsidRPr="008C4F95">
              <w:rPr>
                <w:szCs w:val="24"/>
              </w:rPr>
              <w:t>Incorporated Cells</w:t>
            </w:r>
            <w:r w:rsidR="000D1680" w:rsidRPr="008C4F95">
              <w:rPr>
                <w:szCs w:val="24"/>
              </w:rPr>
              <w:t xml:space="preserve"> (“IC”) of</w:t>
            </w:r>
            <w:r w:rsidR="00A842A9" w:rsidRPr="008C4F95">
              <w:rPr>
                <w:szCs w:val="24"/>
              </w:rPr>
              <w:t xml:space="preserve"> </w:t>
            </w:r>
            <w:r w:rsidR="000D1680" w:rsidRPr="008C4F95">
              <w:rPr>
                <w:szCs w:val="24"/>
              </w:rPr>
              <w:t>RICCs</w:t>
            </w:r>
            <w:r w:rsidR="001F472C" w:rsidRPr="008C4F95">
              <w:rPr>
                <w:szCs w:val="24"/>
              </w:rPr>
              <w:t>- pursuant</w:t>
            </w:r>
            <w:r w:rsidR="000D1680" w:rsidRPr="008C4F95">
              <w:rPr>
                <w:szCs w:val="24"/>
              </w:rPr>
              <w:t xml:space="preserve"> to Article 9A of the Investment Services Act- per cell.</w:t>
            </w:r>
            <w:r w:rsidR="00D0256F" w:rsidRPr="008C4F95">
              <w:rPr>
                <w:szCs w:val="24"/>
              </w:rPr>
              <w:t xml:space="preserve"> (Fee is applicable per sub-fund up to 15 sub-funds). No annual supervisory fee will be payable from the 16</w:t>
            </w:r>
            <w:r w:rsidR="00D0256F" w:rsidRPr="008C4F95">
              <w:rPr>
                <w:szCs w:val="24"/>
                <w:vertAlign w:val="superscript"/>
              </w:rPr>
              <w:t>th</w:t>
            </w:r>
            <w:r w:rsidR="00D0256F" w:rsidRPr="008C4F95">
              <w:rPr>
                <w:szCs w:val="24"/>
              </w:rPr>
              <w:t xml:space="preserve"> Scheme sub- fund upwards.</w:t>
            </w:r>
          </w:p>
        </w:tc>
        <w:tc>
          <w:tcPr>
            <w:tcW w:w="2268" w:type="dxa"/>
            <w:shd w:val="clear" w:color="auto" w:fill="auto"/>
            <w:vAlign w:val="center"/>
          </w:tcPr>
          <w:p w:rsidR="00F1309D" w:rsidRPr="008C4F95" w:rsidRDefault="006F14F2" w:rsidP="001E30CD">
            <w:pPr>
              <w:jc w:val="center"/>
              <w:rPr>
                <w:szCs w:val="24"/>
              </w:rPr>
            </w:pPr>
            <w:r w:rsidRPr="008C4F95">
              <w:rPr>
                <w:szCs w:val="24"/>
              </w:rPr>
              <w:t>450</w:t>
            </w:r>
          </w:p>
        </w:tc>
        <w:tc>
          <w:tcPr>
            <w:tcW w:w="2289" w:type="dxa"/>
            <w:shd w:val="clear" w:color="auto" w:fill="auto"/>
            <w:vAlign w:val="center"/>
          </w:tcPr>
          <w:p w:rsidR="00F1309D" w:rsidRPr="008C4F95" w:rsidRDefault="006F14F2" w:rsidP="000831F9">
            <w:pPr>
              <w:jc w:val="center"/>
              <w:rPr>
                <w:szCs w:val="24"/>
              </w:rPr>
            </w:pPr>
            <w:r w:rsidRPr="008C4F95">
              <w:rPr>
                <w:szCs w:val="24"/>
              </w:rPr>
              <w:t>500</w:t>
            </w:r>
          </w:p>
        </w:tc>
      </w:tr>
    </w:tbl>
    <w:p w:rsidR="00EA7706" w:rsidRPr="008C4F95" w:rsidRDefault="00EA7706" w:rsidP="004B6029">
      <w:pPr>
        <w:rPr>
          <w:szCs w:val="24"/>
        </w:rPr>
      </w:pPr>
    </w:p>
    <w:p w:rsidR="00D0256F" w:rsidRPr="008C4F95" w:rsidRDefault="00D0256F" w:rsidP="004B6029">
      <w:pPr>
        <w:rPr>
          <w:szCs w:val="24"/>
        </w:rPr>
      </w:pPr>
    </w:p>
    <w:p w:rsidR="00D0256F" w:rsidRPr="008C4F95" w:rsidRDefault="00D0256F" w:rsidP="004B6029">
      <w:pPr>
        <w:rPr>
          <w:szCs w:val="24"/>
        </w:rPr>
      </w:pPr>
    </w:p>
    <w:p w:rsidR="00D0256F" w:rsidRPr="008C4F95" w:rsidRDefault="00D0256F" w:rsidP="004B6029">
      <w:pPr>
        <w:rPr>
          <w:szCs w:val="24"/>
        </w:rPr>
      </w:pPr>
    </w:p>
    <w:p w:rsidR="00D0256F" w:rsidRPr="008C4F95" w:rsidRDefault="00D0256F" w:rsidP="004B6029">
      <w:pPr>
        <w:rPr>
          <w:szCs w:val="24"/>
        </w:rPr>
      </w:pPr>
    </w:p>
    <w:p w:rsidR="00EA7706" w:rsidRPr="008C4F95" w:rsidRDefault="00EA7706" w:rsidP="004B6029">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2268"/>
        <w:gridCol w:w="2289"/>
      </w:tblGrid>
      <w:tr w:rsidR="00CE1141" w:rsidRPr="008C4F95">
        <w:tc>
          <w:tcPr>
            <w:tcW w:w="9060" w:type="dxa"/>
            <w:gridSpan w:val="3"/>
            <w:shd w:val="clear" w:color="auto" w:fill="A6A6A6"/>
          </w:tcPr>
          <w:p w:rsidR="00CE1141" w:rsidRPr="008C4F95" w:rsidRDefault="00CE1141" w:rsidP="000D1680">
            <w:pPr>
              <w:jc w:val="center"/>
              <w:rPr>
                <w:szCs w:val="24"/>
              </w:rPr>
            </w:pPr>
            <w:r w:rsidRPr="008C4F95">
              <w:rPr>
                <w:szCs w:val="24"/>
              </w:rPr>
              <w:lastRenderedPageBreak/>
              <w:t xml:space="preserve">European UCITS Scheme marketing their units in </w:t>
            </w:r>
            <w:smartTag w:uri="urn:schemas-microsoft-com:office:smarttags" w:element="country-region">
              <w:smartTag w:uri="urn:schemas-microsoft-com:office:smarttags" w:element="place">
                <w:r w:rsidRPr="008C4F95">
                  <w:rPr>
                    <w:szCs w:val="24"/>
                  </w:rPr>
                  <w:t>Malta</w:t>
                </w:r>
              </w:smartTag>
            </w:smartTag>
            <w:r w:rsidRPr="008C4F95">
              <w:rPr>
                <w:i/>
                <w:szCs w:val="24"/>
              </w:rPr>
              <w:t xml:space="preserve"> </w:t>
            </w:r>
            <w:r w:rsidR="000D1680" w:rsidRPr="008C4F95">
              <w:rPr>
                <w:szCs w:val="24"/>
              </w:rPr>
              <w:t>pursuant to</w:t>
            </w:r>
            <w:r w:rsidRPr="008C4F95">
              <w:rPr>
                <w:szCs w:val="24"/>
              </w:rPr>
              <w:t xml:space="preserve"> regulation 8 of the </w:t>
            </w:r>
            <w:r w:rsidR="001F472C" w:rsidRPr="008C4F95">
              <w:rPr>
                <w:szCs w:val="24"/>
              </w:rPr>
              <w:t xml:space="preserve">Investment Services Act </w:t>
            </w:r>
            <w:r w:rsidRPr="008C4F95">
              <w:rPr>
                <w:szCs w:val="24"/>
              </w:rPr>
              <w:t>( Marketing of UCITS) Regulations</w:t>
            </w:r>
          </w:p>
        </w:tc>
      </w:tr>
      <w:tr w:rsidR="00EA7706" w:rsidRPr="008C4F95">
        <w:tc>
          <w:tcPr>
            <w:tcW w:w="4503" w:type="dxa"/>
            <w:shd w:val="clear" w:color="auto" w:fill="auto"/>
          </w:tcPr>
          <w:p w:rsidR="00EA7706" w:rsidRPr="008C4F95" w:rsidRDefault="00EA7706" w:rsidP="000831F9">
            <w:pPr>
              <w:rPr>
                <w:szCs w:val="24"/>
              </w:rPr>
            </w:pPr>
          </w:p>
        </w:tc>
        <w:tc>
          <w:tcPr>
            <w:tcW w:w="2268" w:type="dxa"/>
            <w:shd w:val="clear" w:color="auto" w:fill="auto"/>
          </w:tcPr>
          <w:p w:rsidR="00EA7706" w:rsidRPr="008C4F95" w:rsidRDefault="00EA7706" w:rsidP="000831F9">
            <w:pPr>
              <w:jc w:val="center"/>
              <w:rPr>
                <w:szCs w:val="24"/>
              </w:rPr>
            </w:pPr>
            <w:r w:rsidRPr="008C4F95">
              <w:rPr>
                <w:szCs w:val="24"/>
              </w:rPr>
              <w:t>Notification Fee</w:t>
            </w:r>
          </w:p>
          <w:p w:rsidR="00EA7706" w:rsidRPr="008C4F95" w:rsidRDefault="00EA7706" w:rsidP="000831F9">
            <w:pPr>
              <w:jc w:val="center"/>
              <w:rPr>
                <w:szCs w:val="24"/>
              </w:rPr>
            </w:pPr>
          </w:p>
          <w:p w:rsidR="00EA7706" w:rsidRPr="008C4F95" w:rsidRDefault="00EA7706" w:rsidP="000831F9">
            <w:pPr>
              <w:spacing w:line="360" w:lineRule="auto"/>
              <w:jc w:val="center"/>
              <w:rPr>
                <w:szCs w:val="24"/>
              </w:rPr>
            </w:pPr>
            <w:r w:rsidRPr="008C4F95">
              <w:rPr>
                <w:szCs w:val="24"/>
              </w:rPr>
              <w:t>€</w:t>
            </w:r>
          </w:p>
        </w:tc>
        <w:tc>
          <w:tcPr>
            <w:tcW w:w="2289" w:type="dxa"/>
            <w:shd w:val="clear" w:color="auto" w:fill="auto"/>
          </w:tcPr>
          <w:p w:rsidR="00EA7706" w:rsidRPr="008C4F95" w:rsidRDefault="00EA7706" w:rsidP="000831F9">
            <w:pPr>
              <w:jc w:val="center"/>
              <w:rPr>
                <w:szCs w:val="24"/>
              </w:rPr>
            </w:pPr>
            <w:r w:rsidRPr="008C4F95">
              <w:rPr>
                <w:szCs w:val="24"/>
              </w:rPr>
              <w:t>Annual Supervisory Fee</w:t>
            </w:r>
          </w:p>
          <w:p w:rsidR="00EA7706" w:rsidRPr="008C4F95" w:rsidRDefault="00EA7706" w:rsidP="000831F9">
            <w:pPr>
              <w:jc w:val="center"/>
              <w:rPr>
                <w:szCs w:val="24"/>
              </w:rPr>
            </w:pPr>
            <w:r w:rsidRPr="008C4F95">
              <w:rPr>
                <w:szCs w:val="24"/>
              </w:rPr>
              <w:t>€</w:t>
            </w:r>
          </w:p>
        </w:tc>
      </w:tr>
      <w:tr w:rsidR="00EA7706" w:rsidRPr="008C4F95">
        <w:tc>
          <w:tcPr>
            <w:tcW w:w="4503" w:type="dxa"/>
            <w:shd w:val="clear" w:color="auto" w:fill="auto"/>
          </w:tcPr>
          <w:p w:rsidR="00EA7706" w:rsidRPr="008C4F95" w:rsidRDefault="00CE1141" w:rsidP="00CE1141">
            <w:pPr>
              <w:rPr>
                <w:szCs w:val="24"/>
              </w:rPr>
            </w:pPr>
            <w:r w:rsidRPr="008C4F95">
              <w:rPr>
                <w:szCs w:val="24"/>
              </w:rPr>
              <w:t xml:space="preserve">EU </w:t>
            </w:r>
            <w:r w:rsidR="00EA7706" w:rsidRPr="008C4F95">
              <w:rPr>
                <w:szCs w:val="24"/>
              </w:rPr>
              <w:t xml:space="preserve">UCITS </w:t>
            </w:r>
            <w:r w:rsidR="003B3DA2" w:rsidRPr="008C4F95">
              <w:rPr>
                <w:szCs w:val="24"/>
              </w:rPr>
              <w:t xml:space="preserve">Scheme </w:t>
            </w:r>
          </w:p>
        </w:tc>
        <w:tc>
          <w:tcPr>
            <w:tcW w:w="2268" w:type="dxa"/>
            <w:shd w:val="clear" w:color="auto" w:fill="auto"/>
            <w:vAlign w:val="center"/>
          </w:tcPr>
          <w:p w:rsidR="00EA7706" w:rsidRPr="008C4F95" w:rsidRDefault="00EA7706" w:rsidP="001E30CD">
            <w:pPr>
              <w:jc w:val="center"/>
              <w:rPr>
                <w:szCs w:val="24"/>
              </w:rPr>
            </w:pPr>
            <w:r w:rsidRPr="008C4F95">
              <w:rPr>
                <w:szCs w:val="24"/>
              </w:rPr>
              <w:t>2,</w:t>
            </w:r>
            <w:r w:rsidR="001E30CD" w:rsidRPr="008C4F95">
              <w:rPr>
                <w:szCs w:val="24"/>
              </w:rPr>
              <w:t>5</w:t>
            </w:r>
            <w:r w:rsidRPr="008C4F95">
              <w:rPr>
                <w:szCs w:val="24"/>
              </w:rPr>
              <w:t>00</w:t>
            </w:r>
          </w:p>
        </w:tc>
        <w:tc>
          <w:tcPr>
            <w:tcW w:w="2289" w:type="dxa"/>
            <w:shd w:val="clear" w:color="auto" w:fill="auto"/>
            <w:vAlign w:val="center"/>
          </w:tcPr>
          <w:p w:rsidR="00EA7706" w:rsidRPr="008C4F95" w:rsidRDefault="001E30CD" w:rsidP="000831F9">
            <w:pPr>
              <w:jc w:val="center"/>
              <w:rPr>
                <w:szCs w:val="24"/>
              </w:rPr>
            </w:pPr>
            <w:r w:rsidRPr="008C4F95">
              <w:rPr>
                <w:szCs w:val="24"/>
              </w:rPr>
              <w:t>3,000</w:t>
            </w:r>
          </w:p>
        </w:tc>
      </w:tr>
      <w:tr w:rsidR="00EA7706" w:rsidRPr="008C4F95">
        <w:tc>
          <w:tcPr>
            <w:tcW w:w="4503" w:type="dxa"/>
            <w:shd w:val="clear" w:color="auto" w:fill="auto"/>
          </w:tcPr>
          <w:p w:rsidR="00EA7706" w:rsidRPr="008C4F95" w:rsidRDefault="00EA7706" w:rsidP="001E30CD">
            <w:pPr>
              <w:rPr>
                <w:szCs w:val="24"/>
              </w:rPr>
            </w:pPr>
            <w:r w:rsidRPr="008C4F95">
              <w:rPr>
                <w:szCs w:val="24"/>
              </w:rPr>
              <w:t>Sub-Funds (Fee is applicable per sub-fund up to 15 sub-funds)</w:t>
            </w:r>
            <w:r w:rsidR="001E30CD" w:rsidRPr="008C4F95">
              <w:rPr>
                <w:szCs w:val="24"/>
              </w:rPr>
              <w:t>. No Annual Supervisory Fee will be payable from the 16</w:t>
            </w:r>
            <w:r w:rsidR="001E30CD" w:rsidRPr="008C4F95">
              <w:rPr>
                <w:szCs w:val="24"/>
                <w:vertAlign w:val="superscript"/>
              </w:rPr>
              <w:t>th</w:t>
            </w:r>
            <w:r w:rsidR="001E30CD" w:rsidRPr="008C4F95">
              <w:rPr>
                <w:szCs w:val="24"/>
              </w:rPr>
              <w:t xml:space="preserve"> Scheme sub- fund upwards.</w:t>
            </w:r>
          </w:p>
        </w:tc>
        <w:tc>
          <w:tcPr>
            <w:tcW w:w="2268" w:type="dxa"/>
            <w:shd w:val="clear" w:color="auto" w:fill="auto"/>
            <w:vAlign w:val="center"/>
          </w:tcPr>
          <w:p w:rsidR="00EA7706" w:rsidRPr="008C4F95" w:rsidRDefault="00EA7706" w:rsidP="000831F9">
            <w:pPr>
              <w:jc w:val="center"/>
              <w:rPr>
                <w:szCs w:val="24"/>
              </w:rPr>
            </w:pPr>
            <w:r w:rsidRPr="008C4F95">
              <w:rPr>
                <w:szCs w:val="24"/>
              </w:rPr>
              <w:t>450</w:t>
            </w:r>
          </w:p>
        </w:tc>
        <w:tc>
          <w:tcPr>
            <w:tcW w:w="2289" w:type="dxa"/>
            <w:shd w:val="clear" w:color="auto" w:fill="auto"/>
            <w:vAlign w:val="center"/>
          </w:tcPr>
          <w:p w:rsidR="00EA7706" w:rsidRPr="008C4F95" w:rsidRDefault="001E30CD" w:rsidP="000831F9">
            <w:pPr>
              <w:jc w:val="center"/>
              <w:rPr>
                <w:szCs w:val="24"/>
              </w:rPr>
            </w:pPr>
            <w:r w:rsidRPr="008C4F95">
              <w:rPr>
                <w:szCs w:val="24"/>
              </w:rPr>
              <w:t>500</w:t>
            </w:r>
          </w:p>
        </w:tc>
      </w:tr>
      <w:tr w:rsidR="00EA7706" w:rsidRPr="008C4F95">
        <w:tc>
          <w:tcPr>
            <w:tcW w:w="4503" w:type="dxa"/>
            <w:shd w:val="clear" w:color="auto" w:fill="auto"/>
          </w:tcPr>
          <w:p w:rsidR="00EA7706" w:rsidRPr="008C4F95" w:rsidRDefault="00EA7706" w:rsidP="000831F9">
            <w:pPr>
              <w:rPr>
                <w:szCs w:val="24"/>
              </w:rPr>
            </w:pPr>
          </w:p>
        </w:tc>
        <w:tc>
          <w:tcPr>
            <w:tcW w:w="2268" w:type="dxa"/>
            <w:shd w:val="clear" w:color="auto" w:fill="auto"/>
            <w:vAlign w:val="center"/>
          </w:tcPr>
          <w:p w:rsidR="00EA7706" w:rsidRPr="008C4F95" w:rsidRDefault="00EA7706" w:rsidP="000831F9">
            <w:pPr>
              <w:jc w:val="center"/>
              <w:rPr>
                <w:szCs w:val="24"/>
              </w:rPr>
            </w:pPr>
          </w:p>
        </w:tc>
        <w:tc>
          <w:tcPr>
            <w:tcW w:w="2289" w:type="dxa"/>
            <w:shd w:val="clear" w:color="auto" w:fill="auto"/>
            <w:vAlign w:val="center"/>
          </w:tcPr>
          <w:p w:rsidR="00EA7706" w:rsidRPr="008C4F95" w:rsidRDefault="00EA7706" w:rsidP="000831F9">
            <w:pPr>
              <w:jc w:val="center"/>
              <w:rPr>
                <w:szCs w:val="24"/>
              </w:rPr>
            </w:pPr>
          </w:p>
        </w:tc>
      </w:tr>
    </w:tbl>
    <w:p w:rsidR="00EA7706" w:rsidRPr="008C4F95" w:rsidRDefault="00EA7706" w:rsidP="001977F0">
      <w:pPr>
        <w:rPr>
          <w:szCs w:val="24"/>
        </w:rPr>
      </w:pPr>
    </w:p>
    <w:p w:rsidR="00760423" w:rsidRPr="008C4F95" w:rsidRDefault="00453977" w:rsidP="001977F0">
      <w:r w:rsidRPr="008C4F95">
        <w:t>The Fees are subject to alteration</w:t>
      </w:r>
      <w:r w:rsidR="00D90508" w:rsidRPr="008C4F95">
        <w:t xml:space="preserve"> by </w:t>
      </w:r>
      <w:r w:rsidR="00FD7F2B" w:rsidRPr="008C4F95">
        <w:t>Regulations</w:t>
      </w:r>
      <w:r w:rsidRPr="008C4F95">
        <w:t>.</w:t>
      </w:r>
    </w:p>
    <w:p w:rsidR="00F01483" w:rsidRPr="008C4F95" w:rsidRDefault="00F01483" w:rsidP="001977F0"/>
    <w:p w:rsidR="00D21905" w:rsidRPr="008C4F95" w:rsidRDefault="00D21905">
      <w:pPr>
        <w:jc w:val="left"/>
      </w:pPr>
      <w:r w:rsidRPr="008C4F95">
        <w:br w:type="page"/>
      </w:r>
    </w:p>
    <w:p w:rsidR="001977F0" w:rsidRPr="000415C4" w:rsidRDefault="00BC4AF8">
      <w:pPr>
        <w:pStyle w:val="Heading2"/>
        <w:numPr>
          <w:ilvl w:val="0"/>
          <w:numId w:val="6"/>
        </w:numPr>
        <w:tabs>
          <w:tab w:val="left" w:pos="709"/>
        </w:tabs>
        <w:ind w:left="567" w:hanging="567"/>
        <w:rPr>
          <w:rFonts w:ascii="Times New Roman Bold" w:hAnsi="Times New Roman Bold"/>
          <w:smallCaps/>
          <w:sz w:val="24"/>
          <w:szCs w:val="24"/>
          <w:rPrChange w:id="646" w:author="Isabelle Agius" w:date="2016-09-28T10:11:00Z">
            <w:rPr>
              <w:rFonts w:ascii="Times New Roman" w:hAnsi="Times New Roman"/>
              <w:sz w:val="24"/>
              <w:szCs w:val="24"/>
            </w:rPr>
          </w:rPrChange>
        </w:rPr>
        <w:pPrChange w:id="647" w:author="Isabelle Agius" w:date="2016-09-28T10:11:00Z">
          <w:pPr>
            <w:pStyle w:val="Heading2"/>
            <w:numPr>
              <w:numId w:val="6"/>
            </w:numPr>
            <w:tabs>
              <w:tab w:val="left" w:pos="709"/>
            </w:tabs>
            <w:spacing w:line="276" w:lineRule="auto"/>
            <w:ind w:left="709" w:hanging="709"/>
          </w:pPr>
        </w:pPrChange>
      </w:pPr>
      <w:r w:rsidRPr="000415C4">
        <w:rPr>
          <w:rFonts w:ascii="Times New Roman Bold" w:hAnsi="Times New Roman Bold"/>
          <w:smallCaps/>
          <w:sz w:val="24"/>
          <w:szCs w:val="24"/>
          <w:rPrChange w:id="648" w:author="Isabelle Agius" w:date="2016-09-28T10:11:00Z">
            <w:rPr>
              <w:rFonts w:ascii="Times New Roman" w:hAnsi="Times New Roman"/>
              <w:sz w:val="24"/>
              <w:szCs w:val="24"/>
            </w:rPr>
          </w:rPrChange>
        </w:rPr>
        <w:lastRenderedPageBreak/>
        <w:t xml:space="preserve">Surrender </w:t>
      </w:r>
      <w:r w:rsidR="001977F0" w:rsidRPr="000415C4">
        <w:rPr>
          <w:rFonts w:ascii="Times New Roman Bold" w:hAnsi="Times New Roman Bold"/>
          <w:smallCaps/>
          <w:sz w:val="24"/>
          <w:szCs w:val="24"/>
          <w:rPrChange w:id="649" w:author="Isabelle Agius" w:date="2016-09-28T10:11:00Z">
            <w:rPr>
              <w:rFonts w:ascii="Times New Roman" w:hAnsi="Times New Roman"/>
              <w:sz w:val="24"/>
              <w:szCs w:val="24"/>
            </w:rPr>
          </w:rPrChange>
        </w:rPr>
        <w:t>of Collective Investment Scheme Licence</w:t>
      </w:r>
    </w:p>
    <w:p w:rsidR="001977F0" w:rsidRPr="008C4F95" w:rsidRDefault="001977F0" w:rsidP="001977F0">
      <w:pPr>
        <w:spacing w:line="276" w:lineRule="auto"/>
        <w:rPr>
          <w:szCs w:val="24"/>
        </w:rPr>
      </w:pPr>
    </w:p>
    <w:p w:rsidR="001977F0" w:rsidRPr="008C4F95" w:rsidRDefault="00E5051A" w:rsidP="00097942">
      <w:pPr>
        <w:rPr>
          <w:szCs w:val="24"/>
        </w:rPr>
      </w:pPr>
      <w:r w:rsidRPr="008C4F95">
        <w:rPr>
          <w:szCs w:val="24"/>
        </w:rPr>
        <w:t>The S</w:t>
      </w:r>
      <w:r w:rsidR="001977F0" w:rsidRPr="008C4F95">
        <w:rPr>
          <w:szCs w:val="24"/>
        </w:rPr>
        <w:t xml:space="preserve">cheme </w:t>
      </w:r>
      <w:r w:rsidR="00D01C7E" w:rsidRPr="008C4F95">
        <w:rPr>
          <w:szCs w:val="24"/>
        </w:rPr>
        <w:t xml:space="preserve">shall </w:t>
      </w:r>
      <w:r w:rsidR="001977F0" w:rsidRPr="008C4F95">
        <w:rPr>
          <w:szCs w:val="24"/>
        </w:rPr>
        <w:t xml:space="preserve">inform the MFSA at an early stage of its intention to surrender its </w:t>
      </w:r>
      <w:r w:rsidR="008C4F95">
        <w:rPr>
          <w:szCs w:val="24"/>
        </w:rPr>
        <w:t xml:space="preserve">Collective </w:t>
      </w:r>
      <w:r w:rsidR="0081621D" w:rsidRPr="008C4F95">
        <w:rPr>
          <w:szCs w:val="24"/>
        </w:rPr>
        <w:t xml:space="preserve">Investment Scheme </w:t>
      </w:r>
      <w:r w:rsidR="001977F0" w:rsidRPr="008C4F95">
        <w:rPr>
          <w:szCs w:val="24"/>
        </w:rPr>
        <w:t>Licence. The MFSA may require the Scheme to delay the surrender of its Collective Investment Scheme Licence, or to wind-up such business in accordance with conditions imposed by the MFSA, in order to protect the interests of unit</w:t>
      </w:r>
      <w:r w:rsidR="0081621D" w:rsidRPr="008C4F95">
        <w:rPr>
          <w:szCs w:val="24"/>
        </w:rPr>
        <w:t xml:space="preserve"> </w:t>
      </w:r>
      <w:r w:rsidR="001977F0" w:rsidRPr="008C4F95">
        <w:rPr>
          <w:szCs w:val="24"/>
        </w:rPr>
        <w:t xml:space="preserve">holders. </w:t>
      </w:r>
    </w:p>
    <w:p w:rsidR="001977F0" w:rsidRPr="008C4F95" w:rsidRDefault="001977F0" w:rsidP="001977F0">
      <w:pPr>
        <w:rPr>
          <w:szCs w:val="24"/>
        </w:rPr>
      </w:pPr>
    </w:p>
    <w:p w:rsidR="001977F0" w:rsidRPr="008C4F95" w:rsidRDefault="001977F0" w:rsidP="00097942">
      <w:pPr>
        <w:rPr>
          <w:szCs w:val="24"/>
        </w:rPr>
      </w:pPr>
      <w:r w:rsidRPr="008C4F95">
        <w:rPr>
          <w:szCs w:val="24"/>
        </w:rPr>
        <w:t>The general procedure for surrendering a Collective Investment Scheme Licence is outlined below, although the MFSA reserves the right to impose additional requirements</w:t>
      </w:r>
      <w:r w:rsidR="005B52B4" w:rsidRPr="008C4F95">
        <w:rPr>
          <w:szCs w:val="24"/>
        </w:rPr>
        <w:t xml:space="preserve"> or vary them according to the particular circumstances of the case</w:t>
      </w:r>
      <w:r w:rsidRPr="008C4F95">
        <w:rPr>
          <w:szCs w:val="24"/>
        </w:rPr>
        <w:t>.</w:t>
      </w:r>
    </w:p>
    <w:p w:rsidR="001977F0" w:rsidRPr="008C4F95" w:rsidRDefault="001977F0" w:rsidP="001977F0">
      <w:pPr>
        <w:rPr>
          <w:szCs w:val="24"/>
        </w:rPr>
      </w:pPr>
    </w:p>
    <w:p w:rsidR="001977F0" w:rsidRPr="008C4F95" w:rsidRDefault="00D01C7E" w:rsidP="00097942">
      <w:pPr>
        <w:rPr>
          <w:szCs w:val="24"/>
        </w:rPr>
      </w:pPr>
      <w:r w:rsidRPr="008C4F95">
        <w:rPr>
          <w:szCs w:val="24"/>
        </w:rPr>
        <w:t xml:space="preserve">Following a notification to the MFSA </w:t>
      </w:r>
      <w:r w:rsidR="008C4F95" w:rsidRPr="008C4F95">
        <w:rPr>
          <w:szCs w:val="24"/>
        </w:rPr>
        <w:t>of its</w:t>
      </w:r>
      <w:r w:rsidR="001977F0" w:rsidRPr="008C4F95">
        <w:rPr>
          <w:szCs w:val="24"/>
        </w:rPr>
        <w:t xml:space="preserve"> intention to surrender its Collective Investment Scheme Licence, </w:t>
      </w:r>
      <w:r w:rsidRPr="008C4F95">
        <w:rPr>
          <w:szCs w:val="24"/>
        </w:rPr>
        <w:t xml:space="preserve">the Scheme shall </w:t>
      </w:r>
      <w:r w:rsidR="001977F0" w:rsidRPr="008C4F95">
        <w:rPr>
          <w:szCs w:val="24"/>
        </w:rPr>
        <w:t xml:space="preserve">submit </w:t>
      </w:r>
      <w:r w:rsidRPr="008C4F95">
        <w:rPr>
          <w:szCs w:val="24"/>
        </w:rPr>
        <w:t xml:space="preserve">the following documentation </w:t>
      </w:r>
      <w:r w:rsidR="001977F0" w:rsidRPr="008C4F95">
        <w:rPr>
          <w:szCs w:val="24"/>
        </w:rPr>
        <w:t>to the MFSA:</w:t>
      </w:r>
    </w:p>
    <w:p w:rsidR="001977F0" w:rsidRPr="008C4F95" w:rsidRDefault="001977F0" w:rsidP="001977F0">
      <w:pPr>
        <w:rPr>
          <w:szCs w:val="24"/>
        </w:rPr>
      </w:pPr>
    </w:p>
    <w:p w:rsidR="001977F0" w:rsidRPr="008C4F95" w:rsidRDefault="00D01C7E" w:rsidP="00097942">
      <w:pPr>
        <w:pStyle w:val="Default"/>
        <w:numPr>
          <w:ilvl w:val="0"/>
          <w:numId w:val="57"/>
        </w:numPr>
        <w:ind w:left="709" w:hanging="709"/>
        <w:jc w:val="both"/>
        <w:rPr>
          <w:color w:val="auto"/>
        </w:rPr>
      </w:pPr>
      <w:r w:rsidRPr="008C4F95">
        <w:rPr>
          <w:color w:val="auto"/>
        </w:rPr>
        <w:t>a</w:t>
      </w:r>
      <w:r w:rsidR="001977F0" w:rsidRPr="008C4F95">
        <w:rPr>
          <w:color w:val="auto"/>
        </w:rPr>
        <w:t xml:space="preserve"> formal request to the MFSA asking for </w:t>
      </w:r>
      <w:r w:rsidRPr="008C4F95">
        <w:rPr>
          <w:color w:val="auto"/>
        </w:rPr>
        <w:t>its</w:t>
      </w:r>
      <w:r w:rsidR="00F226D1" w:rsidRPr="008C4F95">
        <w:rPr>
          <w:color w:val="auto"/>
        </w:rPr>
        <w:t xml:space="preserve"> </w:t>
      </w:r>
      <w:r w:rsidR="001977F0" w:rsidRPr="008C4F95">
        <w:rPr>
          <w:color w:val="auto"/>
        </w:rPr>
        <w:t>approval to surrender the Collective Investment Scheme Licence;</w:t>
      </w:r>
      <w:r w:rsidR="001977F0" w:rsidRPr="008C4F95">
        <w:rPr>
          <w:color w:val="auto"/>
        </w:rPr>
        <w:tab/>
      </w:r>
      <w:r w:rsidR="001977F0" w:rsidRPr="008C4F95">
        <w:rPr>
          <w:color w:val="auto"/>
        </w:rPr>
        <w:br/>
      </w:r>
    </w:p>
    <w:p w:rsidR="001977F0" w:rsidRPr="008C4F95" w:rsidRDefault="0035194F" w:rsidP="00097942">
      <w:pPr>
        <w:pStyle w:val="Default"/>
        <w:numPr>
          <w:ilvl w:val="0"/>
          <w:numId w:val="57"/>
        </w:numPr>
        <w:ind w:left="709" w:hanging="709"/>
        <w:jc w:val="both"/>
        <w:rPr>
          <w:color w:val="auto"/>
        </w:rPr>
      </w:pPr>
      <w:r w:rsidRPr="008C4F95">
        <w:rPr>
          <w:color w:val="auto"/>
        </w:rPr>
        <w:t xml:space="preserve">a </w:t>
      </w:r>
      <w:r w:rsidR="001977F0" w:rsidRPr="008C4F95">
        <w:rPr>
          <w:color w:val="auto"/>
        </w:rPr>
        <w:t>Directors’/ Manager’s/ General Partner’s</w:t>
      </w:r>
      <w:r w:rsidRPr="008C4F95">
        <w:rPr>
          <w:color w:val="auto"/>
        </w:rPr>
        <w:t xml:space="preserve"> (as applicable)</w:t>
      </w:r>
      <w:r w:rsidR="001977F0" w:rsidRPr="008C4F95">
        <w:rPr>
          <w:color w:val="auto"/>
        </w:rPr>
        <w:t xml:space="preserve"> resolution:</w:t>
      </w:r>
      <w:r w:rsidR="001977F0" w:rsidRPr="008C4F95">
        <w:rPr>
          <w:color w:val="auto"/>
        </w:rPr>
        <w:tab/>
      </w:r>
      <w:r w:rsidR="001977F0" w:rsidRPr="008C4F95">
        <w:rPr>
          <w:color w:val="auto"/>
        </w:rPr>
        <w:br/>
      </w:r>
    </w:p>
    <w:p w:rsidR="001977F0" w:rsidRPr="008C4F95" w:rsidRDefault="001977F0" w:rsidP="008C4F95">
      <w:pPr>
        <w:pStyle w:val="Default"/>
        <w:numPr>
          <w:ilvl w:val="2"/>
          <w:numId w:val="57"/>
        </w:numPr>
        <w:ind w:left="1276" w:hanging="567"/>
        <w:jc w:val="both"/>
        <w:rPr>
          <w:color w:val="auto"/>
        </w:rPr>
      </w:pPr>
      <w:r w:rsidRPr="008C4F95">
        <w:rPr>
          <w:color w:val="auto"/>
        </w:rPr>
        <w:t>confirming the Scheme’s intention to surrender its Licence, subject to the MFSA’s approval and once the necessary formalities are finalised;</w:t>
      </w:r>
    </w:p>
    <w:p w:rsidR="001977F0" w:rsidRPr="008C4F95" w:rsidRDefault="001977F0" w:rsidP="008C4F95">
      <w:pPr>
        <w:pStyle w:val="Default"/>
        <w:numPr>
          <w:ilvl w:val="2"/>
          <w:numId w:val="57"/>
        </w:numPr>
        <w:ind w:left="1276" w:hanging="567"/>
        <w:jc w:val="both"/>
        <w:rPr>
          <w:color w:val="auto"/>
        </w:rPr>
      </w:pPr>
      <w:r w:rsidRPr="008C4F95">
        <w:rPr>
          <w:color w:val="auto"/>
        </w:rPr>
        <w:t xml:space="preserve">confirming that the Scheme has informed its </w:t>
      </w:r>
      <w:r w:rsidR="00D01C7E" w:rsidRPr="008C4F95">
        <w:rPr>
          <w:color w:val="auto"/>
        </w:rPr>
        <w:t>a</w:t>
      </w:r>
      <w:r w:rsidRPr="008C4F95">
        <w:rPr>
          <w:color w:val="auto"/>
        </w:rPr>
        <w:t xml:space="preserve">uditor, </w:t>
      </w:r>
      <w:r w:rsidR="00D01C7E" w:rsidRPr="008C4F95">
        <w:rPr>
          <w:color w:val="auto"/>
        </w:rPr>
        <w:t>c</w:t>
      </w:r>
      <w:r w:rsidRPr="008C4F95">
        <w:rPr>
          <w:color w:val="auto"/>
        </w:rPr>
        <w:t xml:space="preserve">ustodian and relevant </w:t>
      </w:r>
      <w:r w:rsidR="00F226D1" w:rsidRPr="008C4F95">
        <w:rPr>
          <w:color w:val="auto"/>
        </w:rPr>
        <w:t xml:space="preserve">service providers </w:t>
      </w:r>
      <w:r w:rsidRPr="008C4F95">
        <w:rPr>
          <w:color w:val="auto"/>
        </w:rPr>
        <w:t>of its intention to surrender its Licence;</w:t>
      </w:r>
      <w:r w:rsidRPr="008C4F95">
        <w:rPr>
          <w:color w:val="auto"/>
        </w:rPr>
        <w:tab/>
      </w:r>
      <w:r w:rsidRPr="008C4F95">
        <w:rPr>
          <w:color w:val="auto"/>
        </w:rPr>
        <w:br/>
      </w:r>
    </w:p>
    <w:p w:rsidR="001977F0" w:rsidRPr="008C4F95" w:rsidRDefault="0035194F" w:rsidP="00097942">
      <w:pPr>
        <w:pStyle w:val="Default"/>
        <w:numPr>
          <w:ilvl w:val="0"/>
          <w:numId w:val="57"/>
        </w:numPr>
        <w:ind w:left="709" w:hanging="709"/>
        <w:jc w:val="both"/>
        <w:rPr>
          <w:color w:val="auto"/>
        </w:rPr>
      </w:pPr>
      <w:r w:rsidRPr="008C4F95">
        <w:rPr>
          <w:color w:val="auto"/>
        </w:rPr>
        <w:t xml:space="preserve">a </w:t>
      </w:r>
      <w:r w:rsidR="001977F0" w:rsidRPr="008C4F95">
        <w:rPr>
          <w:color w:val="auto"/>
        </w:rPr>
        <w:t>Shareholders’ resolution confirming their approval of the proposed closure of the Scheme</w:t>
      </w:r>
      <w:r w:rsidRPr="008C4F95">
        <w:rPr>
          <w:color w:val="auto"/>
        </w:rPr>
        <w:t xml:space="preserve"> (where applicable)</w:t>
      </w:r>
      <w:r w:rsidR="001977F0" w:rsidRPr="008C4F95">
        <w:rPr>
          <w:color w:val="auto"/>
        </w:rPr>
        <w:t>;</w:t>
      </w:r>
      <w:r w:rsidR="001977F0" w:rsidRPr="008C4F95">
        <w:rPr>
          <w:color w:val="auto"/>
        </w:rPr>
        <w:tab/>
      </w:r>
      <w:r w:rsidR="001977F0" w:rsidRPr="008C4F95">
        <w:rPr>
          <w:color w:val="auto"/>
        </w:rPr>
        <w:br/>
      </w:r>
    </w:p>
    <w:p w:rsidR="001977F0" w:rsidRPr="008C4F95" w:rsidRDefault="00C561DF" w:rsidP="00097942">
      <w:pPr>
        <w:pStyle w:val="Default"/>
        <w:numPr>
          <w:ilvl w:val="0"/>
          <w:numId w:val="57"/>
        </w:numPr>
        <w:ind w:left="709" w:hanging="709"/>
        <w:jc w:val="both"/>
        <w:rPr>
          <w:color w:val="auto"/>
        </w:rPr>
      </w:pPr>
      <w:r w:rsidRPr="008C4F95">
        <w:rPr>
          <w:color w:val="auto"/>
        </w:rPr>
        <w:t>t</w:t>
      </w:r>
      <w:r w:rsidR="001977F0" w:rsidRPr="008C4F95">
        <w:rPr>
          <w:color w:val="auto"/>
        </w:rPr>
        <w:t>he Scheme must give due notice to its unit</w:t>
      </w:r>
      <w:r w:rsidR="0035194F" w:rsidRPr="008C4F95">
        <w:rPr>
          <w:color w:val="auto"/>
        </w:rPr>
        <w:t xml:space="preserve"> </w:t>
      </w:r>
      <w:r w:rsidR="001977F0" w:rsidRPr="008C4F95">
        <w:rPr>
          <w:color w:val="auto"/>
        </w:rPr>
        <w:t xml:space="preserve">holders of its intention to surrender its Licence (once the necessary formalities are finalised). </w:t>
      </w:r>
      <w:r w:rsidR="005B52B4" w:rsidRPr="008C4F95">
        <w:rPr>
          <w:color w:val="auto"/>
        </w:rPr>
        <w:t>A c</w:t>
      </w:r>
      <w:r w:rsidR="001977F0" w:rsidRPr="008C4F95">
        <w:rPr>
          <w:color w:val="auto"/>
        </w:rPr>
        <w:t>onfirmation to this effect should be submitted to the MFSA;</w:t>
      </w:r>
      <w:r w:rsidR="001977F0" w:rsidRPr="008C4F95">
        <w:rPr>
          <w:color w:val="auto"/>
        </w:rPr>
        <w:tab/>
      </w:r>
      <w:r w:rsidR="001977F0" w:rsidRPr="008C4F95">
        <w:rPr>
          <w:color w:val="auto"/>
        </w:rPr>
        <w:br/>
      </w:r>
    </w:p>
    <w:p w:rsidR="00C85D56" w:rsidRPr="008C4F95" w:rsidRDefault="00C85D56" w:rsidP="008C4F95">
      <w:pPr>
        <w:pStyle w:val="Default"/>
        <w:jc w:val="both"/>
        <w:rPr>
          <w:color w:val="auto"/>
        </w:rPr>
      </w:pPr>
      <w:r w:rsidRPr="008C4F95">
        <w:rPr>
          <w:color w:val="auto"/>
        </w:rPr>
        <w:t>Subsequently the Scheme s</w:t>
      </w:r>
      <w:r w:rsidR="00DD696B" w:rsidRPr="008C4F95">
        <w:rPr>
          <w:color w:val="auto"/>
        </w:rPr>
        <w:t>hall a</w:t>
      </w:r>
      <w:r w:rsidRPr="008C4F95">
        <w:rPr>
          <w:color w:val="auto"/>
        </w:rPr>
        <w:t>lso submit:</w:t>
      </w:r>
    </w:p>
    <w:p w:rsidR="00C85D56" w:rsidRPr="008C4F95" w:rsidRDefault="00C85D56" w:rsidP="008C4F95">
      <w:pPr>
        <w:pStyle w:val="Default"/>
        <w:ind w:left="360"/>
        <w:jc w:val="both"/>
        <w:rPr>
          <w:color w:val="auto"/>
        </w:rPr>
      </w:pPr>
    </w:p>
    <w:p w:rsidR="00C7441A" w:rsidRDefault="00DD696B" w:rsidP="008C4F95">
      <w:pPr>
        <w:pStyle w:val="Default"/>
        <w:numPr>
          <w:ilvl w:val="0"/>
          <w:numId w:val="58"/>
        </w:numPr>
        <w:ind w:left="709" w:hanging="709"/>
        <w:jc w:val="both"/>
        <w:rPr>
          <w:color w:val="auto"/>
        </w:rPr>
      </w:pPr>
      <w:r w:rsidRPr="008C4F95">
        <w:rPr>
          <w:color w:val="auto"/>
        </w:rPr>
        <w:t>a</w:t>
      </w:r>
      <w:r w:rsidR="00C85D56" w:rsidRPr="008C4F95">
        <w:rPr>
          <w:color w:val="auto"/>
        </w:rPr>
        <w:t xml:space="preserve"> confirmation </w:t>
      </w:r>
      <w:r w:rsidR="001977F0" w:rsidRPr="008C4F95">
        <w:rPr>
          <w:color w:val="auto"/>
        </w:rPr>
        <w:t xml:space="preserve">from the </w:t>
      </w:r>
      <w:r w:rsidRPr="008C4F95">
        <w:rPr>
          <w:color w:val="auto"/>
        </w:rPr>
        <w:t>Scheme’s a</w:t>
      </w:r>
      <w:r w:rsidR="001977F0" w:rsidRPr="008C4F95">
        <w:rPr>
          <w:color w:val="auto"/>
        </w:rPr>
        <w:t xml:space="preserve">dministrator that there </w:t>
      </w:r>
      <w:r w:rsidR="00C7441A">
        <w:rPr>
          <w:color w:val="auto"/>
        </w:rPr>
        <w:t>are no investors in the Scheme;</w:t>
      </w:r>
    </w:p>
    <w:p w:rsidR="00C7441A" w:rsidRDefault="00DD696B" w:rsidP="008C4F95">
      <w:pPr>
        <w:pStyle w:val="Default"/>
        <w:numPr>
          <w:ilvl w:val="0"/>
          <w:numId w:val="58"/>
        </w:numPr>
        <w:ind w:left="709" w:hanging="709"/>
        <w:jc w:val="both"/>
        <w:rPr>
          <w:color w:val="auto"/>
        </w:rPr>
      </w:pPr>
      <w:r w:rsidRPr="008C4F95">
        <w:rPr>
          <w:color w:val="auto"/>
        </w:rPr>
        <w:t>a</w:t>
      </w:r>
      <w:r w:rsidR="005B52B4" w:rsidRPr="008C4F95">
        <w:rPr>
          <w:color w:val="auto"/>
        </w:rPr>
        <w:t xml:space="preserve"> confirmation </w:t>
      </w:r>
      <w:r w:rsidR="001977F0" w:rsidRPr="008C4F95">
        <w:rPr>
          <w:color w:val="auto"/>
        </w:rPr>
        <w:t xml:space="preserve">from the </w:t>
      </w:r>
      <w:r w:rsidRPr="008C4F95">
        <w:rPr>
          <w:color w:val="auto"/>
        </w:rPr>
        <w:t>Scheme’s a</w:t>
      </w:r>
      <w:r w:rsidR="001977F0" w:rsidRPr="008C4F95">
        <w:rPr>
          <w:color w:val="auto"/>
        </w:rPr>
        <w:t xml:space="preserve">dministrator </w:t>
      </w:r>
      <w:r w:rsidR="001977F0" w:rsidRPr="008C4F95">
        <w:t>that no complaints/ litigation</w:t>
      </w:r>
      <w:r w:rsidRPr="008C4F95">
        <w:t xml:space="preserve"> are/</w:t>
      </w:r>
      <w:r w:rsidR="001977F0" w:rsidRPr="008C4F95">
        <w:t xml:space="preserve">is pending </w:t>
      </w:r>
      <w:r w:rsidRPr="008C4F95">
        <w:t xml:space="preserve">arising from </w:t>
      </w:r>
      <w:r w:rsidR="001977F0" w:rsidRPr="008C4F95">
        <w:t xml:space="preserve">any event </w:t>
      </w:r>
      <w:r w:rsidR="00B84485" w:rsidRPr="008C4F95">
        <w:t xml:space="preserve">which arose whilst there were investors in the </w:t>
      </w:r>
      <w:r w:rsidR="00F3676B" w:rsidRPr="008C4F95">
        <w:rPr>
          <w:color w:val="auto"/>
        </w:rPr>
        <w:t>Scheme</w:t>
      </w:r>
      <w:r w:rsidR="00C7441A">
        <w:rPr>
          <w:color w:val="auto"/>
        </w:rPr>
        <w:t xml:space="preserve">; </w:t>
      </w:r>
      <w:r w:rsidR="00C7441A">
        <w:rPr>
          <w:color w:val="auto"/>
        </w:rPr>
        <w:tab/>
      </w:r>
    </w:p>
    <w:p w:rsidR="00C7441A" w:rsidRPr="00C7441A" w:rsidRDefault="00DD696B" w:rsidP="008C4F95">
      <w:pPr>
        <w:pStyle w:val="Default"/>
        <w:numPr>
          <w:ilvl w:val="0"/>
          <w:numId w:val="58"/>
        </w:numPr>
        <w:ind w:left="709" w:hanging="709"/>
        <w:jc w:val="both"/>
        <w:rPr>
          <w:color w:val="auto"/>
        </w:rPr>
      </w:pPr>
      <w:r w:rsidRPr="008C4F95">
        <w:rPr>
          <w:color w:val="auto"/>
        </w:rPr>
        <w:t>a</w:t>
      </w:r>
      <w:r w:rsidR="005B52B4" w:rsidRPr="008C4F95">
        <w:rPr>
          <w:color w:val="auto"/>
        </w:rPr>
        <w:t xml:space="preserve"> confirmation </w:t>
      </w:r>
      <w:r w:rsidR="001977F0" w:rsidRPr="008C4F95">
        <w:rPr>
          <w:color w:val="auto"/>
        </w:rPr>
        <w:t xml:space="preserve">from the </w:t>
      </w:r>
      <w:r w:rsidRPr="008C4F95">
        <w:t>Scheme’s a</w:t>
      </w:r>
      <w:r w:rsidR="001977F0" w:rsidRPr="008C4F95">
        <w:t>dministrator that the accruals and liabilities of</w:t>
      </w:r>
      <w:r w:rsidR="00C7441A">
        <w:t xml:space="preserve"> the Scheme have been cleared;</w:t>
      </w:r>
      <w:r w:rsidR="00C7441A">
        <w:tab/>
      </w:r>
    </w:p>
    <w:p w:rsidR="005B52B4" w:rsidRPr="008C4F95" w:rsidRDefault="00DD696B" w:rsidP="008C4F95">
      <w:pPr>
        <w:pStyle w:val="Default"/>
        <w:numPr>
          <w:ilvl w:val="0"/>
          <w:numId w:val="58"/>
        </w:numPr>
        <w:ind w:left="709" w:hanging="709"/>
        <w:jc w:val="both"/>
        <w:rPr>
          <w:color w:val="auto"/>
        </w:rPr>
      </w:pPr>
      <w:r w:rsidRPr="008C4F95">
        <w:t>a</w:t>
      </w:r>
      <w:r w:rsidR="005B52B4" w:rsidRPr="008C4F95">
        <w:t xml:space="preserve"> confirmation </w:t>
      </w:r>
      <w:r w:rsidR="001977F0" w:rsidRPr="008C4F95">
        <w:t xml:space="preserve">from the </w:t>
      </w:r>
      <w:r w:rsidRPr="008C4F95">
        <w:t>c</w:t>
      </w:r>
      <w:r w:rsidR="001977F0" w:rsidRPr="008C4F95">
        <w:t xml:space="preserve">ustodian (where applicable) or </w:t>
      </w:r>
      <w:r w:rsidRPr="008C4F95">
        <w:t>a</w:t>
      </w:r>
      <w:r w:rsidR="001977F0" w:rsidRPr="008C4F95">
        <w:t xml:space="preserve">dministrator that the disbursement of the assets of the </w:t>
      </w:r>
      <w:r w:rsidR="00F3676B" w:rsidRPr="008C4F95">
        <w:t>S</w:t>
      </w:r>
      <w:r w:rsidR="001977F0" w:rsidRPr="008C4F95">
        <w:t>cheme has been completed in order</w:t>
      </w:r>
      <w:r w:rsidR="00B84485" w:rsidRPr="008C4F95">
        <w:t>; and</w:t>
      </w:r>
    </w:p>
    <w:p w:rsidR="001977F0" w:rsidRPr="008C4F95" w:rsidRDefault="005B52B4" w:rsidP="008C4F95">
      <w:pPr>
        <w:pStyle w:val="Default"/>
        <w:numPr>
          <w:ilvl w:val="0"/>
          <w:numId w:val="58"/>
        </w:numPr>
        <w:ind w:left="709" w:hanging="709"/>
        <w:jc w:val="both"/>
        <w:rPr>
          <w:color w:val="auto"/>
        </w:rPr>
      </w:pPr>
      <w:r w:rsidRPr="008C4F95">
        <w:rPr>
          <w:color w:val="auto"/>
        </w:rPr>
        <w:t>the original licence/s granted to it by the MFSA.</w:t>
      </w:r>
    </w:p>
    <w:p w:rsidR="005B52B4" w:rsidRPr="008C4F95" w:rsidRDefault="005B52B4" w:rsidP="008C4F95">
      <w:pPr>
        <w:pStyle w:val="Default"/>
        <w:ind w:left="360"/>
        <w:jc w:val="both"/>
        <w:rPr>
          <w:color w:val="auto"/>
        </w:rPr>
      </w:pPr>
    </w:p>
    <w:p w:rsidR="001977F0" w:rsidRPr="008C4F95" w:rsidRDefault="00DD696B" w:rsidP="00097942">
      <w:pPr>
        <w:pStyle w:val="Default"/>
        <w:jc w:val="both"/>
        <w:rPr>
          <w:color w:val="auto"/>
        </w:rPr>
      </w:pPr>
      <w:r w:rsidRPr="008C4F95">
        <w:rPr>
          <w:color w:val="auto"/>
        </w:rPr>
        <w:lastRenderedPageBreak/>
        <w:t xml:space="preserve">An internal process will be set in motion for approval of the surrender of the Collective Investment Scheme Licence as soon as </w:t>
      </w:r>
      <w:r w:rsidR="001977F0" w:rsidRPr="008C4F95">
        <w:rPr>
          <w:color w:val="auto"/>
        </w:rPr>
        <w:t xml:space="preserve">all the requirements listed above are satisfied, the respective supervisory fees are settled, the </w:t>
      </w:r>
      <w:r w:rsidR="00B84485" w:rsidRPr="008C4F95">
        <w:rPr>
          <w:color w:val="auto"/>
        </w:rPr>
        <w:t>S</w:t>
      </w:r>
      <w:r w:rsidR="001977F0" w:rsidRPr="008C4F95">
        <w:rPr>
          <w:color w:val="auto"/>
        </w:rPr>
        <w:t xml:space="preserve">cheme is delisted from any </w:t>
      </w:r>
      <w:r w:rsidRPr="008C4F95">
        <w:rPr>
          <w:color w:val="auto"/>
        </w:rPr>
        <w:t>r</w:t>
      </w:r>
      <w:r w:rsidR="001977F0" w:rsidRPr="008C4F95">
        <w:rPr>
          <w:color w:val="auto"/>
        </w:rPr>
        <w:t xml:space="preserve">egulated </w:t>
      </w:r>
      <w:r w:rsidRPr="008C4F95">
        <w:rPr>
          <w:color w:val="auto"/>
        </w:rPr>
        <w:t>m</w:t>
      </w:r>
      <w:r w:rsidR="001977F0" w:rsidRPr="008C4F95">
        <w:rPr>
          <w:color w:val="auto"/>
        </w:rPr>
        <w:t>arket and passporting notifications</w:t>
      </w:r>
      <w:r w:rsidR="00F226D1" w:rsidRPr="008C4F95">
        <w:rPr>
          <w:color w:val="auto"/>
        </w:rPr>
        <w:t xml:space="preserve"> have been</w:t>
      </w:r>
      <w:r w:rsidR="001977F0" w:rsidRPr="008C4F95">
        <w:rPr>
          <w:color w:val="auto"/>
        </w:rPr>
        <w:t xml:space="preserve"> withdrawn (as applicable)</w:t>
      </w:r>
      <w:r w:rsidR="00B84485" w:rsidRPr="008C4F95">
        <w:rPr>
          <w:color w:val="auto"/>
        </w:rPr>
        <w:t>.</w:t>
      </w:r>
    </w:p>
    <w:p w:rsidR="001977F0" w:rsidRPr="008C4F95" w:rsidRDefault="001977F0" w:rsidP="001977F0">
      <w:pPr>
        <w:pStyle w:val="Default"/>
        <w:jc w:val="both"/>
        <w:rPr>
          <w:color w:val="auto"/>
        </w:rPr>
      </w:pPr>
    </w:p>
    <w:p w:rsidR="001977F0" w:rsidRPr="008C4F95" w:rsidRDefault="005B52B4" w:rsidP="00097942">
      <w:pPr>
        <w:pStyle w:val="Default"/>
        <w:jc w:val="both"/>
        <w:rPr>
          <w:color w:val="auto"/>
        </w:rPr>
      </w:pPr>
      <w:r w:rsidRPr="008C4F95">
        <w:rPr>
          <w:color w:val="auto"/>
        </w:rPr>
        <w:t xml:space="preserve">The MFSA will convey its final decision </w:t>
      </w:r>
      <w:r w:rsidR="001977F0" w:rsidRPr="008C4F95">
        <w:rPr>
          <w:color w:val="auto"/>
        </w:rPr>
        <w:t xml:space="preserve">to the Scheme </w:t>
      </w:r>
      <w:r w:rsidR="00D606FA" w:rsidRPr="008C4F95">
        <w:rPr>
          <w:color w:val="auto"/>
        </w:rPr>
        <w:t xml:space="preserve">and </w:t>
      </w:r>
      <w:r w:rsidR="001977F0" w:rsidRPr="008C4F95">
        <w:rPr>
          <w:color w:val="auto"/>
        </w:rPr>
        <w:t xml:space="preserve">will issue a public notice regarding the surrender of the </w:t>
      </w:r>
      <w:r w:rsidR="003F4648" w:rsidRPr="008C4F95">
        <w:rPr>
          <w:color w:val="auto"/>
        </w:rPr>
        <w:t xml:space="preserve">Scheme’s </w:t>
      </w:r>
      <w:r w:rsidR="001977F0" w:rsidRPr="008C4F95">
        <w:rPr>
          <w:color w:val="auto"/>
        </w:rPr>
        <w:t xml:space="preserve">Licence. </w:t>
      </w:r>
    </w:p>
    <w:p w:rsidR="001977F0" w:rsidRPr="008C4F95" w:rsidRDefault="001977F0" w:rsidP="001977F0">
      <w:pPr>
        <w:pStyle w:val="Default"/>
        <w:rPr>
          <w:color w:val="auto"/>
        </w:rPr>
      </w:pPr>
    </w:p>
    <w:p w:rsidR="00EC56C6" w:rsidRPr="00A12E79" w:rsidRDefault="00EC56C6" w:rsidP="00EC56C6">
      <w:pPr>
        <w:pStyle w:val="Heading2"/>
        <w:tabs>
          <w:tab w:val="left" w:pos="709"/>
        </w:tabs>
        <w:rPr>
          <w:rFonts w:ascii="Times New Roman" w:hAnsi="Times New Roman"/>
          <w:b w:val="0"/>
          <w:sz w:val="24"/>
          <w:szCs w:val="24"/>
        </w:rPr>
      </w:pPr>
      <w:r>
        <w:rPr>
          <w:rFonts w:ascii="Times New Roman" w:hAnsi="Times New Roman"/>
          <w:b w:val="0"/>
          <w:sz w:val="24"/>
          <w:szCs w:val="24"/>
        </w:rPr>
        <w:t xml:space="preserve">Where the Scheme consists of different sub-funds, and on the Licence which had been granted to the sub-fund is being surrendered, this Section will nonetheless apply and references throughout to ‘the Scheme’ shall be deemed to refer to ‘the sub-fund’. </w:t>
      </w:r>
    </w:p>
    <w:p w:rsidR="00F01483" w:rsidRPr="00F3676B" w:rsidRDefault="00F01483" w:rsidP="00EC56C6">
      <w:pPr>
        <w:rPr>
          <w:szCs w:val="24"/>
        </w:rPr>
      </w:pPr>
    </w:p>
    <w:sectPr w:rsidR="00F01483" w:rsidRPr="00F3676B" w:rsidSect="0044347A">
      <w:headerReference w:type="default" r:id="rId7"/>
      <w:footerReference w:type="default" r:id="rId8"/>
      <w:pgSz w:w="11906" w:h="16838" w:code="9"/>
      <w:pgMar w:top="1985" w:right="1531" w:bottom="2268" w:left="1531" w:header="709" w:footer="58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75B0" w:rsidRDefault="00D975B0">
      <w:r>
        <w:separator/>
      </w:r>
    </w:p>
  </w:endnote>
  <w:endnote w:type="continuationSeparator" w:id="0">
    <w:p w:rsidR="00D975B0" w:rsidRDefault="00D975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75B0" w:rsidRDefault="00D975B0" w:rsidP="00854824">
    <w:pPr>
      <w:pStyle w:val="Footer"/>
      <w:pBdr>
        <w:bottom w:val="single" w:sz="12" w:space="1" w:color="auto"/>
      </w:pBdr>
      <w:tabs>
        <w:tab w:val="left" w:pos="8789"/>
      </w:tabs>
      <w:ind w:right="55"/>
      <w:rPr>
        <w:i/>
        <w:sz w:val="16"/>
        <w:szCs w:val="16"/>
      </w:rPr>
    </w:pPr>
  </w:p>
  <w:p w:rsidR="00D975B0" w:rsidRPr="00854824" w:rsidRDefault="00D975B0" w:rsidP="00854824">
    <w:pPr>
      <w:pStyle w:val="Footer"/>
      <w:ind w:right="360"/>
      <w:rPr>
        <w:i/>
        <w:sz w:val="16"/>
        <w:szCs w:val="16"/>
      </w:rPr>
    </w:pPr>
    <w:r w:rsidRPr="00854824">
      <w:rPr>
        <w:i/>
        <w:sz w:val="16"/>
        <w:szCs w:val="16"/>
      </w:rPr>
      <w:t xml:space="preserve">Investment Services Rules for Retail Collective Investment Schemes </w:t>
    </w:r>
  </w:p>
  <w:p w:rsidR="00D975B0" w:rsidRPr="00854824" w:rsidRDefault="00D975B0" w:rsidP="00854824">
    <w:pPr>
      <w:pStyle w:val="Footer"/>
      <w:ind w:right="360"/>
      <w:rPr>
        <w:sz w:val="16"/>
        <w:szCs w:val="16"/>
      </w:rPr>
    </w:pPr>
    <w:r w:rsidRPr="00854824">
      <w:rPr>
        <w:sz w:val="16"/>
        <w:szCs w:val="16"/>
      </w:rPr>
      <w:t>Part A</w:t>
    </w:r>
    <w:r>
      <w:rPr>
        <w:sz w:val="16"/>
        <w:szCs w:val="16"/>
      </w:rPr>
      <w:t>:</w:t>
    </w:r>
    <w:r w:rsidRPr="00854824">
      <w:rPr>
        <w:sz w:val="16"/>
        <w:szCs w:val="16"/>
      </w:rPr>
      <w:t xml:space="preserve"> The Application Process </w:t>
    </w:r>
  </w:p>
  <w:p w:rsidR="00D975B0" w:rsidRPr="00854824" w:rsidRDefault="00D975B0" w:rsidP="00854824">
    <w:pPr>
      <w:pStyle w:val="Footer"/>
      <w:ind w:right="360"/>
      <w:rPr>
        <w:sz w:val="16"/>
        <w:szCs w:val="16"/>
      </w:rPr>
    </w:pPr>
    <w:r w:rsidRPr="00854824">
      <w:rPr>
        <w:sz w:val="16"/>
        <w:szCs w:val="16"/>
      </w:rPr>
      <w:t>Issued: 1</w:t>
    </w:r>
    <w:r w:rsidRPr="00854824">
      <w:rPr>
        <w:sz w:val="16"/>
        <w:szCs w:val="16"/>
        <w:vertAlign w:val="superscript"/>
      </w:rPr>
      <w:t>st</w:t>
    </w:r>
    <w:r w:rsidRPr="00854824">
      <w:rPr>
        <w:sz w:val="16"/>
        <w:szCs w:val="16"/>
      </w:rPr>
      <w:t xml:space="preserve"> November, 2007</w:t>
    </w:r>
  </w:p>
  <w:p w:rsidR="00D975B0" w:rsidRPr="00854824" w:rsidRDefault="00D975B0" w:rsidP="00854824">
    <w:pPr>
      <w:pStyle w:val="Footer"/>
      <w:tabs>
        <w:tab w:val="clear" w:pos="8306"/>
        <w:tab w:val="right" w:pos="8789"/>
      </w:tabs>
      <w:rPr>
        <w:sz w:val="16"/>
        <w:szCs w:val="16"/>
      </w:rPr>
    </w:pPr>
    <w:r>
      <w:rPr>
        <w:sz w:val="16"/>
        <w:szCs w:val="16"/>
      </w:rPr>
      <w:t>Last Updated:</w:t>
    </w:r>
    <w:del w:id="650" w:author="Isabelle Agius" w:date="2016-09-28T10:12:00Z">
      <w:r w:rsidDel="00945B43">
        <w:rPr>
          <w:sz w:val="16"/>
          <w:szCs w:val="16"/>
        </w:rPr>
        <w:delText xml:space="preserve"> 15</w:delText>
      </w:r>
      <w:r w:rsidRPr="008274A1" w:rsidDel="00945B43">
        <w:rPr>
          <w:sz w:val="16"/>
          <w:szCs w:val="16"/>
          <w:vertAlign w:val="superscript"/>
        </w:rPr>
        <w:delText>th</w:delText>
      </w:r>
      <w:r w:rsidDel="00945B43">
        <w:rPr>
          <w:sz w:val="16"/>
          <w:szCs w:val="16"/>
        </w:rPr>
        <w:delText xml:space="preserve"> April 2016</w:delText>
      </w:r>
      <w:r w:rsidRPr="00854824" w:rsidDel="00945B43">
        <w:rPr>
          <w:sz w:val="16"/>
          <w:szCs w:val="16"/>
        </w:rPr>
        <w:delText xml:space="preserve"> </w:delText>
      </w:r>
    </w:del>
    <w:r>
      <w:rPr>
        <w:sz w:val="16"/>
        <w:szCs w:val="16"/>
      </w:rPr>
      <w:tab/>
    </w:r>
    <w:r>
      <w:rPr>
        <w:sz w:val="16"/>
        <w:szCs w:val="16"/>
      </w:rPr>
      <w:tab/>
    </w:r>
    <w:r w:rsidRPr="00854824">
      <w:rPr>
        <w:sz w:val="16"/>
        <w:szCs w:val="16"/>
      </w:rPr>
      <w:t xml:space="preserve">Page </w:t>
    </w:r>
    <w:r w:rsidRPr="00854824">
      <w:rPr>
        <w:b/>
        <w:bCs/>
        <w:sz w:val="16"/>
        <w:szCs w:val="16"/>
      </w:rPr>
      <w:fldChar w:fldCharType="begin"/>
    </w:r>
    <w:r w:rsidRPr="00854824">
      <w:rPr>
        <w:b/>
        <w:bCs/>
        <w:sz w:val="16"/>
        <w:szCs w:val="16"/>
      </w:rPr>
      <w:instrText xml:space="preserve"> PAGE </w:instrText>
    </w:r>
    <w:r w:rsidRPr="00854824">
      <w:rPr>
        <w:b/>
        <w:bCs/>
        <w:sz w:val="16"/>
        <w:szCs w:val="16"/>
      </w:rPr>
      <w:fldChar w:fldCharType="separate"/>
    </w:r>
    <w:r w:rsidR="00EE29C0">
      <w:rPr>
        <w:b/>
        <w:bCs/>
        <w:noProof/>
        <w:sz w:val="16"/>
        <w:szCs w:val="16"/>
      </w:rPr>
      <w:t>26</w:t>
    </w:r>
    <w:r w:rsidRPr="00854824">
      <w:rPr>
        <w:b/>
        <w:bCs/>
        <w:sz w:val="16"/>
        <w:szCs w:val="16"/>
      </w:rPr>
      <w:fldChar w:fldCharType="end"/>
    </w:r>
    <w:r w:rsidRPr="00854824">
      <w:rPr>
        <w:sz w:val="16"/>
        <w:szCs w:val="16"/>
      </w:rPr>
      <w:t xml:space="preserve"> of </w:t>
    </w:r>
    <w:r w:rsidRPr="00854824">
      <w:rPr>
        <w:b/>
        <w:bCs/>
        <w:sz w:val="16"/>
        <w:szCs w:val="16"/>
      </w:rPr>
      <w:fldChar w:fldCharType="begin"/>
    </w:r>
    <w:r w:rsidRPr="00854824">
      <w:rPr>
        <w:b/>
        <w:bCs/>
        <w:sz w:val="16"/>
        <w:szCs w:val="16"/>
      </w:rPr>
      <w:instrText xml:space="preserve"> NUMPAGES  </w:instrText>
    </w:r>
    <w:r w:rsidRPr="00854824">
      <w:rPr>
        <w:b/>
        <w:bCs/>
        <w:sz w:val="16"/>
        <w:szCs w:val="16"/>
      </w:rPr>
      <w:fldChar w:fldCharType="separate"/>
    </w:r>
    <w:r w:rsidR="00EE29C0">
      <w:rPr>
        <w:b/>
        <w:bCs/>
        <w:noProof/>
        <w:sz w:val="16"/>
        <w:szCs w:val="16"/>
      </w:rPr>
      <w:t>30</w:t>
    </w:r>
    <w:r w:rsidRPr="00854824">
      <w:rPr>
        <w:b/>
        <w:bCs/>
        <w:sz w:val="16"/>
        <w:szCs w:val="16"/>
      </w:rPr>
      <w:fldChar w:fldCharType="end"/>
    </w:r>
  </w:p>
  <w:p w:rsidR="00D975B0" w:rsidRPr="00854824" w:rsidRDefault="00D975B0" w:rsidP="00854824">
    <w:pPr>
      <w:pStyle w:val="Footer"/>
      <w:ind w:right="360"/>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75B0" w:rsidRDefault="00D975B0">
      <w:r>
        <w:separator/>
      </w:r>
    </w:p>
  </w:footnote>
  <w:footnote w:type="continuationSeparator" w:id="0">
    <w:p w:rsidR="00D975B0" w:rsidRDefault="00D975B0">
      <w:r>
        <w:continuationSeparator/>
      </w:r>
    </w:p>
  </w:footnote>
  <w:footnote w:id="1">
    <w:p w:rsidR="00D975B0" w:rsidRDefault="00D975B0" w:rsidP="00964376">
      <w:pPr>
        <w:pStyle w:val="FootnoteText"/>
      </w:pPr>
      <w:r>
        <w:rPr>
          <w:rStyle w:val="FootnoteReference"/>
        </w:rPr>
        <w:footnoteRef/>
      </w:r>
      <w:r>
        <w:t> The memorandum and articles of association of an incorporated cell must be entered into by the incorporated cell company, whether the incorporated cell company is subscribing to a share or shares in the incorporated cell or otherwise.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75B0" w:rsidRDefault="00D975B0" w:rsidP="00854824">
    <w:pPr>
      <w:pStyle w:val="Header"/>
      <w:jc w:val="center"/>
    </w:pPr>
    <w:r>
      <w:rPr>
        <w:noProof/>
        <w:lang w:eastAsia="en-GB"/>
      </w:rPr>
      <w:drawing>
        <wp:inline distT="0" distB="0" distL="0" distR="0">
          <wp:extent cx="2286000" cy="393700"/>
          <wp:effectExtent l="0" t="0" r="0" b="6350"/>
          <wp:docPr id="1" name="Picture 1" descr="MFSC - MFS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FSC - MFSA Logo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6000" cy="393700"/>
                  </a:xfrm>
                  <a:prstGeom prst="rect">
                    <a:avLst/>
                  </a:prstGeom>
                  <a:noFill/>
                  <a:ln>
                    <a:noFill/>
                  </a:ln>
                </pic:spPr>
              </pic:pic>
            </a:graphicData>
          </a:graphic>
        </wp:inline>
      </w:drawing>
    </w:r>
  </w:p>
  <w:p w:rsidR="00D975B0" w:rsidRDefault="00D975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5"/>
    <w:multiLevelType w:val="singleLevel"/>
    <w:tmpl w:val="00000000"/>
    <w:lvl w:ilvl="0">
      <w:start w:val="1"/>
      <w:numFmt w:val="bullet"/>
      <w:lvlText w:val="-"/>
      <w:lvlJc w:val="left"/>
      <w:pPr>
        <w:tabs>
          <w:tab w:val="num" w:pos="720"/>
        </w:tabs>
        <w:ind w:left="720" w:hanging="360"/>
      </w:pPr>
      <w:rPr>
        <w:rFonts w:hint="default"/>
      </w:rPr>
    </w:lvl>
  </w:abstractNum>
  <w:abstractNum w:abstractNumId="1" w15:restartNumberingAfterBreak="0">
    <w:nsid w:val="00531C70"/>
    <w:multiLevelType w:val="hybridMultilevel"/>
    <w:tmpl w:val="65F602A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0911CD"/>
    <w:multiLevelType w:val="hybridMultilevel"/>
    <w:tmpl w:val="E13A15F4"/>
    <w:lvl w:ilvl="0" w:tplc="5FCA5854">
      <w:start w:val="1"/>
      <w:numFmt w:val="lowerLetter"/>
      <w:lvlText w:val="(%1)"/>
      <w:lvlJc w:val="left"/>
      <w:pPr>
        <w:ind w:left="1462" w:hanging="360"/>
      </w:pPr>
      <w:rPr>
        <w:rFonts w:hint="default"/>
      </w:rPr>
    </w:lvl>
    <w:lvl w:ilvl="1" w:tplc="08090019" w:tentative="1">
      <w:start w:val="1"/>
      <w:numFmt w:val="lowerLetter"/>
      <w:lvlText w:val="%2."/>
      <w:lvlJc w:val="left"/>
      <w:pPr>
        <w:ind w:left="2182" w:hanging="360"/>
      </w:pPr>
    </w:lvl>
    <w:lvl w:ilvl="2" w:tplc="0809001B" w:tentative="1">
      <w:start w:val="1"/>
      <w:numFmt w:val="lowerRoman"/>
      <w:lvlText w:val="%3."/>
      <w:lvlJc w:val="right"/>
      <w:pPr>
        <w:ind w:left="2902" w:hanging="180"/>
      </w:pPr>
    </w:lvl>
    <w:lvl w:ilvl="3" w:tplc="0809000F" w:tentative="1">
      <w:start w:val="1"/>
      <w:numFmt w:val="decimal"/>
      <w:lvlText w:val="%4."/>
      <w:lvlJc w:val="left"/>
      <w:pPr>
        <w:ind w:left="3622" w:hanging="360"/>
      </w:pPr>
    </w:lvl>
    <w:lvl w:ilvl="4" w:tplc="08090019" w:tentative="1">
      <w:start w:val="1"/>
      <w:numFmt w:val="lowerLetter"/>
      <w:lvlText w:val="%5."/>
      <w:lvlJc w:val="left"/>
      <w:pPr>
        <w:ind w:left="4342" w:hanging="360"/>
      </w:pPr>
    </w:lvl>
    <w:lvl w:ilvl="5" w:tplc="0809001B" w:tentative="1">
      <w:start w:val="1"/>
      <w:numFmt w:val="lowerRoman"/>
      <w:lvlText w:val="%6."/>
      <w:lvlJc w:val="right"/>
      <w:pPr>
        <w:ind w:left="5062" w:hanging="180"/>
      </w:pPr>
    </w:lvl>
    <w:lvl w:ilvl="6" w:tplc="0809000F" w:tentative="1">
      <w:start w:val="1"/>
      <w:numFmt w:val="decimal"/>
      <w:lvlText w:val="%7."/>
      <w:lvlJc w:val="left"/>
      <w:pPr>
        <w:ind w:left="5782" w:hanging="360"/>
      </w:pPr>
    </w:lvl>
    <w:lvl w:ilvl="7" w:tplc="08090019" w:tentative="1">
      <w:start w:val="1"/>
      <w:numFmt w:val="lowerLetter"/>
      <w:lvlText w:val="%8."/>
      <w:lvlJc w:val="left"/>
      <w:pPr>
        <w:ind w:left="6502" w:hanging="360"/>
      </w:pPr>
    </w:lvl>
    <w:lvl w:ilvl="8" w:tplc="0809001B" w:tentative="1">
      <w:start w:val="1"/>
      <w:numFmt w:val="lowerRoman"/>
      <w:lvlText w:val="%9."/>
      <w:lvlJc w:val="right"/>
      <w:pPr>
        <w:ind w:left="7222" w:hanging="180"/>
      </w:pPr>
    </w:lvl>
  </w:abstractNum>
  <w:abstractNum w:abstractNumId="3" w15:restartNumberingAfterBreak="0">
    <w:nsid w:val="032138E4"/>
    <w:multiLevelType w:val="hybridMultilevel"/>
    <w:tmpl w:val="9CCE3920"/>
    <w:lvl w:ilvl="0" w:tplc="B5668BB8">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38B14E5"/>
    <w:multiLevelType w:val="hybridMultilevel"/>
    <w:tmpl w:val="9B4E7EF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39B0057"/>
    <w:multiLevelType w:val="hybridMultilevel"/>
    <w:tmpl w:val="635AFB30"/>
    <w:lvl w:ilvl="0" w:tplc="00000000">
      <w:start w:val="1"/>
      <w:numFmt w:val="bullet"/>
      <w:lvlText w:val="-"/>
      <w:lvlJc w:val="left"/>
      <w:pPr>
        <w:tabs>
          <w:tab w:val="num" w:pos="1146"/>
        </w:tabs>
        <w:ind w:left="1146" w:hanging="360"/>
      </w:pPr>
      <w:rPr>
        <w:rFonts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0BEE4B4F"/>
    <w:multiLevelType w:val="hybridMultilevel"/>
    <w:tmpl w:val="2B12AB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C5D0C08"/>
    <w:multiLevelType w:val="hybridMultilevel"/>
    <w:tmpl w:val="96688860"/>
    <w:lvl w:ilvl="0" w:tplc="3E906F80">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0D483ADE"/>
    <w:multiLevelType w:val="hybridMultilevel"/>
    <w:tmpl w:val="20A81E88"/>
    <w:lvl w:ilvl="0" w:tplc="1B225710">
      <w:start w:val="1"/>
      <w:numFmt w:val="lowerRoman"/>
      <w:lvlText w:val="%1."/>
      <w:lvlJc w:val="left"/>
      <w:pPr>
        <w:ind w:left="720" w:hanging="360"/>
      </w:pPr>
      <w:rPr>
        <w:rFonts w:ascii="Times New Roman" w:eastAsia="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0EAF0756"/>
    <w:multiLevelType w:val="hybridMultilevel"/>
    <w:tmpl w:val="20604B2A"/>
    <w:lvl w:ilvl="0" w:tplc="1B3881D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EC419B5"/>
    <w:multiLevelType w:val="multilevel"/>
    <w:tmpl w:val="DD00C218"/>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260"/>
        </w:tabs>
        <w:ind w:left="1260" w:hanging="180"/>
      </w:pPr>
      <w:rPr>
        <w:rFonts w:ascii="Times New Roman" w:eastAsia="Times New Roman" w:hAnsi="Times New Roman" w:cs="Times New Roman"/>
      </w:rPr>
    </w:lvl>
    <w:lvl w:ilvl="2">
      <w:numFmt w:val="bullet"/>
      <w:lvlText w:val="▄"/>
      <w:lvlJc w:val="left"/>
      <w:pPr>
        <w:tabs>
          <w:tab w:val="num" w:pos="2340"/>
        </w:tabs>
        <w:ind w:left="2340" w:hanging="360"/>
      </w:pPr>
      <w:rPr>
        <w:rFonts w:ascii="Times New Roman" w:eastAsia="Times New Roman" w:hAnsi="Times New Roman" w:cs="Times New Roman"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F36419B"/>
    <w:multiLevelType w:val="singleLevel"/>
    <w:tmpl w:val="1B3881DC"/>
    <w:lvl w:ilvl="0">
      <w:start w:val="1"/>
      <w:numFmt w:val="lowerLetter"/>
      <w:lvlText w:val="%1."/>
      <w:lvlJc w:val="left"/>
      <w:pPr>
        <w:tabs>
          <w:tab w:val="num" w:pos="360"/>
        </w:tabs>
        <w:ind w:left="360" w:hanging="360"/>
      </w:pPr>
      <w:rPr>
        <w:rFonts w:hint="default"/>
      </w:rPr>
    </w:lvl>
  </w:abstractNum>
  <w:abstractNum w:abstractNumId="12" w15:restartNumberingAfterBreak="0">
    <w:nsid w:val="0F9A37FE"/>
    <w:multiLevelType w:val="hybridMultilevel"/>
    <w:tmpl w:val="8DB49DCA"/>
    <w:lvl w:ilvl="0" w:tplc="B5668BB8">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113F58E1"/>
    <w:multiLevelType w:val="hybridMultilevel"/>
    <w:tmpl w:val="E668ACCC"/>
    <w:lvl w:ilvl="0" w:tplc="00000000">
      <w:start w:val="1"/>
      <w:numFmt w:val="bullet"/>
      <w:lvlText w:val="-"/>
      <w:lvlJc w:val="left"/>
      <w:pPr>
        <w:tabs>
          <w:tab w:val="num" w:pos="1146"/>
        </w:tabs>
        <w:ind w:left="1146" w:hanging="360"/>
      </w:pPr>
      <w:rPr>
        <w:rFonts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124D383C"/>
    <w:multiLevelType w:val="hybridMultilevel"/>
    <w:tmpl w:val="3A1A7880"/>
    <w:lvl w:ilvl="0" w:tplc="B5668BB8">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129C22FD"/>
    <w:multiLevelType w:val="hybridMultilevel"/>
    <w:tmpl w:val="FFCCD2B2"/>
    <w:lvl w:ilvl="0" w:tplc="9A368762">
      <w:start w:val="1"/>
      <w:numFmt w:val="upperRoman"/>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72D5E13"/>
    <w:multiLevelType w:val="hybridMultilevel"/>
    <w:tmpl w:val="A648B956"/>
    <w:lvl w:ilvl="0" w:tplc="3E906F80">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1ACB1449"/>
    <w:multiLevelType w:val="singleLevel"/>
    <w:tmpl w:val="DF1CDC06"/>
    <w:lvl w:ilvl="0">
      <w:start w:val="2"/>
      <w:numFmt w:val="decimal"/>
      <w:lvlText w:val="(%1)"/>
      <w:lvlJc w:val="left"/>
      <w:pPr>
        <w:tabs>
          <w:tab w:val="num" w:pos="900"/>
        </w:tabs>
        <w:ind w:left="900" w:hanging="630"/>
      </w:pPr>
      <w:rPr>
        <w:rFonts w:hint="default"/>
      </w:rPr>
    </w:lvl>
  </w:abstractNum>
  <w:abstractNum w:abstractNumId="18" w15:restartNumberingAfterBreak="0">
    <w:nsid w:val="1C286CA4"/>
    <w:multiLevelType w:val="hybridMultilevel"/>
    <w:tmpl w:val="1E8C4F80"/>
    <w:lvl w:ilvl="0" w:tplc="3E906F80">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224450E0"/>
    <w:multiLevelType w:val="hybridMultilevel"/>
    <w:tmpl w:val="E99C8D64"/>
    <w:lvl w:ilvl="0" w:tplc="1B3881DC">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3105ADA"/>
    <w:multiLevelType w:val="hybridMultilevel"/>
    <w:tmpl w:val="6492CF5C"/>
    <w:lvl w:ilvl="0" w:tplc="EEE2E660">
      <w:start w:val="1"/>
      <w:numFmt w:val="lowerRoman"/>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6D208F8"/>
    <w:multiLevelType w:val="hybridMultilevel"/>
    <w:tmpl w:val="DE342F0E"/>
    <w:lvl w:ilvl="0" w:tplc="B5668BB8">
      <w:start w:val="1"/>
      <w:numFmt w:val="lowerRoman"/>
      <w:lvlText w:val="%1."/>
      <w:lvlJc w:val="left"/>
      <w:pPr>
        <w:tabs>
          <w:tab w:val="num" w:pos="1080"/>
        </w:tabs>
        <w:ind w:left="1080" w:hanging="720"/>
      </w:pPr>
      <w:rPr>
        <w:rFonts w:hint="default"/>
      </w:rPr>
    </w:lvl>
    <w:lvl w:ilvl="1" w:tplc="B2865370">
      <w:start w:val="1"/>
      <w:numFmt w:val="bullet"/>
      <w:lvlText w:val=""/>
      <w:lvlJc w:val="left"/>
      <w:pPr>
        <w:tabs>
          <w:tab w:val="num" w:pos="1440"/>
        </w:tabs>
        <w:ind w:left="1440" w:hanging="360"/>
      </w:pPr>
      <w:rPr>
        <w:rFonts w:ascii="Symbol" w:hAnsi="Symbol"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27437702"/>
    <w:multiLevelType w:val="hybridMultilevel"/>
    <w:tmpl w:val="9D7419BE"/>
    <w:lvl w:ilvl="0" w:tplc="3E906F80">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2A845639"/>
    <w:multiLevelType w:val="hybridMultilevel"/>
    <w:tmpl w:val="9A16D5AA"/>
    <w:lvl w:ilvl="0" w:tplc="4F142A5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B7A2B97"/>
    <w:multiLevelType w:val="singleLevel"/>
    <w:tmpl w:val="99409522"/>
    <w:lvl w:ilvl="0">
      <w:start w:val="1"/>
      <w:numFmt w:val="lowerLetter"/>
      <w:lvlText w:val="%1."/>
      <w:lvlJc w:val="left"/>
      <w:pPr>
        <w:tabs>
          <w:tab w:val="num" w:pos="1429"/>
        </w:tabs>
        <w:ind w:left="1429" w:hanging="720"/>
      </w:pPr>
      <w:rPr>
        <w:rFonts w:hint="default"/>
      </w:rPr>
    </w:lvl>
  </w:abstractNum>
  <w:abstractNum w:abstractNumId="25" w15:restartNumberingAfterBreak="0">
    <w:nsid w:val="2EBE7A9A"/>
    <w:multiLevelType w:val="hybridMultilevel"/>
    <w:tmpl w:val="DE342F0E"/>
    <w:lvl w:ilvl="0" w:tplc="B5668BB8">
      <w:start w:val="1"/>
      <w:numFmt w:val="lowerRoman"/>
      <w:lvlText w:val="%1."/>
      <w:lvlJc w:val="left"/>
      <w:pPr>
        <w:tabs>
          <w:tab w:val="num" w:pos="1080"/>
        </w:tabs>
        <w:ind w:left="1080" w:hanging="720"/>
      </w:pPr>
      <w:rPr>
        <w:rFonts w:hint="default"/>
      </w:rPr>
    </w:lvl>
    <w:lvl w:ilvl="1" w:tplc="B2865370">
      <w:start w:val="1"/>
      <w:numFmt w:val="bullet"/>
      <w:lvlText w:val=""/>
      <w:lvlJc w:val="left"/>
      <w:pPr>
        <w:tabs>
          <w:tab w:val="num" w:pos="1440"/>
        </w:tabs>
        <w:ind w:left="1440" w:hanging="360"/>
      </w:pPr>
      <w:rPr>
        <w:rFonts w:ascii="Symbol" w:hAnsi="Symbol"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337A7E13"/>
    <w:multiLevelType w:val="hybridMultilevel"/>
    <w:tmpl w:val="E13A15F4"/>
    <w:lvl w:ilvl="0" w:tplc="5FCA5854">
      <w:start w:val="1"/>
      <w:numFmt w:val="lowerLetter"/>
      <w:lvlText w:val="(%1)"/>
      <w:lvlJc w:val="left"/>
      <w:pPr>
        <w:ind w:left="1462" w:hanging="360"/>
      </w:pPr>
      <w:rPr>
        <w:rFonts w:hint="default"/>
      </w:rPr>
    </w:lvl>
    <w:lvl w:ilvl="1" w:tplc="08090019" w:tentative="1">
      <w:start w:val="1"/>
      <w:numFmt w:val="lowerLetter"/>
      <w:lvlText w:val="%2."/>
      <w:lvlJc w:val="left"/>
      <w:pPr>
        <w:ind w:left="2182" w:hanging="360"/>
      </w:pPr>
    </w:lvl>
    <w:lvl w:ilvl="2" w:tplc="0809001B" w:tentative="1">
      <w:start w:val="1"/>
      <w:numFmt w:val="lowerRoman"/>
      <w:lvlText w:val="%3."/>
      <w:lvlJc w:val="right"/>
      <w:pPr>
        <w:ind w:left="2902" w:hanging="180"/>
      </w:pPr>
    </w:lvl>
    <w:lvl w:ilvl="3" w:tplc="0809000F" w:tentative="1">
      <w:start w:val="1"/>
      <w:numFmt w:val="decimal"/>
      <w:lvlText w:val="%4."/>
      <w:lvlJc w:val="left"/>
      <w:pPr>
        <w:ind w:left="3622" w:hanging="360"/>
      </w:pPr>
    </w:lvl>
    <w:lvl w:ilvl="4" w:tplc="08090019" w:tentative="1">
      <w:start w:val="1"/>
      <w:numFmt w:val="lowerLetter"/>
      <w:lvlText w:val="%5."/>
      <w:lvlJc w:val="left"/>
      <w:pPr>
        <w:ind w:left="4342" w:hanging="360"/>
      </w:pPr>
    </w:lvl>
    <w:lvl w:ilvl="5" w:tplc="0809001B" w:tentative="1">
      <w:start w:val="1"/>
      <w:numFmt w:val="lowerRoman"/>
      <w:lvlText w:val="%6."/>
      <w:lvlJc w:val="right"/>
      <w:pPr>
        <w:ind w:left="5062" w:hanging="180"/>
      </w:pPr>
    </w:lvl>
    <w:lvl w:ilvl="6" w:tplc="0809000F" w:tentative="1">
      <w:start w:val="1"/>
      <w:numFmt w:val="decimal"/>
      <w:lvlText w:val="%7."/>
      <w:lvlJc w:val="left"/>
      <w:pPr>
        <w:ind w:left="5782" w:hanging="360"/>
      </w:pPr>
    </w:lvl>
    <w:lvl w:ilvl="7" w:tplc="08090019" w:tentative="1">
      <w:start w:val="1"/>
      <w:numFmt w:val="lowerLetter"/>
      <w:lvlText w:val="%8."/>
      <w:lvlJc w:val="left"/>
      <w:pPr>
        <w:ind w:left="6502" w:hanging="360"/>
      </w:pPr>
    </w:lvl>
    <w:lvl w:ilvl="8" w:tplc="0809001B" w:tentative="1">
      <w:start w:val="1"/>
      <w:numFmt w:val="lowerRoman"/>
      <w:lvlText w:val="%9."/>
      <w:lvlJc w:val="right"/>
      <w:pPr>
        <w:ind w:left="7222" w:hanging="180"/>
      </w:pPr>
    </w:lvl>
  </w:abstractNum>
  <w:abstractNum w:abstractNumId="27" w15:restartNumberingAfterBreak="0">
    <w:nsid w:val="38125455"/>
    <w:multiLevelType w:val="hybridMultilevel"/>
    <w:tmpl w:val="15802218"/>
    <w:lvl w:ilvl="0" w:tplc="1B225710">
      <w:start w:val="1"/>
      <w:numFmt w:val="lowerRoman"/>
      <w:lvlText w:val="%1."/>
      <w:lvlJc w:val="left"/>
      <w:pPr>
        <w:tabs>
          <w:tab w:val="num" w:pos="1260"/>
        </w:tabs>
        <w:ind w:left="1260" w:hanging="180"/>
      </w:pPr>
      <w:rPr>
        <w:rFonts w:ascii="Times New Roman" w:eastAsia="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393D0A20"/>
    <w:multiLevelType w:val="hybridMultilevel"/>
    <w:tmpl w:val="5302CB74"/>
    <w:lvl w:ilvl="0" w:tplc="FBDE21C2">
      <w:start w:val="1"/>
      <w:numFmt w:val="decimal"/>
      <w:lvlText w:val="%1."/>
      <w:lvlJc w:val="left"/>
      <w:pPr>
        <w:tabs>
          <w:tab w:val="num" w:pos="2700"/>
        </w:tabs>
        <w:ind w:left="2700" w:hanging="720"/>
      </w:pPr>
      <w:rPr>
        <w:rFonts w:hint="default"/>
        <w:i w:val="0"/>
      </w:rPr>
    </w:lvl>
    <w:lvl w:ilvl="1" w:tplc="6F1873CC">
      <w:start w:val="1"/>
      <w:numFmt w:val="lowerRoman"/>
      <w:lvlText w:val="%2."/>
      <w:lvlJc w:val="left"/>
      <w:pPr>
        <w:tabs>
          <w:tab w:val="num" w:pos="1800"/>
        </w:tabs>
        <w:ind w:left="1800" w:hanging="720"/>
      </w:pPr>
      <w:rPr>
        <w:rFonts w:hint="default"/>
        <w:i w:val="0"/>
      </w:rPr>
    </w:lvl>
    <w:lvl w:ilvl="2" w:tplc="26B412D6">
      <w:start w:val="1"/>
      <w:numFmt w:val="lowerRoman"/>
      <w:lvlText w:val="(%3)"/>
      <w:lvlJc w:val="left"/>
      <w:pPr>
        <w:tabs>
          <w:tab w:val="num" w:pos="2700"/>
        </w:tabs>
        <w:ind w:left="2700" w:hanging="720"/>
      </w:pPr>
      <w:rPr>
        <w:rFonts w:hint="default"/>
      </w:rPr>
    </w:lvl>
    <w:lvl w:ilvl="3" w:tplc="DA5479C0">
      <w:start w:val="1"/>
      <w:numFmt w:val="lowerLetter"/>
      <w:lvlText w:val="%4."/>
      <w:lvlJc w:val="left"/>
      <w:pPr>
        <w:tabs>
          <w:tab w:val="num" w:pos="3660"/>
        </w:tabs>
        <w:ind w:left="3660" w:hanging="1140"/>
      </w:pPr>
      <w:rPr>
        <w:rFonts w:hint="default"/>
        <w:i w:val="0"/>
      </w:rPr>
    </w:lvl>
    <w:lvl w:ilvl="4" w:tplc="B2865370">
      <w:start w:val="1"/>
      <w:numFmt w:val="bullet"/>
      <w:lvlText w:val=""/>
      <w:lvlJc w:val="left"/>
      <w:pPr>
        <w:tabs>
          <w:tab w:val="num" w:pos="3600"/>
        </w:tabs>
        <w:ind w:left="3600" w:hanging="360"/>
      </w:pPr>
      <w:rPr>
        <w:rFonts w:ascii="Symbol" w:hAnsi="Symbol" w:hint="default"/>
        <w:i w:val="0"/>
      </w:r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3BA31F78"/>
    <w:multiLevelType w:val="multilevel"/>
    <w:tmpl w:val="4148D426"/>
    <w:styleLink w:val="Style3"/>
    <w:lvl w:ilvl="0">
      <w:start w:val="4"/>
      <w:numFmt w:val="decimal"/>
      <w:lvlText w:val="%1.0"/>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0" w15:restartNumberingAfterBreak="0">
    <w:nsid w:val="3D6B7327"/>
    <w:multiLevelType w:val="multilevel"/>
    <w:tmpl w:val="A0181F84"/>
    <w:lvl w:ilvl="0">
      <w:start w:val="1"/>
      <w:numFmt w:val="decimal"/>
      <w:lvlText w:val="%1."/>
      <w:lvlJc w:val="left"/>
      <w:pPr>
        <w:ind w:left="360" w:hanging="360"/>
      </w:pPr>
      <w:rPr>
        <w:rFonts w:ascii="Times New Roman" w:hAnsi="Times New Roman" w:cs="Times New Roman" w:hint="default"/>
        <w:sz w:val="24"/>
        <w:szCs w:val="24"/>
      </w:rPr>
    </w:lvl>
    <w:lvl w:ilvl="1">
      <w:start w:val="1"/>
      <w:numFmt w:val="decimal"/>
      <w:lvlText w:val="%1.%2."/>
      <w:lvlJc w:val="left"/>
      <w:pPr>
        <w:ind w:left="702" w:hanging="432"/>
      </w:pPr>
      <w:rPr>
        <w:rFonts w:ascii="Times New Roman" w:hAnsi="Times New Roman" w:cs="Times New Roman" w:hint="default"/>
        <w:b w:val="0"/>
        <w:sz w:val="24"/>
        <w:szCs w:val="24"/>
      </w:rPr>
    </w:lvl>
    <w:lvl w:ilvl="2">
      <w:start w:val="1"/>
      <w:numFmt w:val="decimal"/>
      <w:lvlText w:val="%1.%2.%3."/>
      <w:lvlJc w:val="left"/>
      <w:pPr>
        <w:ind w:left="1224" w:hanging="504"/>
      </w:pPr>
      <w:rPr>
        <w:rFonts w:ascii="Times New Roman" w:hAnsi="Times New Roman" w:cs="Times New Roman" w:hint="default"/>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3EA73D20"/>
    <w:multiLevelType w:val="hybridMultilevel"/>
    <w:tmpl w:val="8842C8EC"/>
    <w:lvl w:ilvl="0" w:tplc="ECB4643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ED24B79"/>
    <w:multiLevelType w:val="hybridMultilevel"/>
    <w:tmpl w:val="62E69704"/>
    <w:lvl w:ilvl="0" w:tplc="0AD6F31A">
      <w:start w:val="1"/>
      <w:numFmt w:val="lowerLetter"/>
      <w:lvlText w:val="%1."/>
      <w:lvlJc w:val="center"/>
      <w:pPr>
        <w:ind w:left="778" w:hanging="360"/>
      </w:pPr>
      <w:rPr>
        <w:rFonts w:hint="default"/>
      </w:rPr>
    </w:lvl>
    <w:lvl w:ilvl="1" w:tplc="08090019" w:tentative="1">
      <w:start w:val="1"/>
      <w:numFmt w:val="lowerLetter"/>
      <w:lvlText w:val="%2."/>
      <w:lvlJc w:val="left"/>
      <w:pPr>
        <w:ind w:left="1498" w:hanging="360"/>
      </w:pPr>
    </w:lvl>
    <w:lvl w:ilvl="2" w:tplc="0809001B" w:tentative="1">
      <w:start w:val="1"/>
      <w:numFmt w:val="lowerRoman"/>
      <w:lvlText w:val="%3."/>
      <w:lvlJc w:val="right"/>
      <w:pPr>
        <w:ind w:left="2218" w:hanging="180"/>
      </w:pPr>
    </w:lvl>
    <w:lvl w:ilvl="3" w:tplc="0809000F" w:tentative="1">
      <w:start w:val="1"/>
      <w:numFmt w:val="decimal"/>
      <w:lvlText w:val="%4."/>
      <w:lvlJc w:val="left"/>
      <w:pPr>
        <w:ind w:left="2938" w:hanging="360"/>
      </w:pPr>
    </w:lvl>
    <w:lvl w:ilvl="4" w:tplc="08090019" w:tentative="1">
      <w:start w:val="1"/>
      <w:numFmt w:val="lowerLetter"/>
      <w:lvlText w:val="%5."/>
      <w:lvlJc w:val="left"/>
      <w:pPr>
        <w:ind w:left="3658" w:hanging="360"/>
      </w:pPr>
    </w:lvl>
    <w:lvl w:ilvl="5" w:tplc="0809001B" w:tentative="1">
      <w:start w:val="1"/>
      <w:numFmt w:val="lowerRoman"/>
      <w:lvlText w:val="%6."/>
      <w:lvlJc w:val="right"/>
      <w:pPr>
        <w:ind w:left="4378" w:hanging="180"/>
      </w:pPr>
    </w:lvl>
    <w:lvl w:ilvl="6" w:tplc="0809000F" w:tentative="1">
      <w:start w:val="1"/>
      <w:numFmt w:val="decimal"/>
      <w:lvlText w:val="%7."/>
      <w:lvlJc w:val="left"/>
      <w:pPr>
        <w:ind w:left="5098" w:hanging="360"/>
      </w:pPr>
    </w:lvl>
    <w:lvl w:ilvl="7" w:tplc="08090019" w:tentative="1">
      <w:start w:val="1"/>
      <w:numFmt w:val="lowerLetter"/>
      <w:lvlText w:val="%8."/>
      <w:lvlJc w:val="left"/>
      <w:pPr>
        <w:ind w:left="5818" w:hanging="360"/>
      </w:pPr>
    </w:lvl>
    <w:lvl w:ilvl="8" w:tplc="0809001B" w:tentative="1">
      <w:start w:val="1"/>
      <w:numFmt w:val="lowerRoman"/>
      <w:lvlText w:val="%9."/>
      <w:lvlJc w:val="right"/>
      <w:pPr>
        <w:ind w:left="6538" w:hanging="180"/>
      </w:pPr>
    </w:lvl>
  </w:abstractNum>
  <w:abstractNum w:abstractNumId="33" w15:restartNumberingAfterBreak="0">
    <w:nsid w:val="406108E0"/>
    <w:multiLevelType w:val="hybridMultilevel"/>
    <w:tmpl w:val="9698CCEA"/>
    <w:lvl w:ilvl="0" w:tplc="08090017">
      <w:start w:val="1"/>
      <w:numFmt w:val="lowerLetter"/>
      <w:lvlText w:val="%1)"/>
      <w:lvlJc w:val="left"/>
      <w:pPr>
        <w:ind w:left="1080" w:hanging="360"/>
      </w:pPr>
    </w:lvl>
    <w:lvl w:ilvl="1" w:tplc="6F6872DA">
      <w:start w:val="1"/>
      <w:numFmt w:val="bullet"/>
      <w:lvlText w:val=""/>
      <w:lvlJc w:val="left"/>
      <w:pPr>
        <w:ind w:left="1800" w:hanging="360"/>
      </w:pPr>
      <w:rPr>
        <w:rFonts w:ascii="Symbol" w:hAnsi="Symbol"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40873BAA"/>
    <w:multiLevelType w:val="hybridMultilevel"/>
    <w:tmpl w:val="E2EAB410"/>
    <w:lvl w:ilvl="0" w:tplc="5052D5C6">
      <w:start w:val="1"/>
      <w:numFmt w:val="lowerRoman"/>
      <w:lvlText w:val="%1."/>
      <w:lvlJc w:val="left"/>
      <w:pPr>
        <w:tabs>
          <w:tab w:val="num" w:pos="2340"/>
        </w:tabs>
        <w:ind w:left="234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43820B5B"/>
    <w:multiLevelType w:val="hybridMultilevel"/>
    <w:tmpl w:val="8DD004C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46E21D1B"/>
    <w:multiLevelType w:val="hybridMultilevel"/>
    <w:tmpl w:val="8438D8CE"/>
    <w:lvl w:ilvl="0" w:tplc="9A368762">
      <w:start w:val="1"/>
      <w:numFmt w:val="upperRoman"/>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4D91700C"/>
    <w:multiLevelType w:val="hybridMultilevel"/>
    <w:tmpl w:val="319CB0B4"/>
    <w:lvl w:ilvl="0" w:tplc="1B3881D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4DCB27F2"/>
    <w:multiLevelType w:val="hybridMultilevel"/>
    <w:tmpl w:val="9698CCEA"/>
    <w:lvl w:ilvl="0" w:tplc="08090017">
      <w:start w:val="1"/>
      <w:numFmt w:val="lowerLetter"/>
      <w:lvlText w:val="%1)"/>
      <w:lvlJc w:val="left"/>
      <w:pPr>
        <w:ind w:left="1069" w:hanging="360"/>
      </w:pPr>
    </w:lvl>
    <w:lvl w:ilvl="1" w:tplc="6F6872DA">
      <w:start w:val="1"/>
      <w:numFmt w:val="bullet"/>
      <w:lvlText w:val=""/>
      <w:lvlJc w:val="left"/>
      <w:pPr>
        <w:ind w:left="1789" w:hanging="360"/>
      </w:pPr>
      <w:rPr>
        <w:rFonts w:ascii="Symbol" w:hAnsi="Symbol" w:hint="default"/>
      </w:rPr>
    </w:lvl>
    <w:lvl w:ilvl="2" w:tplc="0809001B">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9" w15:restartNumberingAfterBreak="0">
    <w:nsid w:val="4E3F0898"/>
    <w:multiLevelType w:val="hybridMultilevel"/>
    <w:tmpl w:val="DEF26BEA"/>
    <w:lvl w:ilvl="0" w:tplc="96E665D8">
      <w:start w:val="1"/>
      <w:numFmt w:val="bullet"/>
      <w:lvlText w:val="‐"/>
      <w:lvlJc w:val="left"/>
      <w:pPr>
        <w:ind w:left="1800" w:hanging="360"/>
      </w:pPr>
      <w:rPr>
        <w:rFonts w:ascii="Calibri" w:hAnsi="Calibri"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0" w15:restartNumberingAfterBreak="0">
    <w:nsid w:val="525C6339"/>
    <w:multiLevelType w:val="multilevel"/>
    <w:tmpl w:val="10BC3AB8"/>
    <w:lvl w:ilvl="0">
      <w:start w:val="3"/>
      <w:numFmt w:val="decimal"/>
      <w:lvlText w:val="%1."/>
      <w:lvlJc w:val="left"/>
      <w:pPr>
        <w:ind w:left="1440" w:hanging="360"/>
      </w:pPr>
      <w:rPr>
        <w:rFonts w:hint="default"/>
        <w:b/>
      </w:rPr>
    </w:lvl>
    <w:lvl w:ilvl="1">
      <w:start w:val="1"/>
      <w:numFmt w:val="decimalZero"/>
      <w:isLgl/>
      <w:lvlText w:val="%1.%2"/>
      <w:lvlJc w:val="left"/>
      <w:pPr>
        <w:ind w:left="1500" w:hanging="420"/>
      </w:pPr>
      <w:rPr>
        <w:rFonts w:hint="default"/>
        <w:b w:val="0"/>
        <w:i w:val="0"/>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1" w15:restartNumberingAfterBreak="0">
    <w:nsid w:val="53A5206F"/>
    <w:multiLevelType w:val="hybridMultilevel"/>
    <w:tmpl w:val="E8BE56D0"/>
    <w:lvl w:ilvl="0" w:tplc="E52686EC">
      <w:start w:val="1"/>
      <w:numFmt w:val="upperRoman"/>
      <w:lvlText w:val="[%1]"/>
      <w:lvlJc w:val="left"/>
      <w:pPr>
        <w:ind w:left="1440" w:hanging="360"/>
      </w:pPr>
      <w:rPr>
        <w:rFonts w:hint="default"/>
        <w:b w:val="0"/>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2" w15:restartNumberingAfterBreak="0">
    <w:nsid w:val="58197F82"/>
    <w:multiLevelType w:val="multilevel"/>
    <w:tmpl w:val="C458E74C"/>
    <w:lvl w:ilvl="0">
      <w:start w:val="1"/>
      <w:numFmt w:val="lowerLetter"/>
      <w:lvlText w:val="%1."/>
      <w:lvlJc w:val="left"/>
      <w:pPr>
        <w:tabs>
          <w:tab w:val="num" w:pos="570"/>
        </w:tabs>
        <w:ind w:left="570" w:hanging="570"/>
      </w:pPr>
      <w:rPr>
        <w:rFonts w:hint="default"/>
      </w:rPr>
    </w:lvl>
    <w:lvl w:ilvl="1">
      <w:start w:val="1"/>
      <w:numFmt w:val="lowerLetter"/>
      <w:lvlText w:val="%2."/>
      <w:lvlJc w:val="left"/>
      <w:pPr>
        <w:tabs>
          <w:tab w:val="num" w:pos="1080"/>
        </w:tabs>
        <w:ind w:left="1080" w:hanging="360"/>
      </w:pPr>
    </w:lvl>
    <w:lvl w:ilvl="2">
      <w:start w:val="1"/>
      <w:numFmt w:val="decimal"/>
      <w:lvlText w:val="%3."/>
      <w:lvlJc w:val="left"/>
      <w:pPr>
        <w:tabs>
          <w:tab w:val="num" w:pos="1980"/>
        </w:tabs>
        <w:ind w:left="1980" w:hanging="360"/>
      </w:pPr>
      <w:rPr>
        <w:rFonts w:hint="default"/>
      </w:r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43" w15:restartNumberingAfterBreak="0">
    <w:nsid w:val="5BF921AE"/>
    <w:multiLevelType w:val="multilevel"/>
    <w:tmpl w:val="A726EEFC"/>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5E650DF1"/>
    <w:multiLevelType w:val="multilevel"/>
    <w:tmpl w:val="C458E74C"/>
    <w:lvl w:ilvl="0">
      <w:start w:val="1"/>
      <w:numFmt w:val="lowerLetter"/>
      <w:lvlText w:val="%1."/>
      <w:lvlJc w:val="left"/>
      <w:pPr>
        <w:tabs>
          <w:tab w:val="num" w:pos="570"/>
        </w:tabs>
        <w:ind w:left="570" w:hanging="570"/>
      </w:pPr>
      <w:rPr>
        <w:rFonts w:hint="default"/>
      </w:rPr>
    </w:lvl>
    <w:lvl w:ilvl="1">
      <w:start w:val="1"/>
      <w:numFmt w:val="lowerLetter"/>
      <w:lvlText w:val="%2."/>
      <w:lvlJc w:val="left"/>
      <w:pPr>
        <w:tabs>
          <w:tab w:val="num" w:pos="1080"/>
        </w:tabs>
        <w:ind w:left="1080" w:hanging="360"/>
      </w:pPr>
    </w:lvl>
    <w:lvl w:ilvl="2">
      <w:start w:val="1"/>
      <w:numFmt w:val="decimal"/>
      <w:lvlText w:val="%3."/>
      <w:lvlJc w:val="left"/>
      <w:pPr>
        <w:tabs>
          <w:tab w:val="num" w:pos="1980"/>
        </w:tabs>
        <w:ind w:left="1980" w:hanging="360"/>
      </w:pPr>
      <w:rPr>
        <w:rFonts w:hint="default"/>
      </w:r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45" w15:restartNumberingAfterBreak="0">
    <w:nsid w:val="5FE815BB"/>
    <w:multiLevelType w:val="hybridMultilevel"/>
    <w:tmpl w:val="C9BEF8EC"/>
    <w:lvl w:ilvl="0" w:tplc="9EAEDFF6">
      <w:start w:val="1"/>
      <w:numFmt w:val="lowerLetter"/>
      <w:lvlText w:val="%1."/>
      <w:lvlJc w:val="left"/>
      <w:pPr>
        <w:ind w:left="720" w:hanging="360"/>
      </w:pPr>
      <w:rPr>
        <w:rFonts w:hint="default"/>
        <w:b w:val="0"/>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64D80FC1"/>
    <w:multiLevelType w:val="hybridMultilevel"/>
    <w:tmpl w:val="3F38C670"/>
    <w:lvl w:ilvl="0" w:tplc="00000000">
      <w:start w:val="1"/>
      <w:numFmt w:val="bullet"/>
      <w:lvlText w:val="-"/>
      <w:lvlJc w:val="left"/>
      <w:pPr>
        <w:tabs>
          <w:tab w:val="num" w:pos="1440"/>
        </w:tabs>
        <w:ind w:left="144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5B46CC4"/>
    <w:multiLevelType w:val="hybridMultilevel"/>
    <w:tmpl w:val="181AECAC"/>
    <w:lvl w:ilvl="0" w:tplc="B2865370">
      <w:start w:val="1"/>
      <w:numFmt w:val="bullet"/>
      <w:lvlText w:val=""/>
      <w:lvlJc w:val="left"/>
      <w:pPr>
        <w:tabs>
          <w:tab w:val="num" w:pos="720"/>
        </w:tabs>
        <w:ind w:left="720" w:hanging="360"/>
      </w:pPr>
      <w:rPr>
        <w:rFonts w:ascii="Symbol" w:hAnsi="Symbol" w:hint="default"/>
      </w:rPr>
    </w:lvl>
    <w:lvl w:ilvl="1" w:tplc="08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8000DE1"/>
    <w:multiLevelType w:val="hybridMultilevel"/>
    <w:tmpl w:val="18B2B35E"/>
    <w:lvl w:ilvl="0" w:tplc="1B225710">
      <w:start w:val="1"/>
      <w:numFmt w:val="lowerRoman"/>
      <w:lvlText w:val="%1."/>
      <w:lvlJc w:val="left"/>
      <w:pPr>
        <w:ind w:left="720" w:hanging="360"/>
      </w:pPr>
      <w:rPr>
        <w:rFonts w:ascii="Times New Roman" w:eastAsia="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6A8B2FB1"/>
    <w:multiLevelType w:val="hybridMultilevel"/>
    <w:tmpl w:val="BBF06974"/>
    <w:lvl w:ilvl="0" w:tplc="EEE2E660">
      <w:start w:val="1"/>
      <w:numFmt w:val="lowerRoman"/>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15:restartNumberingAfterBreak="0">
    <w:nsid w:val="6ADD652D"/>
    <w:multiLevelType w:val="hybridMultilevel"/>
    <w:tmpl w:val="52001DA2"/>
    <w:lvl w:ilvl="0" w:tplc="B0C87BF8">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1" w15:restartNumberingAfterBreak="0">
    <w:nsid w:val="6E8F3A20"/>
    <w:multiLevelType w:val="hybridMultilevel"/>
    <w:tmpl w:val="95E4E0CE"/>
    <w:lvl w:ilvl="0" w:tplc="B0C87BF8">
      <w:start w:val="1"/>
      <w:numFmt w:val="lowerLetter"/>
      <w:lvlText w:val="%1."/>
      <w:lvlJc w:val="left"/>
      <w:pPr>
        <w:tabs>
          <w:tab w:val="num" w:pos="720"/>
        </w:tabs>
        <w:ind w:left="720" w:hanging="360"/>
      </w:pPr>
      <w:rPr>
        <w:rFonts w:hint="default"/>
      </w:rPr>
    </w:lvl>
    <w:lvl w:ilvl="1" w:tplc="1B225710">
      <w:start w:val="1"/>
      <w:numFmt w:val="lowerRoman"/>
      <w:lvlText w:val="%2."/>
      <w:lvlJc w:val="left"/>
      <w:pPr>
        <w:tabs>
          <w:tab w:val="num" w:pos="1260"/>
        </w:tabs>
        <w:ind w:left="1260" w:hanging="180"/>
      </w:pPr>
      <w:rPr>
        <w:rFonts w:ascii="Times New Roman" w:eastAsia="Times New Roman" w:hAnsi="Times New Roman" w:cs="Times New Roman" w:hint="default"/>
      </w:rPr>
    </w:lvl>
    <w:lvl w:ilvl="2" w:tplc="250A716E">
      <w:start w:val="1"/>
      <w:numFmt w:val="bullet"/>
      <w:lvlText w:val="–"/>
      <w:lvlJc w:val="left"/>
      <w:pPr>
        <w:tabs>
          <w:tab w:val="num" w:pos="2340"/>
        </w:tabs>
        <w:ind w:left="2340" w:hanging="360"/>
      </w:pPr>
      <w:rPr>
        <w:rFonts w:ascii="Times New Roman" w:eastAsia="Times New Roman" w:hAnsi="Times New Roman" w:cs="Times New Roman"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715344DA"/>
    <w:multiLevelType w:val="hybridMultilevel"/>
    <w:tmpl w:val="B15ED0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71BF78FE"/>
    <w:multiLevelType w:val="hybridMultilevel"/>
    <w:tmpl w:val="EDDEE56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71E06C2D"/>
    <w:multiLevelType w:val="multilevel"/>
    <w:tmpl w:val="C458E74C"/>
    <w:lvl w:ilvl="0">
      <w:start w:val="1"/>
      <w:numFmt w:val="lowerLetter"/>
      <w:lvlText w:val="%1."/>
      <w:lvlJc w:val="left"/>
      <w:pPr>
        <w:tabs>
          <w:tab w:val="num" w:pos="570"/>
        </w:tabs>
        <w:ind w:left="570" w:hanging="570"/>
      </w:pPr>
      <w:rPr>
        <w:rFonts w:hint="default"/>
      </w:rPr>
    </w:lvl>
    <w:lvl w:ilvl="1">
      <w:start w:val="1"/>
      <w:numFmt w:val="lowerLetter"/>
      <w:lvlText w:val="%2."/>
      <w:lvlJc w:val="left"/>
      <w:pPr>
        <w:tabs>
          <w:tab w:val="num" w:pos="1080"/>
        </w:tabs>
        <w:ind w:left="1080" w:hanging="360"/>
      </w:pPr>
    </w:lvl>
    <w:lvl w:ilvl="2">
      <w:start w:val="1"/>
      <w:numFmt w:val="decimal"/>
      <w:lvlText w:val="%3."/>
      <w:lvlJc w:val="left"/>
      <w:pPr>
        <w:tabs>
          <w:tab w:val="num" w:pos="1980"/>
        </w:tabs>
        <w:ind w:left="1980" w:hanging="360"/>
      </w:pPr>
      <w:rPr>
        <w:rFonts w:hint="default"/>
      </w:r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55" w15:restartNumberingAfterBreak="0">
    <w:nsid w:val="773F7EE5"/>
    <w:multiLevelType w:val="hybridMultilevel"/>
    <w:tmpl w:val="FA74F8AA"/>
    <w:lvl w:ilvl="0" w:tplc="B5668BB8">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6" w15:restartNumberingAfterBreak="0">
    <w:nsid w:val="7DEF206E"/>
    <w:multiLevelType w:val="hybridMultilevel"/>
    <w:tmpl w:val="DE342F0E"/>
    <w:lvl w:ilvl="0" w:tplc="B5668BB8">
      <w:start w:val="1"/>
      <w:numFmt w:val="lowerRoman"/>
      <w:lvlText w:val="%1."/>
      <w:lvlJc w:val="left"/>
      <w:pPr>
        <w:tabs>
          <w:tab w:val="num" w:pos="1288"/>
        </w:tabs>
        <w:ind w:left="1288" w:hanging="720"/>
      </w:pPr>
      <w:rPr>
        <w:rFonts w:hint="default"/>
      </w:rPr>
    </w:lvl>
    <w:lvl w:ilvl="1" w:tplc="B2865370">
      <w:start w:val="1"/>
      <w:numFmt w:val="bullet"/>
      <w:lvlText w:val=""/>
      <w:lvlJc w:val="left"/>
      <w:pPr>
        <w:tabs>
          <w:tab w:val="num" w:pos="1440"/>
        </w:tabs>
        <w:ind w:left="1440" w:hanging="360"/>
      </w:pPr>
      <w:rPr>
        <w:rFonts w:ascii="Symbol" w:hAnsi="Symbol"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7" w15:restartNumberingAfterBreak="0">
    <w:nsid w:val="7E560DE6"/>
    <w:multiLevelType w:val="hybridMultilevel"/>
    <w:tmpl w:val="EBB07DD2"/>
    <w:lvl w:ilvl="0" w:tplc="0AD6F31A">
      <w:start w:val="1"/>
      <w:numFmt w:val="lowerLetter"/>
      <w:lvlText w:val="%1."/>
      <w:lvlJc w:val="center"/>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42"/>
  </w:num>
  <w:num w:numId="3">
    <w:abstractNumId w:val="11"/>
  </w:num>
  <w:num w:numId="4">
    <w:abstractNumId w:val="43"/>
  </w:num>
  <w:num w:numId="5">
    <w:abstractNumId w:val="0"/>
  </w:num>
  <w:num w:numId="6">
    <w:abstractNumId w:val="30"/>
  </w:num>
  <w:num w:numId="7">
    <w:abstractNumId w:val="18"/>
  </w:num>
  <w:num w:numId="8">
    <w:abstractNumId w:val="16"/>
  </w:num>
  <w:num w:numId="9">
    <w:abstractNumId w:val="25"/>
  </w:num>
  <w:num w:numId="10">
    <w:abstractNumId w:val="12"/>
  </w:num>
  <w:num w:numId="11">
    <w:abstractNumId w:val="14"/>
  </w:num>
  <w:num w:numId="12">
    <w:abstractNumId w:val="55"/>
  </w:num>
  <w:num w:numId="13">
    <w:abstractNumId w:val="50"/>
  </w:num>
  <w:num w:numId="14">
    <w:abstractNumId w:val="24"/>
  </w:num>
  <w:num w:numId="15">
    <w:abstractNumId w:val="46"/>
  </w:num>
  <w:num w:numId="16">
    <w:abstractNumId w:val="47"/>
  </w:num>
  <w:num w:numId="17">
    <w:abstractNumId w:val="3"/>
  </w:num>
  <w:num w:numId="18">
    <w:abstractNumId w:val="51"/>
  </w:num>
  <w:num w:numId="19">
    <w:abstractNumId w:val="7"/>
  </w:num>
  <w:num w:numId="20">
    <w:abstractNumId w:val="22"/>
  </w:num>
  <w:num w:numId="21">
    <w:abstractNumId w:val="29"/>
  </w:num>
  <w:num w:numId="22">
    <w:abstractNumId w:val="20"/>
  </w:num>
  <w:num w:numId="23">
    <w:abstractNumId w:val="49"/>
  </w:num>
  <w:num w:numId="24">
    <w:abstractNumId w:val="28"/>
  </w:num>
  <w:num w:numId="25">
    <w:abstractNumId w:val="34"/>
  </w:num>
  <w:num w:numId="26">
    <w:abstractNumId w:val="9"/>
  </w:num>
  <w:num w:numId="27">
    <w:abstractNumId w:val="19"/>
  </w:num>
  <w:num w:numId="28">
    <w:abstractNumId w:val="37"/>
  </w:num>
  <w:num w:numId="29">
    <w:abstractNumId w:val="4"/>
  </w:num>
  <w:num w:numId="30">
    <w:abstractNumId w:val="6"/>
  </w:num>
  <w:num w:numId="31">
    <w:abstractNumId w:val="52"/>
  </w:num>
  <w:num w:numId="32">
    <w:abstractNumId w:val="23"/>
  </w:num>
  <w:num w:numId="33">
    <w:abstractNumId w:val="35"/>
  </w:num>
  <w:num w:numId="34">
    <w:abstractNumId w:val="10"/>
  </w:num>
  <w:num w:numId="35">
    <w:abstractNumId w:val="48"/>
  </w:num>
  <w:num w:numId="36">
    <w:abstractNumId w:val="8"/>
  </w:num>
  <w:num w:numId="37">
    <w:abstractNumId w:val="13"/>
  </w:num>
  <w:num w:numId="38">
    <w:abstractNumId w:val="5"/>
  </w:num>
  <w:num w:numId="39">
    <w:abstractNumId w:val="54"/>
  </w:num>
  <w:num w:numId="40">
    <w:abstractNumId w:val="31"/>
  </w:num>
  <w:num w:numId="41">
    <w:abstractNumId w:val="1"/>
  </w:num>
  <w:num w:numId="42">
    <w:abstractNumId w:val="40"/>
  </w:num>
  <w:num w:numId="43">
    <w:abstractNumId w:val="32"/>
  </w:num>
  <w:num w:numId="44">
    <w:abstractNumId w:val="41"/>
  </w:num>
  <w:num w:numId="45">
    <w:abstractNumId w:val="36"/>
  </w:num>
  <w:num w:numId="46">
    <w:abstractNumId w:val="15"/>
  </w:num>
  <w:num w:numId="47">
    <w:abstractNumId w:val="26"/>
  </w:num>
  <w:num w:numId="48">
    <w:abstractNumId w:val="57"/>
  </w:num>
  <w:num w:numId="49">
    <w:abstractNumId w:val="56"/>
  </w:num>
  <w:num w:numId="50">
    <w:abstractNumId w:val="27"/>
  </w:num>
  <w:num w:numId="51">
    <w:abstractNumId w:val="21"/>
  </w:num>
  <w:num w:numId="52">
    <w:abstractNumId w:val="39"/>
  </w:num>
  <w:num w:numId="53">
    <w:abstractNumId w:val="44"/>
  </w:num>
  <w:num w:numId="54">
    <w:abstractNumId w:val="2"/>
  </w:num>
  <w:num w:numId="55">
    <w:abstractNumId w:val="53"/>
  </w:num>
  <w:num w:numId="56">
    <w:abstractNumId w:val="45"/>
  </w:num>
  <w:num w:numId="57">
    <w:abstractNumId w:val="38"/>
  </w:num>
  <w:num w:numId="58">
    <w:abstractNumId w:val="33"/>
  </w:num>
  <w:numIdMacAtCleanup w:val="5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sabelle Agius">
    <w15:presenceInfo w15:providerId="AD" w15:userId="S-1-5-21-777118355-3742235061-4275627726-12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520B"/>
    <w:rsid w:val="0000280E"/>
    <w:rsid w:val="00003BE0"/>
    <w:rsid w:val="000047E0"/>
    <w:rsid w:val="0000601A"/>
    <w:rsid w:val="00007116"/>
    <w:rsid w:val="0001075D"/>
    <w:rsid w:val="000120B5"/>
    <w:rsid w:val="00013E40"/>
    <w:rsid w:val="0001574C"/>
    <w:rsid w:val="00020EC4"/>
    <w:rsid w:val="000266A7"/>
    <w:rsid w:val="00031A85"/>
    <w:rsid w:val="000325F8"/>
    <w:rsid w:val="000332E4"/>
    <w:rsid w:val="000358FF"/>
    <w:rsid w:val="000368E2"/>
    <w:rsid w:val="00036A9E"/>
    <w:rsid w:val="00036C6E"/>
    <w:rsid w:val="00040A28"/>
    <w:rsid w:val="00040D76"/>
    <w:rsid w:val="000415C4"/>
    <w:rsid w:val="00041AFF"/>
    <w:rsid w:val="000423C5"/>
    <w:rsid w:val="00043ACC"/>
    <w:rsid w:val="00045EBE"/>
    <w:rsid w:val="00045F53"/>
    <w:rsid w:val="0005187A"/>
    <w:rsid w:val="000518C5"/>
    <w:rsid w:val="00051925"/>
    <w:rsid w:val="00052331"/>
    <w:rsid w:val="00053C21"/>
    <w:rsid w:val="00055405"/>
    <w:rsid w:val="000648C8"/>
    <w:rsid w:val="000653BF"/>
    <w:rsid w:val="00073617"/>
    <w:rsid w:val="0007388B"/>
    <w:rsid w:val="000744EA"/>
    <w:rsid w:val="000767EA"/>
    <w:rsid w:val="000819F2"/>
    <w:rsid w:val="000828FE"/>
    <w:rsid w:val="000831F9"/>
    <w:rsid w:val="00086066"/>
    <w:rsid w:val="00090527"/>
    <w:rsid w:val="0009056F"/>
    <w:rsid w:val="00090E00"/>
    <w:rsid w:val="00090F7A"/>
    <w:rsid w:val="00090F90"/>
    <w:rsid w:val="00094497"/>
    <w:rsid w:val="00094CAA"/>
    <w:rsid w:val="00095776"/>
    <w:rsid w:val="000958F6"/>
    <w:rsid w:val="00095D69"/>
    <w:rsid w:val="00097942"/>
    <w:rsid w:val="000A0668"/>
    <w:rsid w:val="000A14D6"/>
    <w:rsid w:val="000A5DF9"/>
    <w:rsid w:val="000A626B"/>
    <w:rsid w:val="000A7F1A"/>
    <w:rsid w:val="000B318B"/>
    <w:rsid w:val="000B39D6"/>
    <w:rsid w:val="000B543E"/>
    <w:rsid w:val="000B5D66"/>
    <w:rsid w:val="000C0CD5"/>
    <w:rsid w:val="000C4FB5"/>
    <w:rsid w:val="000C7246"/>
    <w:rsid w:val="000C7CA0"/>
    <w:rsid w:val="000C7E48"/>
    <w:rsid w:val="000D1680"/>
    <w:rsid w:val="000D2940"/>
    <w:rsid w:val="000D4379"/>
    <w:rsid w:val="000E1C62"/>
    <w:rsid w:val="000E3027"/>
    <w:rsid w:val="000E3586"/>
    <w:rsid w:val="000E45EF"/>
    <w:rsid w:val="000E538D"/>
    <w:rsid w:val="000E79BB"/>
    <w:rsid w:val="000F1636"/>
    <w:rsid w:val="000F268F"/>
    <w:rsid w:val="000F4B26"/>
    <w:rsid w:val="000F6234"/>
    <w:rsid w:val="00104C0F"/>
    <w:rsid w:val="00107E16"/>
    <w:rsid w:val="00113A19"/>
    <w:rsid w:val="001228A0"/>
    <w:rsid w:val="0012313E"/>
    <w:rsid w:val="001276D3"/>
    <w:rsid w:val="00127AD8"/>
    <w:rsid w:val="00131927"/>
    <w:rsid w:val="001333DF"/>
    <w:rsid w:val="00133BD2"/>
    <w:rsid w:val="00133DA3"/>
    <w:rsid w:val="00135161"/>
    <w:rsid w:val="00135B0B"/>
    <w:rsid w:val="00144468"/>
    <w:rsid w:val="00145C91"/>
    <w:rsid w:val="00147DB5"/>
    <w:rsid w:val="001503C6"/>
    <w:rsid w:val="00152AE6"/>
    <w:rsid w:val="001551D0"/>
    <w:rsid w:val="001564C3"/>
    <w:rsid w:val="00157788"/>
    <w:rsid w:val="001577EE"/>
    <w:rsid w:val="00160ED5"/>
    <w:rsid w:val="001613BF"/>
    <w:rsid w:val="001629A2"/>
    <w:rsid w:val="0016453B"/>
    <w:rsid w:val="001703B5"/>
    <w:rsid w:val="00170B11"/>
    <w:rsid w:val="00171C58"/>
    <w:rsid w:val="001755B8"/>
    <w:rsid w:val="0018344E"/>
    <w:rsid w:val="00184F03"/>
    <w:rsid w:val="001872A1"/>
    <w:rsid w:val="001873E3"/>
    <w:rsid w:val="00192562"/>
    <w:rsid w:val="0019375E"/>
    <w:rsid w:val="00193F20"/>
    <w:rsid w:val="001977F0"/>
    <w:rsid w:val="001A08A4"/>
    <w:rsid w:val="001A4F4F"/>
    <w:rsid w:val="001A641B"/>
    <w:rsid w:val="001A69CA"/>
    <w:rsid w:val="001A6EA4"/>
    <w:rsid w:val="001B0443"/>
    <w:rsid w:val="001B0E8F"/>
    <w:rsid w:val="001B176B"/>
    <w:rsid w:val="001B32B5"/>
    <w:rsid w:val="001B39B1"/>
    <w:rsid w:val="001B60E8"/>
    <w:rsid w:val="001B6F45"/>
    <w:rsid w:val="001C0EEE"/>
    <w:rsid w:val="001C112F"/>
    <w:rsid w:val="001C1D90"/>
    <w:rsid w:val="001C27B6"/>
    <w:rsid w:val="001C44DB"/>
    <w:rsid w:val="001C47C4"/>
    <w:rsid w:val="001C7296"/>
    <w:rsid w:val="001D0A65"/>
    <w:rsid w:val="001D0BF3"/>
    <w:rsid w:val="001D479E"/>
    <w:rsid w:val="001D4F3D"/>
    <w:rsid w:val="001E1C31"/>
    <w:rsid w:val="001E30CD"/>
    <w:rsid w:val="001E5F8A"/>
    <w:rsid w:val="001E6575"/>
    <w:rsid w:val="001F35A2"/>
    <w:rsid w:val="001F3925"/>
    <w:rsid w:val="001F472C"/>
    <w:rsid w:val="001F7359"/>
    <w:rsid w:val="00203A05"/>
    <w:rsid w:val="002049B6"/>
    <w:rsid w:val="00206701"/>
    <w:rsid w:val="00206791"/>
    <w:rsid w:val="00211781"/>
    <w:rsid w:val="00212CFA"/>
    <w:rsid w:val="00213470"/>
    <w:rsid w:val="0021682F"/>
    <w:rsid w:val="0021726F"/>
    <w:rsid w:val="00217D85"/>
    <w:rsid w:val="00225AE6"/>
    <w:rsid w:val="00230CB1"/>
    <w:rsid w:val="00230D65"/>
    <w:rsid w:val="00232EA9"/>
    <w:rsid w:val="002330B0"/>
    <w:rsid w:val="00234393"/>
    <w:rsid w:val="0023604A"/>
    <w:rsid w:val="00236E99"/>
    <w:rsid w:val="002378A7"/>
    <w:rsid w:val="00242166"/>
    <w:rsid w:val="00244AAD"/>
    <w:rsid w:val="00244F09"/>
    <w:rsid w:val="00245C81"/>
    <w:rsid w:val="002503B1"/>
    <w:rsid w:val="002517B9"/>
    <w:rsid w:val="002547F7"/>
    <w:rsid w:val="002608CD"/>
    <w:rsid w:val="002609F3"/>
    <w:rsid w:val="002612B8"/>
    <w:rsid w:val="002644F9"/>
    <w:rsid w:val="0027126E"/>
    <w:rsid w:val="00276C95"/>
    <w:rsid w:val="00277C16"/>
    <w:rsid w:val="00280506"/>
    <w:rsid w:val="00281B0C"/>
    <w:rsid w:val="00281F31"/>
    <w:rsid w:val="00283C7A"/>
    <w:rsid w:val="002905D5"/>
    <w:rsid w:val="00293250"/>
    <w:rsid w:val="002A126E"/>
    <w:rsid w:val="002A38A2"/>
    <w:rsid w:val="002B045D"/>
    <w:rsid w:val="002B33DF"/>
    <w:rsid w:val="002B49E0"/>
    <w:rsid w:val="002C13A2"/>
    <w:rsid w:val="002C13BF"/>
    <w:rsid w:val="002C2E94"/>
    <w:rsid w:val="002C301C"/>
    <w:rsid w:val="002C317E"/>
    <w:rsid w:val="002C5C15"/>
    <w:rsid w:val="002D2692"/>
    <w:rsid w:val="002E287B"/>
    <w:rsid w:val="002E2A2A"/>
    <w:rsid w:val="002E5F2F"/>
    <w:rsid w:val="002E6771"/>
    <w:rsid w:val="002F00BD"/>
    <w:rsid w:val="00300D06"/>
    <w:rsid w:val="003016C7"/>
    <w:rsid w:val="00302252"/>
    <w:rsid w:val="00304424"/>
    <w:rsid w:val="00305B65"/>
    <w:rsid w:val="00307103"/>
    <w:rsid w:val="003101AB"/>
    <w:rsid w:val="00312811"/>
    <w:rsid w:val="00312E43"/>
    <w:rsid w:val="00313325"/>
    <w:rsid w:val="00313549"/>
    <w:rsid w:val="0031538A"/>
    <w:rsid w:val="00322CEB"/>
    <w:rsid w:val="0033013F"/>
    <w:rsid w:val="00330537"/>
    <w:rsid w:val="00330CF8"/>
    <w:rsid w:val="003313E7"/>
    <w:rsid w:val="00332A2F"/>
    <w:rsid w:val="00333739"/>
    <w:rsid w:val="00333E9F"/>
    <w:rsid w:val="003401BE"/>
    <w:rsid w:val="00341136"/>
    <w:rsid w:val="00342AF3"/>
    <w:rsid w:val="00342B4D"/>
    <w:rsid w:val="0034310B"/>
    <w:rsid w:val="00345FDC"/>
    <w:rsid w:val="003465B8"/>
    <w:rsid w:val="003477A6"/>
    <w:rsid w:val="00347CAE"/>
    <w:rsid w:val="00350BAE"/>
    <w:rsid w:val="0035194F"/>
    <w:rsid w:val="00352E4F"/>
    <w:rsid w:val="00354BFD"/>
    <w:rsid w:val="0035796E"/>
    <w:rsid w:val="00362B40"/>
    <w:rsid w:val="003647BE"/>
    <w:rsid w:val="00364DD5"/>
    <w:rsid w:val="00365AAB"/>
    <w:rsid w:val="00365D56"/>
    <w:rsid w:val="00370672"/>
    <w:rsid w:val="0037141C"/>
    <w:rsid w:val="00371F37"/>
    <w:rsid w:val="00372086"/>
    <w:rsid w:val="00373B51"/>
    <w:rsid w:val="00374F70"/>
    <w:rsid w:val="0038082C"/>
    <w:rsid w:val="00381CBE"/>
    <w:rsid w:val="00384163"/>
    <w:rsid w:val="003841CD"/>
    <w:rsid w:val="00384E97"/>
    <w:rsid w:val="00386DE8"/>
    <w:rsid w:val="00391841"/>
    <w:rsid w:val="00395112"/>
    <w:rsid w:val="003962AB"/>
    <w:rsid w:val="0039751F"/>
    <w:rsid w:val="00397E24"/>
    <w:rsid w:val="003A0916"/>
    <w:rsid w:val="003A3B6A"/>
    <w:rsid w:val="003A42B4"/>
    <w:rsid w:val="003A4E9B"/>
    <w:rsid w:val="003A5434"/>
    <w:rsid w:val="003B0171"/>
    <w:rsid w:val="003B2328"/>
    <w:rsid w:val="003B32BA"/>
    <w:rsid w:val="003B3DA2"/>
    <w:rsid w:val="003B3E9C"/>
    <w:rsid w:val="003B52FF"/>
    <w:rsid w:val="003B69FB"/>
    <w:rsid w:val="003C0F9C"/>
    <w:rsid w:val="003C568C"/>
    <w:rsid w:val="003C60E4"/>
    <w:rsid w:val="003C76E7"/>
    <w:rsid w:val="003D02C9"/>
    <w:rsid w:val="003D3029"/>
    <w:rsid w:val="003D4A0E"/>
    <w:rsid w:val="003D4A59"/>
    <w:rsid w:val="003D6423"/>
    <w:rsid w:val="003E00BF"/>
    <w:rsid w:val="003E2008"/>
    <w:rsid w:val="003E3D7D"/>
    <w:rsid w:val="003E44DC"/>
    <w:rsid w:val="003E5FB9"/>
    <w:rsid w:val="003E74FF"/>
    <w:rsid w:val="003F0C0F"/>
    <w:rsid w:val="003F11D5"/>
    <w:rsid w:val="003F1B0B"/>
    <w:rsid w:val="003F28F5"/>
    <w:rsid w:val="003F349E"/>
    <w:rsid w:val="003F4648"/>
    <w:rsid w:val="003F468A"/>
    <w:rsid w:val="004000CA"/>
    <w:rsid w:val="0040366C"/>
    <w:rsid w:val="00405827"/>
    <w:rsid w:val="00407245"/>
    <w:rsid w:val="00413DEE"/>
    <w:rsid w:val="00414529"/>
    <w:rsid w:val="0041528B"/>
    <w:rsid w:val="00416435"/>
    <w:rsid w:val="004208A0"/>
    <w:rsid w:val="00422460"/>
    <w:rsid w:val="004226ED"/>
    <w:rsid w:val="00422C63"/>
    <w:rsid w:val="004273AB"/>
    <w:rsid w:val="00427D5C"/>
    <w:rsid w:val="004303CF"/>
    <w:rsid w:val="00433669"/>
    <w:rsid w:val="004365F7"/>
    <w:rsid w:val="004373B0"/>
    <w:rsid w:val="004420A7"/>
    <w:rsid w:val="00442A8E"/>
    <w:rsid w:val="0044347A"/>
    <w:rsid w:val="004461D0"/>
    <w:rsid w:val="00447980"/>
    <w:rsid w:val="00452CBE"/>
    <w:rsid w:val="00453977"/>
    <w:rsid w:val="0045448E"/>
    <w:rsid w:val="00455B1B"/>
    <w:rsid w:val="004561D0"/>
    <w:rsid w:val="0045790A"/>
    <w:rsid w:val="00462379"/>
    <w:rsid w:val="004675E0"/>
    <w:rsid w:val="00467AB7"/>
    <w:rsid w:val="0047369E"/>
    <w:rsid w:val="004746FA"/>
    <w:rsid w:val="00481C28"/>
    <w:rsid w:val="00481D9A"/>
    <w:rsid w:val="00483030"/>
    <w:rsid w:val="00483150"/>
    <w:rsid w:val="00485DF5"/>
    <w:rsid w:val="0048637D"/>
    <w:rsid w:val="00487C0B"/>
    <w:rsid w:val="00490D06"/>
    <w:rsid w:val="00491A6A"/>
    <w:rsid w:val="00492D1C"/>
    <w:rsid w:val="00495458"/>
    <w:rsid w:val="00497F3D"/>
    <w:rsid w:val="00497FA2"/>
    <w:rsid w:val="004A02F4"/>
    <w:rsid w:val="004A0688"/>
    <w:rsid w:val="004A1463"/>
    <w:rsid w:val="004B262B"/>
    <w:rsid w:val="004B2B76"/>
    <w:rsid w:val="004B3A55"/>
    <w:rsid w:val="004B6029"/>
    <w:rsid w:val="004C3CF4"/>
    <w:rsid w:val="004C739E"/>
    <w:rsid w:val="004C7EA6"/>
    <w:rsid w:val="004D0100"/>
    <w:rsid w:val="004D140A"/>
    <w:rsid w:val="004D26AE"/>
    <w:rsid w:val="004D35B8"/>
    <w:rsid w:val="004D64BB"/>
    <w:rsid w:val="004D780D"/>
    <w:rsid w:val="004E05ED"/>
    <w:rsid w:val="004E072A"/>
    <w:rsid w:val="004E1E86"/>
    <w:rsid w:val="004E26A2"/>
    <w:rsid w:val="004E4963"/>
    <w:rsid w:val="004E514D"/>
    <w:rsid w:val="004F0CDD"/>
    <w:rsid w:val="004F1BC1"/>
    <w:rsid w:val="004F2DE1"/>
    <w:rsid w:val="004F528B"/>
    <w:rsid w:val="004F65D2"/>
    <w:rsid w:val="00504813"/>
    <w:rsid w:val="00505627"/>
    <w:rsid w:val="005067ED"/>
    <w:rsid w:val="005070BF"/>
    <w:rsid w:val="005108E1"/>
    <w:rsid w:val="00511C4F"/>
    <w:rsid w:val="00513E9D"/>
    <w:rsid w:val="0051587F"/>
    <w:rsid w:val="0051603D"/>
    <w:rsid w:val="0051637F"/>
    <w:rsid w:val="00517B2F"/>
    <w:rsid w:val="00522308"/>
    <w:rsid w:val="005224C9"/>
    <w:rsid w:val="0052405C"/>
    <w:rsid w:val="0052493E"/>
    <w:rsid w:val="005324EC"/>
    <w:rsid w:val="00532531"/>
    <w:rsid w:val="00532A15"/>
    <w:rsid w:val="00532FAD"/>
    <w:rsid w:val="005368CE"/>
    <w:rsid w:val="00540CFB"/>
    <w:rsid w:val="0054201E"/>
    <w:rsid w:val="00544257"/>
    <w:rsid w:val="00546545"/>
    <w:rsid w:val="00551A7F"/>
    <w:rsid w:val="005541B6"/>
    <w:rsid w:val="00556B39"/>
    <w:rsid w:val="0055713E"/>
    <w:rsid w:val="0056222B"/>
    <w:rsid w:val="00564B62"/>
    <w:rsid w:val="00565F9E"/>
    <w:rsid w:val="0056754C"/>
    <w:rsid w:val="00567866"/>
    <w:rsid w:val="005707E5"/>
    <w:rsid w:val="0057176D"/>
    <w:rsid w:val="0058040C"/>
    <w:rsid w:val="005807E2"/>
    <w:rsid w:val="00583929"/>
    <w:rsid w:val="005848D3"/>
    <w:rsid w:val="00591334"/>
    <w:rsid w:val="00592625"/>
    <w:rsid w:val="00592825"/>
    <w:rsid w:val="00592C95"/>
    <w:rsid w:val="0059425D"/>
    <w:rsid w:val="00596C0A"/>
    <w:rsid w:val="005A7790"/>
    <w:rsid w:val="005B36B9"/>
    <w:rsid w:val="005B3720"/>
    <w:rsid w:val="005B52B4"/>
    <w:rsid w:val="005B5CD3"/>
    <w:rsid w:val="005B5E6D"/>
    <w:rsid w:val="005B649B"/>
    <w:rsid w:val="005C016A"/>
    <w:rsid w:val="005C01C7"/>
    <w:rsid w:val="005C1618"/>
    <w:rsid w:val="005C2D24"/>
    <w:rsid w:val="005C33DE"/>
    <w:rsid w:val="005C34DD"/>
    <w:rsid w:val="005C449D"/>
    <w:rsid w:val="005C7326"/>
    <w:rsid w:val="005C7F7F"/>
    <w:rsid w:val="005D2E70"/>
    <w:rsid w:val="005D3337"/>
    <w:rsid w:val="005D5D47"/>
    <w:rsid w:val="005D70CC"/>
    <w:rsid w:val="005E4CFA"/>
    <w:rsid w:val="005E4D1C"/>
    <w:rsid w:val="005F106E"/>
    <w:rsid w:val="005F5CE6"/>
    <w:rsid w:val="005F65CE"/>
    <w:rsid w:val="005F700B"/>
    <w:rsid w:val="005F7DDF"/>
    <w:rsid w:val="006017A8"/>
    <w:rsid w:val="0060477B"/>
    <w:rsid w:val="00604A09"/>
    <w:rsid w:val="0061497D"/>
    <w:rsid w:val="00616882"/>
    <w:rsid w:val="00616965"/>
    <w:rsid w:val="0061753D"/>
    <w:rsid w:val="00620F0D"/>
    <w:rsid w:val="00625B55"/>
    <w:rsid w:val="00625FD1"/>
    <w:rsid w:val="00626578"/>
    <w:rsid w:val="00626ABF"/>
    <w:rsid w:val="0063062C"/>
    <w:rsid w:val="00631E8D"/>
    <w:rsid w:val="00633443"/>
    <w:rsid w:val="00635981"/>
    <w:rsid w:val="006359BD"/>
    <w:rsid w:val="00641BC2"/>
    <w:rsid w:val="00644005"/>
    <w:rsid w:val="006441B2"/>
    <w:rsid w:val="00646283"/>
    <w:rsid w:val="00646630"/>
    <w:rsid w:val="00646DA4"/>
    <w:rsid w:val="006470D9"/>
    <w:rsid w:val="00651762"/>
    <w:rsid w:val="006531B9"/>
    <w:rsid w:val="00653C5C"/>
    <w:rsid w:val="00654DD1"/>
    <w:rsid w:val="00660692"/>
    <w:rsid w:val="00661958"/>
    <w:rsid w:val="00664346"/>
    <w:rsid w:val="00665066"/>
    <w:rsid w:val="006679E8"/>
    <w:rsid w:val="00672599"/>
    <w:rsid w:val="00672E5D"/>
    <w:rsid w:val="00676DEF"/>
    <w:rsid w:val="00677B4D"/>
    <w:rsid w:val="0068058A"/>
    <w:rsid w:val="006812DC"/>
    <w:rsid w:val="00681C5F"/>
    <w:rsid w:val="00681F27"/>
    <w:rsid w:val="006823AB"/>
    <w:rsid w:val="0068472F"/>
    <w:rsid w:val="006854F5"/>
    <w:rsid w:val="00685616"/>
    <w:rsid w:val="00685A1C"/>
    <w:rsid w:val="006860F9"/>
    <w:rsid w:val="006902E1"/>
    <w:rsid w:val="006903B6"/>
    <w:rsid w:val="00690D13"/>
    <w:rsid w:val="006915F0"/>
    <w:rsid w:val="006922AE"/>
    <w:rsid w:val="00692E82"/>
    <w:rsid w:val="00693D76"/>
    <w:rsid w:val="00693FBA"/>
    <w:rsid w:val="00695637"/>
    <w:rsid w:val="00695A8C"/>
    <w:rsid w:val="00695E38"/>
    <w:rsid w:val="0069719B"/>
    <w:rsid w:val="006A055F"/>
    <w:rsid w:val="006A0BB8"/>
    <w:rsid w:val="006A135F"/>
    <w:rsid w:val="006A351F"/>
    <w:rsid w:val="006A5395"/>
    <w:rsid w:val="006A576E"/>
    <w:rsid w:val="006A5AFA"/>
    <w:rsid w:val="006A6D6F"/>
    <w:rsid w:val="006B0763"/>
    <w:rsid w:val="006B0DE0"/>
    <w:rsid w:val="006B0EFD"/>
    <w:rsid w:val="006B2A92"/>
    <w:rsid w:val="006B2C0E"/>
    <w:rsid w:val="006B4C45"/>
    <w:rsid w:val="006C1E51"/>
    <w:rsid w:val="006C4F4F"/>
    <w:rsid w:val="006C69A5"/>
    <w:rsid w:val="006D0003"/>
    <w:rsid w:val="006D21E9"/>
    <w:rsid w:val="006D464C"/>
    <w:rsid w:val="006D4E58"/>
    <w:rsid w:val="006D69F2"/>
    <w:rsid w:val="006D7FB7"/>
    <w:rsid w:val="006E019C"/>
    <w:rsid w:val="006E0D59"/>
    <w:rsid w:val="006E4E88"/>
    <w:rsid w:val="006E6F62"/>
    <w:rsid w:val="006F14F2"/>
    <w:rsid w:val="006F178D"/>
    <w:rsid w:val="006F1C32"/>
    <w:rsid w:val="006F2C49"/>
    <w:rsid w:val="006F3A4B"/>
    <w:rsid w:val="006F3ACD"/>
    <w:rsid w:val="006F4F04"/>
    <w:rsid w:val="00701E8B"/>
    <w:rsid w:val="00706A96"/>
    <w:rsid w:val="0070749C"/>
    <w:rsid w:val="007074FC"/>
    <w:rsid w:val="00711F15"/>
    <w:rsid w:val="007127DE"/>
    <w:rsid w:val="007133D5"/>
    <w:rsid w:val="00714A87"/>
    <w:rsid w:val="00715360"/>
    <w:rsid w:val="007157B4"/>
    <w:rsid w:val="00721441"/>
    <w:rsid w:val="00721C56"/>
    <w:rsid w:val="00722C2C"/>
    <w:rsid w:val="007244E3"/>
    <w:rsid w:val="00724693"/>
    <w:rsid w:val="00730B87"/>
    <w:rsid w:val="00731783"/>
    <w:rsid w:val="0073443F"/>
    <w:rsid w:val="00735001"/>
    <w:rsid w:val="00741359"/>
    <w:rsid w:val="007428BD"/>
    <w:rsid w:val="00743A50"/>
    <w:rsid w:val="00745343"/>
    <w:rsid w:val="0074703D"/>
    <w:rsid w:val="00747483"/>
    <w:rsid w:val="00747662"/>
    <w:rsid w:val="007509C3"/>
    <w:rsid w:val="007515D3"/>
    <w:rsid w:val="00760423"/>
    <w:rsid w:val="00761C32"/>
    <w:rsid w:val="00764242"/>
    <w:rsid w:val="007642E1"/>
    <w:rsid w:val="00764E45"/>
    <w:rsid w:val="00771B8A"/>
    <w:rsid w:val="007720BB"/>
    <w:rsid w:val="0077467F"/>
    <w:rsid w:val="0077711A"/>
    <w:rsid w:val="0078083E"/>
    <w:rsid w:val="007850A1"/>
    <w:rsid w:val="00787AD7"/>
    <w:rsid w:val="007920DA"/>
    <w:rsid w:val="00794718"/>
    <w:rsid w:val="00796BEF"/>
    <w:rsid w:val="00796EBE"/>
    <w:rsid w:val="007A01E2"/>
    <w:rsid w:val="007A3A03"/>
    <w:rsid w:val="007A4740"/>
    <w:rsid w:val="007A6157"/>
    <w:rsid w:val="007A6EE0"/>
    <w:rsid w:val="007A7BBA"/>
    <w:rsid w:val="007B2B39"/>
    <w:rsid w:val="007B2B9E"/>
    <w:rsid w:val="007B3E5F"/>
    <w:rsid w:val="007B4087"/>
    <w:rsid w:val="007B62B2"/>
    <w:rsid w:val="007B7B8F"/>
    <w:rsid w:val="007C14CF"/>
    <w:rsid w:val="007C30D1"/>
    <w:rsid w:val="007C3508"/>
    <w:rsid w:val="007C5FD0"/>
    <w:rsid w:val="007C6567"/>
    <w:rsid w:val="007D05B4"/>
    <w:rsid w:val="007D19B0"/>
    <w:rsid w:val="007D2641"/>
    <w:rsid w:val="007D3450"/>
    <w:rsid w:val="007D59C4"/>
    <w:rsid w:val="007D760F"/>
    <w:rsid w:val="007E294D"/>
    <w:rsid w:val="007E2C42"/>
    <w:rsid w:val="007E520B"/>
    <w:rsid w:val="007E5444"/>
    <w:rsid w:val="007E6762"/>
    <w:rsid w:val="007E6EC2"/>
    <w:rsid w:val="007F291F"/>
    <w:rsid w:val="007F2C1C"/>
    <w:rsid w:val="007F43F1"/>
    <w:rsid w:val="007F48CF"/>
    <w:rsid w:val="007F4926"/>
    <w:rsid w:val="007F66E1"/>
    <w:rsid w:val="007F67AA"/>
    <w:rsid w:val="007F7BF2"/>
    <w:rsid w:val="008033BA"/>
    <w:rsid w:val="00807197"/>
    <w:rsid w:val="0081014C"/>
    <w:rsid w:val="00811141"/>
    <w:rsid w:val="0081621D"/>
    <w:rsid w:val="00817923"/>
    <w:rsid w:val="00817AD7"/>
    <w:rsid w:val="00823885"/>
    <w:rsid w:val="00823953"/>
    <w:rsid w:val="0082409F"/>
    <w:rsid w:val="00824231"/>
    <w:rsid w:val="00824243"/>
    <w:rsid w:val="00824565"/>
    <w:rsid w:val="00824DD0"/>
    <w:rsid w:val="00826B37"/>
    <w:rsid w:val="00827234"/>
    <w:rsid w:val="008274A1"/>
    <w:rsid w:val="00835A0E"/>
    <w:rsid w:val="008362AC"/>
    <w:rsid w:val="008371E8"/>
    <w:rsid w:val="0083728F"/>
    <w:rsid w:val="008376AA"/>
    <w:rsid w:val="00837B68"/>
    <w:rsid w:val="00840B12"/>
    <w:rsid w:val="00840B50"/>
    <w:rsid w:val="00843BAB"/>
    <w:rsid w:val="008443AF"/>
    <w:rsid w:val="00844ED3"/>
    <w:rsid w:val="008500EC"/>
    <w:rsid w:val="00850821"/>
    <w:rsid w:val="00850902"/>
    <w:rsid w:val="00851CEE"/>
    <w:rsid w:val="00853A86"/>
    <w:rsid w:val="00854824"/>
    <w:rsid w:val="008555FF"/>
    <w:rsid w:val="00855E18"/>
    <w:rsid w:val="008617CA"/>
    <w:rsid w:val="00863289"/>
    <w:rsid w:val="0086353C"/>
    <w:rsid w:val="00863B85"/>
    <w:rsid w:val="00863C26"/>
    <w:rsid w:val="00863FCA"/>
    <w:rsid w:val="0086710D"/>
    <w:rsid w:val="00867F2A"/>
    <w:rsid w:val="00867F5A"/>
    <w:rsid w:val="00876A55"/>
    <w:rsid w:val="00882283"/>
    <w:rsid w:val="00883C98"/>
    <w:rsid w:val="008841E1"/>
    <w:rsid w:val="00884ED8"/>
    <w:rsid w:val="008911E7"/>
    <w:rsid w:val="00893AD6"/>
    <w:rsid w:val="00893FA6"/>
    <w:rsid w:val="008948CC"/>
    <w:rsid w:val="00894F23"/>
    <w:rsid w:val="0089637D"/>
    <w:rsid w:val="008A2732"/>
    <w:rsid w:val="008A560D"/>
    <w:rsid w:val="008A5991"/>
    <w:rsid w:val="008A703C"/>
    <w:rsid w:val="008B5ED4"/>
    <w:rsid w:val="008B71FD"/>
    <w:rsid w:val="008B799C"/>
    <w:rsid w:val="008C4F95"/>
    <w:rsid w:val="008C7CA6"/>
    <w:rsid w:val="008D0D12"/>
    <w:rsid w:val="008D3D99"/>
    <w:rsid w:val="008D7393"/>
    <w:rsid w:val="008D78CD"/>
    <w:rsid w:val="008D79EA"/>
    <w:rsid w:val="008E027C"/>
    <w:rsid w:val="008E258D"/>
    <w:rsid w:val="008E385B"/>
    <w:rsid w:val="008E5331"/>
    <w:rsid w:val="008E5E69"/>
    <w:rsid w:val="008E7910"/>
    <w:rsid w:val="008F1095"/>
    <w:rsid w:val="008F17A6"/>
    <w:rsid w:val="008F1994"/>
    <w:rsid w:val="008F3986"/>
    <w:rsid w:val="008F4598"/>
    <w:rsid w:val="008F6D1B"/>
    <w:rsid w:val="00901C6A"/>
    <w:rsid w:val="00901DAF"/>
    <w:rsid w:val="009026CD"/>
    <w:rsid w:val="009039AB"/>
    <w:rsid w:val="00904AFE"/>
    <w:rsid w:val="00907B6B"/>
    <w:rsid w:val="00910C11"/>
    <w:rsid w:val="00913F3F"/>
    <w:rsid w:val="00915F96"/>
    <w:rsid w:val="009210FA"/>
    <w:rsid w:val="009234CF"/>
    <w:rsid w:val="00923839"/>
    <w:rsid w:val="00925A34"/>
    <w:rsid w:val="0092647D"/>
    <w:rsid w:val="00927C99"/>
    <w:rsid w:val="009320B8"/>
    <w:rsid w:val="00932154"/>
    <w:rsid w:val="0093597E"/>
    <w:rsid w:val="009359F3"/>
    <w:rsid w:val="00935CD7"/>
    <w:rsid w:val="0093649F"/>
    <w:rsid w:val="0093681C"/>
    <w:rsid w:val="0094254D"/>
    <w:rsid w:val="00945B43"/>
    <w:rsid w:val="00946321"/>
    <w:rsid w:val="00952146"/>
    <w:rsid w:val="009551C6"/>
    <w:rsid w:val="009577EC"/>
    <w:rsid w:val="0096103B"/>
    <w:rsid w:val="00962CB8"/>
    <w:rsid w:val="00964376"/>
    <w:rsid w:val="00970EEC"/>
    <w:rsid w:val="00971448"/>
    <w:rsid w:val="00971BCC"/>
    <w:rsid w:val="00975864"/>
    <w:rsid w:val="00984A21"/>
    <w:rsid w:val="00987AD1"/>
    <w:rsid w:val="00987C1A"/>
    <w:rsid w:val="009940E5"/>
    <w:rsid w:val="009962AB"/>
    <w:rsid w:val="00997A42"/>
    <w:rsid w:val="009A49C2"/>
    <w:rsid w:val="009A6F95"/>
    <w:rsid w:val="009B259F"/>
    <w:rsid w:val="009B32B2"/>
    <w:rsid w:val="009B3D7C"/>
    <w:rsid w:val="009B753B"/>
    <w:rsid w:val="009B7887"/>
    <w:rsid w:val="009C11EB"/>
    <w:rsid w:val="009C2DB8"/>
    <w:rsid w:val="009C38D5"/>
    <w:rsid w:val="009D2C15"/>
    <w:rsid w:val="009D393E"/>
    <w:rsid w:val="009D4953"/>
    <w:rsid w:val="009D781B"/>
    <w:rsid w:val="009E5EB7"/>
    <w:rsid w:val="009E72B9"/>
    <w:rsid w:val="009F10A4"/>
    <w:rsid w:val="009F2145"/>
    <w:rsid w:val="009F2FDA"/>
    <w:rsid w:val="009F3FFA"/>
    <w:rsid w:val="009F426A"/>
    <w:rsid w:val="009F6A76"/>
    <w:rsid w:val="009F7F22"/>
    <w:rsid w:val="00A043B5"/>
    <w:rsid w:val="00A07225"/>
    <w:rsid w:val="00A11177"/>
    <w:rsid w:val="00A1546E"/>
    <w:rsid w:val="00A208C0"/>
    <w:rsid w:val="00A23D55"/>
    <w:rsid w:val="00A24BD7"/>
    <w:rsid w:val="00A25709"/>
    <w:rsid w:val="00A327DC"/>
    <w:rsid w:val="00A32DAE"/>
    <w:rsid w:val="00A3335B"/>
    <w:rsid w:val="00A33ACE"/>
    <w:rsid w:val="00A37FEF"/>
    <w:rsid w:val="00A40AB5"/>
    <w:rsid w:val="00A423D6"/>
    <w:rsid w:val="00A43BB2"/>
    <w:rsid w:val="00A47CD2"/>
    <w:rsid w:val="00A50413"/>
    <w:rsid w:val="00A52E04"/>
    <w:rsid w:val="00A57367"/>
    <w:rsid w:val="00A578F8"/>
    <w:rsid w:val="00A605F7"/>
    <w:rsid w:val="00A60CCC"/>
    <w:rsid w:val="00A6206C"/>
    <w:rsid w:val="00A63090"/>
    <w:rsid w:val="00A63474"/>
    <w:rsid w:val="00A64089"/>
    <w:rsid w:val="00A72777"/>
    <w:rsid w:val="00A72AF1"/>
    <w:rsid w:val="00A7302F"/>
    <w:rsid w:val="00A7357D"/>
    <w:rsid w:val="00A7525A"/>
    <w:rsid w:val="00A77C34"/>
    <w:rsid w:val="00A82EB2"/>
    <w:rsid w:val="00A83C73"/>
    <w:rsid w:val="00A842A9"/>
    <w:rsid w:val="00A84EE9"/>
    <w:rsid w:val="00A850A8"/>
    <w:rsid w:val="00A85977"/>
    <w:rsid w:val="00A91EC4"/>
    <w:rsid w:val="00A920D1"/>
    <w:rsid w:val="00A92548"/>
    <w:rsid w:val="00A9395C"/>
    <w:rsid w:val="00AA0D92"/>
    <w:rsid w:val="00AA3D17"/>
    <w:rsid w:val="00AA41F4"/>
    <w:rsid w:val="00AA43BF"/>
    <w:rsid w:val="00AA66D9"/>
    <w:rsid w:val="00AA6997"/>
    <w:rsid w:val="00AA7888"/>
    <w:rsid w:val="00AB1B18"/>
    <w:rsid w:val="00AB2C82"/>
    <w:rsid w:val="00AB3F5B"/>
    <w:rsid w:val="00AB5436"/>
    <w:rsid w:val="00AB6AFE"/>
    <w:rsid w:val="00AC0908"/>
    <w:rsid w:val="00AC43D0"/>
    <w:rsid w:val="00AC6CBC"/>
    <w:rsid w:val="00AC6D64"/>
    <w:rsid w:val="00AD0E77"/>
    <w:rsid w:val="00AD4DAE"/>
    <w:rsid w:val="00AE27BF"/>
    <w:rsid w:val="00AE2897"/>
    <w:rsid w:val="00AE33E2"/>
    <w:rsid w:val="00AE50E7"/>
    <w:rsid w:val="00AF12E9"/>
    <w:rsid w:val="00AF1DDF"/>
    <w:rsid w:val="00AF2639"/>
    <w:rsid w:val="00AF35F6"/>
    <w:rsid w:val="00AF4689"/>
    <w:rsid w:val="00AF55A5"/>
    <w:rsid w:val="00AF606F"/>
    <w:rsid w:val="00AF7DC0"/>
    <w:rsid w:val="00B01D6B"/>
    <w:rsid w:val="00B02308"/>
    <w:rsid w:val="00B04D36"/>
    <w:rsid w:val="00B0628E"/>
    <w:rsid w:val="00B11813"/>
    <w:rsid w:val="00B12830"/>
    <w:rsid w:val="00B1429E"/>
    <w:rsid w:val="00B16A5D"/>
    <w:rsid w:val="00B2154A"/>
    <w:rsid w:val="00B21B2E"/>
    <w:rsid w:val="00B21C6A"/>
    <w:rsid w:val="00B2369F"/>
    <w:rsid w:val="00B23786"/>
    <w:rsid w:val="00B23FB3"/>
    <w:rsid w:val="00B24038"/>
    <w:rsid w:val="00B245D7"/>
    <w:rsid w:val="00B32C85"/>
    <w:rsid w:val="00B3432E"/>
    <w:rsid w:val="00B366AC"/>
    <w:rsid w:val="00B37AEE"/>
    <w:rsid w:val="00B429C2"/>
    <w:rsid w:val="00B43704"/>
    <w:rsid w:val="00B44F1E"/>
    <w:rsid w:val="00B456ED"/>
    <w:rsid w:val="00B45D1A"/>
    <w:rsid w:val="00B47DF5"/>
    <w:rsid w:val="00B50B60"/>
    <w:rsid w:val="00B5110C"/>
    <w:rsid w:val="00B514E9"/>
    <w:rsid w:val="00B51858"/>
    <w:rsid w:val="00B53CDB"/>
    <w:rsid w:val="00B54A4A"/>
    <w:rsid w:val="00B551F2"/>
    <w:rsid w:val="00B55579"/>
    <w:rsid w:val="00B563C0"/>
    <w:rsid w:val="00B5796B"/>
    <w:rsid w:val="00B619E4"/>
    <w:rsid w:val="00B65C8E"/>
    <w:rsid w:val="00B66450"/>
    <w:rsid w:val="00B67767"/>
    <w:rsid w:val="00B709CD"/>
    <w:rsid w:val="00B70CB9"/>
    <w:rsid w:val="00B71B25"/>
    <w:rsid w:val="00B744FD"/>
    <w:rsid w:val="00B76611"/>
    <w:rsid w:val="00B76CCA"/>
    <w:rsid w:val="00B80E7C"/>
    <w:rsid w:val="00B82316"/>
    <w:rsid w:val="00B84485"/>
    <w:rsid w:val="00B87996"/>
    <w:rsid w:val="00B93223"/>
    <w:rsid w:val="00B952AA"/>
    <w:rsid w:val="00B974D1"/>
    <w:rsid w:val="00BA0FAA"/>
    <w:rsid w:val="00BA1D70"/>
    <w:rsid w:val="00BA3324"/>
    <w:rsid w:val="00BA687A"/>
    <w:rsid w:val="00BA7A45"/>
    <w:rsid w:val="00BB09DA"/>
    <w:rsid w:val="00BB43FC"/>
    <w:rsid w:val="00BB476D"/>
    <w:rsid w:val="00BB4DFC"/>
    <w:rsid w:val="00BB5354"/>
    <w:rsid w:val="00BB7985"/>
    <w:rsid w:val="00BC0591"/>
    <w:rsid w:val="00BC2F35"/>
    <w:rsid w:val="00BC3337"/>
    <w:rsid w:val="00BC4AF8"/>
    <w:rsid w:val="00BD0691"/>
    <w:rsid w:val="00BD4617"/>
    <w:rsid w:val="00BD787E"/>
    <w:rsid w:val="00BE22CB"/>
    <w:rsid w:val="00BE2504"/>
    <w:rsid w:val="00BE4BFB"/>
    <w:rsid w:val="00BE4FA0"/>
    <w:rsid w:val="00BE5351"/>
    <w:rsid w:val="00BE5B75"/>
    <w:rsid w:val="00BE6A64"/>
    <w:rsid w:val="00BE6D4A"/>
    <w:rsid w:val="00BF28BA"/>
    <w:rsid w:val="00BF3020"/>
    <w:rsid w:val="00BF6E67"/>
    <w:rsid w:val="00C00EA7"/>
    <w:rsid w:val="00C0277A"/>
    <w:rsid w:val="00C02EF4"/>
    <w:rsid w:val="00C04546"/>
    <w:rsid w:val="00C04E77"/>
    <w:rsid w:val="00C073A9"/>
    <w:rsid w:val="00C15EAE"/>
    <w:rsid w:val="00C1704A"/>
    <w:rsid w:val="00C176F2"/>
    <w:rsid w:val="00C17733"/>
    <w:rsid w:val="00C21426"/>
    <w:rsid w:val="00C21985"/>
    <w:rsid w:val="00C24307"/>
    <w:rsid w:val="00C26614"/>
    <w:rsid w:val="00C26AA9"/>
    <w:rsid w:val="00C33EDB"/>
    <w:rsid w:val="00C35B84"/>
    <w:rsid w:val="00C37AA6"/>
    <w:rsid w:val="00C42470"/>
    <w:rsid w:val="00C43225"/>
    <w:rsid w:val="00C44803"/>
    <w:rsid w:val="00C451B7"/>
    <w:rsid w:val="00C46872"/>
    <w:rsid w:val="00C47895"/>
    <w:rsid w:val="00C5517E"/>
    <w:rsid w:val="00C561DF"/>
    <w:rsid w:val="00C62A06"/>
    <w:rsid w:val="00C63020"/>
    <w:rsid w:val="00C63826"/>
    <w:rsid w:val="00C6388F"/>
    <w:rsid w:val="00C655A8"/>
    <w:rsid w:val="00C7169D"/>
    <w:rsid w:val="00C72489"/>
    <w:rsid w:val="00C73B10"/>
    <w:rsid w:val="00C7441A"/>
    <w:rsid w:val="00C75A05"/>
    <w:rsid w:val="00C76010"/>
    <w:rsid w:val="00C80CF1"/>
    <w:rsid w:val="00C8153E"/>
    <w:rsid w:val="00C82324"/>
    <w:rsid w:val="00C8498B"/>
    <w:rsid w:val="00C85D56"/>
    <w:rsid w:val="00C86BE7"/>
    <w:rsid w:val="00C87929"/>
    <w:rsid w:val="00C9050C"/>
    <w:rsid w:val="00C92F8A"/>
    <w:rsid w:val="00C9461F"/>
    <w:rsid w:val="00C94FD8"/>
    <w:rsid w:val="00C9704E"/>
    <w:rsid w:val="00CA0EDB"/>
    <w:rsid w:val="00CA32EB"/>
    <w:rsid w:val="00CA6AF8"/>
    <w:rsid w:val="00CA7CD4"/>
    <w:rsid w:val="00CB044A"/>
    <w:rsid w:val="00CB1135"/>
    <w:rsid w:val="00CB24C0"/>
    <w:rsid w:val="00CB294F"/>
    <w:rsid w:val="00CB452F"/>
    <w:rsid w:val="00CB7810"/>
    <w:rsid w:val="00CC0865"/>
    <w:rsid w:val="00CC2A06"/>
    <w:rsid w:val="00CC38A4"/>
    <w:rsid w:val="00CC627C"/>
    <w:rsid w:val="00CC6C6B"/>
    <w:rsid w:val="00CC7611"/>
    <w:rsid w:val="00CD05DA"/>
    <w:rsid w:val="00CD1DF3"/>
    <w:rsid w:val="00CD54A2"/>
    <w:rsid w:val="00CD597E"/>
    <w:rsid w:val="00CD649B"/>
    <w:rsid w:val="00CD719D"/>
    <w:rsid w:val="00CE1141"/>
    <w:rsid w:val="00CE269E"/>
    <w:rsid w:val="00CE2CE8"/>
    <w:rsid w:val="00CE3905"/>
    <w:rsid w:val="00CE3B24"/>
    <w:rsid w:val="00CE3C91"/>
    <w:rsid w:val="00CE44EA"/>
    <w:rsid w:val="00CF0175"/>
    <w:rsid w:val="00CF0C95"/>
    <w:rsid w:val="00CF0D36"/>
    <w:rsid w:val="00CF3802"/>
    <w:rsid w:val="00CF3E32"/>
    <w:rsid w:val="00CF4B9E"/>
    <w:rsid w:val="00CF511B"/>
    <w:rsid w:val="00CF57DE"/>
    <w:rsid w:val="00CF6C08"/>
    <w:rsid w:val="00D01C7E"/>
    <w:rsid w:val="00D0206C"/>
    <w:rsid w:val="00D0256F"/>
    <w:rsid w:val="00D02C54"/>
    <w:rsid w:val="00D04F06"/>
    <w:rsid w:val="00D11C19"/>
    <w:rsid w:val="00D12569"/>
    <w:rsid w:val="00D13E5E"/>
    <w:rsid w:val="00D13F47"/>
    <w:rsid w:val="00D150EF"/>
    <w:rsid w:val="00D21905"/>
    <w:rsid w:val="00D21DCE"/>
    <w:rsid w:val="00D23321"/>
    <w:rsid w:val="00D26C5E"/>
    <w:rsid w:val="00D27A7C"/>
    <w:rsid w:val="00D318A0"/>
    <w:rsid w:val="00D3197E"/>
    <w:rsid w:val="00D32A8F"/>
    <w:rsid w:val="00D33B59"/>
    <w:rsid w:val="00D34595"/>
    <w:rsid w:val="00D42CFA"/>
    <w:rsid w:val="00D450F5"/>
    <w:rsid w:val="00D458B9"/>
    <w:rsid w:val="00D469C2"/>
    <w:rsid w:val="00D50DAD"/>
    <w:rsid w:val="00D5527C"/>
    <w:rsid w:val="00D606FA"/>
    <w:rsid w:val="00D60B45"/>
    <w:rsid w:val="00D613A7"/>
    <w:rsid w:val="00D642A4"/>
    <w:rsid w:val="00D71342"/>
    <w:rsid w:val="00D727E6"/>
    <w:rsid w:val="00D728CD"/>
    <w:rsid w:val="00D73CD0"/>
    <w:rsid w:val="00D75B3C"/>
    <w:rsid w:val="00D7607E"/>
    <w:rsid w:val="00D82607"/>
    <w:rsid w:val="00D82942"/>
    <w:rsid w:val="00D8637E"/>
    <w:rsid w:val="00D904AE"/>
    <w:rsid w:val="00D90508"/>
    <w:rsid w:val="00D92F6F"/>
    <w:rsid w:val="00D93143"/>
    <w:rsid w:val="00D975B0"/>
    <w:rsid w:val="00D97A7E"/>
    <w:rsid w:val="00DA487F"/>
    <w:rsid w:val="00DA6B50"/>
    <w:rsid w:val="00DA7B92"/>
    <w:rsid w:val="00DB29D5"/>
    <w:rsid w:val="00DB3CEB"/>
    <w:rsid w:val="00DB4A6A"/>
    <w:rsid w:val="00DB6AC0"/>
    <w:rsid w:val="00DC07FF"/>
    <w:rsid w:val="00DC5BE7"/>
    <w:rsid w:val="00DC6E4C"/>
    <w:rsid w:val="00DD31CC"/>
    <w:rsid w:val="00DD565E"/>
    <w:rsid w:val="00DD598D"/>
    <w:rsid w:val="00DD696B"/>
    <w:rsid w:val="00DE5CF7"/>
    <w:rsid w:val="00DF01A2"/>
    <w:rsid w:val="00DF0964"/>
    <w:rsid w:val="00DF15A3"/>
    <w:rsid w:val="00DF2131"/>
    <w:rsid w:val="00DF2CE9"/>
    <w:rsid w:val="00DF3EE1"/>
    <w:rsid w:val="00DF7385"/>
    <w:rsid w:val="00DF7FA8"/>
    <w:rsid w:val="00E0008A"/>
    <w:rsid w:val="00E00F91"/>
    <w:rsid w:val="00E01FB7"/>
    <w:rsid w:val="00E0352A"/>
    <w:rsid w:val="00E0453F"/>
    <w:rsid w:val="00E0635B"/>
    <w:rsid w:val="00E06411"/>
    <w:rsid w:val="00E13E59"/>
    <w:rsid w:val="00E16D7D"/>
    <w:rsid w:val="00E16E7F"/>
    <w:rsid w:val="00E205CA"/>
    <w:rsid w:val="00E20D05"/>
    <w:rsid w:val="00E21A42"/>
    <w:rsid w:val="00E229B4"/>
    <w:rsid w:val="00E22AD9"/>
    <w:rsid w:val="00E22F05"/>
    <w:rsid w:val="00E230D3"/>
    <w:rsid w:val="00E269CD"/>
    <w:rsid w:val="00E26EBE"/>
    <w:rsid w:val="00E27837"/>
    <w:rsid w:val="00E3003C"/>
    <w:rsid w:val="00E30BDD"/>
    <w:rsid w:val="00E311FF"/>
    <w:rsid w:val="00E3123F"/>
    <w:rsid w:val="00E3189F"/>
    <w:rsid w:val="00E330A5"/>
    <w:rsid w:val="00E35291"/>
    <w:rsid w:val="00E36326"/>
    <w:rsid w:val="00E36C1F"/>
    <w:rsid w:val="00E37691"/>
    <w:rsid w:val="00E37887"/>
    <w:rsid w:val="00E423B1"/>
    <w:rsid w:val="00E45146"/>
    <w:rsid w:val="00E466E9"/>
    <w:rsid w:val="00E46CC7"/>
    <w:rsid w:val="00E5040E"/>
    <w:rsid w:val="00E5051A"/>
    <w:rsid w:val="00E531B8"/>
    <w:rsid w:val="00E5445A"/>
    <w:rsid w:val="00E57CB3"/>
    <w:rsid w:val="00E615D2"/>
    <w:rsid w:val="00E62195"/>
    <w:rsid w:val="00E63372"/>
    <w:rsid w:val="00E65BC0"/>
    <w:rsid w:val="00E66AAA"/>
    <w:rsid w:val="00E66E7A"/>
    <w:rsid w:val="00E676AF"/>
    <w:rsid w:val="00E67F96"/>
    <w:rsid w:val="00E70129"/>
    <w:rsid w:val="00E7207E"/>
    <w:rsid w:val="00E72ED0"/>
    <w:rsid w:val="00E74926"/>
    <w:rsid w:val="00E74CC3"/>
    <w:rsid w:val="00E75275"/>
    <w:rsid w:val="00E77CB5"/>
    <w:rsid w:val="00E8155D"/>
    <w:rsid w:val="00E82F98"/>
    <w:rsid w:val="00E83B8E"/>
    <w:rsid w:val="00E8424D"/>
    <w:rsid w:val="00E85C39"/>
    <w:rsid w:val="00E879D7"/>
    <w:rsid w:val="00E9285E"/>
    <w:rsid w:val="00E943B3"/>
    <w:rsid w:val="00E950AC"/>
    <w:rsid w:val="00EA0EA8"/>
    <w:rsid w:val="00EA36A1"/>
    <w:rsid w:val="00EA5499"/>
    <w:rsid w:val="00EA7706"/>
    <w:rsid w:val="00EB085E"/>
    <w:rsid w:val="00EB1D2C"/>
    <w:rsid w:val="00EB1E55"/>
    <w:rsid w:val="00EB5D79"/>
    <w:rsid w:val="00EB5E99"/>
    <w:rsid w:val="00EB6FCB"/>
    <w:rsid w:val="00EB7830"/>
    <w:rsid w:val="00EC0A1F"/>
    <w:rsid w:val="00EC2165"/>
    <w:rsid w:val="00EC2774"/>
    <w:rsid w:val="00EC42C3"/>
    <w:rsid w:val="00EC56C6"/>
    <w:rsid w:val="00ED23C3"/>
    <w:rsid w:val="00ED261A"/>
    <w:rsid w:val="00ED50DD"/>
    <w:rsid w:val="00ED6C52"/>
    <w:rsid w:val="00EE0BE4"/>
    <w:rsid w:val="00EE29C0"/>
    <w:rsid w:val="00EE2D92"/>
    <w:rsid w:val="00EE3B78"/>
    <w:rsid w:val="00EE40B1"/>
    <w:rsid w:val="00EE4382"/>
    <w:rsid w:val="00EE5E19"/>
    <w:rsid w:val="00EF2071"/>
    <w:rsid w:val="00EF60B2"/>
    <w:rsid w:val="00EF7CEB"/>
    <w:rsid w:val="00F00368"/>
    <w:rsid w:val="00F00EBC"/>
    <w:rsid w:val="00F01483"/>
    <w:rsid w:val="00F02D45"/>
    <w:rsid w:val="00F03382"/>
    <w:rsid w:val="00F04032"/>
    <w:rsid w:val="00F0488C"/>
    <w:rsid w:val="00F06AB1"/>
    <w:rsid w:val="00F10352"/>
    <w:rsid w:val="00F127B3"/>
    <w:rsid w:val="00F1309D"/>
    <w:rsid w:val="00F1365E"/>
    <w:rsid w:val="00F146AE"/>
    <w:rsid w:val="00F226D1"/>
    <w:rsid w:val="00F2662C"/>
    <w:rsid w:val="00F26C63"/>
    <w:rsid w:val="00F27D2B"/>
    <w:rsid w:val="00F300E3"/>
    <w:rsid w:val="00F32962"/>
    <w:rsid w:val="00F33D62"/>
    <w:rsid w:val="00F342DB"/>
    <w:rsid w:val="00F35315"/>
    <w:rsid w:val="00F35D96"/>
    <w:rsid w:val="00F36362"/>
    <w:rsid w:val="00F3638F"/>
    <w:rsid w:val="00F3676B"/>
    <w:rsid w:val="00F3734D"/>
    <w:rsid w:val="00F447B4"/>
    <w:rsid w:val="00F44AF4"/>
    <w:rsid w:val="00F50B65"/>
    <w:rsid w:val="00F53472"/>
    <w:rsid w:val="00F55354"/>
    <w:rsid w:val="00F61406"/>
    <w:rsid w:val="00F6673F"/>
    <w:rsid w:val="00F67113"/>
    <w:rsid w:val="00F67F1B"/>
    <w:rsid w:val="00F7500F"/>
    <w:rsid w:val="00F77162"/>
    <w:rsid w:val="00F77C7F"/>
    <w:rsid w:val="00F81106"/>
    <w:rsid w:val="00F824B3"/>
    <w:rsid w:val="00F82736"/>
    <w:rsid w:val="00F90448"/>
    <w:rsid w:val="00F9051E"/>
    <w:rsid w:val="00F93F9B"/>
    <w:rsid w:val="00F94CC8"/>
    <w:rsid w:val="00FA039C"/>
    <w:rsid w:val="00FA11DB"/>
    <w:rsid w:val="00FA16EB"/>
    <w:rsid w:val="00FA2D2C"/>
    <w:rsid w:val="00FA6B48"/>
    <w:rsid w:val="00FB0A19"/>
    <w:rsid w:val="00FB1805"/>
    <w:rsid w:val="00FB2F84"/>
    <w:rsid w:val="00FB5455"/>
    <w:rsid w:val="00FC0608"/>
    <w:rsid w:val="00FC3F82"/>
    <w:rsid w:val="00FC5A13"/>
    <w:rsid w:val="00FC73FF"/>
    <w:rsid w:val="00FD2865"/>
    <w:rsid w:val="00FD2A1C"/>
    <w:rsid w:val="00FD387C"/>
    <w:rsid w:val="00FD488F"/>
    <w:rsid w:val="00FD7A23"/>
    <w:rsid w:val="00FD7F2B"/>
    <w:rsid w:val="00FE1656"/>
    <w:rsid w:val="00FE3529"/>
    <w:rsid w:val="00FE3771"/>
    <w:rsid w:val="00FE41A3"/>
    <w:rsid w:val="00FE433B"/>
    <w:rsid w:val="00FF0EB8"/>
    <w:rsid w:val="00FF37A4"/>
    <w:rsid w:val="00FF3D44"/>
    <w:rsid w:val="00FF51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ountry-region"/>
  <w:shapeDefaults>
    <o:shapedefaults v:ext="edit" spidmax="18433"/>
    <o:shapelayout v:ext="edit">
      <o:idmap v:ext="edit" data="1"/>
    </o:shapelayout>
  </w:shapeDefaults>
  <w:decimalSymbol w:val="."/>
  <w:listSeparator w:val=","/>
  <w15:docId w15:val="{A4F491CA-37DB-484A-94B5-AD0D4F2A2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66A7"/>
    <w:pPr>
      <w:jc w:val="both"/>
    </w:pPr>
    <w:rPr>
      <w:kern w:val="24"/>
      <w:sz w:val="24"/>
      <w:lang w:eastAsia="en-US"/>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2">
    <w:name w:val="heading 2"/>
    <w:basedOn w:val="Normal"/>
    <w:next w:val="Normal"/>
    <w:link w:val="Heading2Char"/>
    <w:qFormat/>
    <w:pPr>
      <w:keepNext/>
      <w:outlineLvl w:val="1"/>
    </w:pPr>
    <w:rPr>
      <w:rFonts w:ascii="Arial" w:hAnsi="Arial"/>
      <w:b/>
      <w:sz w:val="22"/>
    </w:rPr>
  </w:style>
  <w:style w:type="paragraph" w:styleId="Heading3">
    <w:name w:val="heading 3"/>
    <w:basedOn w:val="Normal"/>
    <w:next w:val="Normal"/>
    <w:link w:val="Heading3Char"/>
    <w:qFormat/>
    <w:pPr>
      <w:keepNext/>
      <w:ind w:right="209"/>
      <w:outlineLvl w:val="2"/>
    </w:pPr>
    <w:rPr>
      <w:b/>
      <w:kern w:val="0"/>
    </w:rPr>
  </w:style>
  <w:style w:type="paragraph" w:styleId="Heading4">
    <w:name w:val="heading 4"/>
    <w:basedOn w:val="Normal"/>
    <w:next w:val="Normal"/>
    <w:qFormat/>
    <w:pPr>
      <w:keepNext/>
      <w:ind w:right="2272"/>
      <w:outlineLvl w:val="3"/>
    </w:pPr>
    <w:rPr>
      <w:rFonts w:ascii="Arial" w:hAnsi="Arial"/>
      <w:b/>
      <w:kern w:val="0"/>
      <w:sz w:val="22"/>
    </w:rPr>
  </w:style>
  <w:style w:type="paragraph" w:styleId="Heading5">
    <w:name w:val="heading 5"/>
    <w:basedOn w:val="Normal"/>
    <w:next w:val="Normal"/>
    <w:qFormat/>
    <w:pPr>
      <w:keepNext/>
      <w:jc w:val="left"/>
      <w:outlineLvl w:val="4"/>
    </w:pPr>
    <w:rPr>
      <w:rFonts w:ascii="Arial" w:hAnsi="Arial"/>
      <w:kern w:val="0"/>
      <w:sz w:val="22"/>
    </w:rPr>
  </w:style>
  <w:style w:type="paragraph" w:styleId="Heading6">
    <w:name w:val="heading 6"/>
    <w:basedOn w:val="Normal"/>
    <w:next w:val="Normal"/>
    <w:qFormat/>
    <w:pPr>
      <w:keepNext/>
      <w:ind w:right="2223"/>
      <w:outlineLvl w:val="5"/>
    </w:pPr>
    <w:rPr>
      <w:rFonts w:ascii="Arial" w:hAnsi="Arial"/>
      <w:b/>
      <w:kern w:val="0"/>
      <w:sz w:val="30"/>
    </w:rPr>
  </w:style>
  <w:style w:type="paragraph" w:styleId="Heading7">
    <w:name w:val="heading 7"/>
    <w:basedOn w:val="Normal"/>
    <w:next w:val="Normal"/>
    <w:qFormat/>
    <w:pPr>
      <w:keepNext/>
      <w:ind w:right="2272"/>
      <w:outlineLvl w:val="6"/>
    </w:pPr>
    <w:rPr>
      <w:rFonts w:ascii="Arial" w:hAnsi="Arial"/>
      <w:b/>
      <w:kern w:val="0"/>
    </w:rPr>
  </w:style>
  <w:style w:type="paragraph" w:styleId="Heading8">
    <w:name w:val="heading 8"/>
    <w:basedOn w:val="Normal"/>
    <w:next w:val="Normal"/>
    <w:qFormat/>
    <w:pPr>
      <w:keepNext/>
      <w:ind w:left="1080" w:hanging="1080"/>
      <w:outlineLvl w:val="7"/>
    </w:pPr>
    <w:rPr>
      <w:b/>
      <w:i/>
    </w:rPr>
  </w:style>
  <w:style w:type="paragraph" w:styleId="Heading9">
    <w:name w:val="heading 9"/>
    <w:basedOn w:val="Normal"/>
    <w:next w:val="Normal"/>
    <w:qFormat/>
    <w:pPr>
      <w:keepNext/>
      <w:ind w:right="2223"/>
      <w:jc w:val="center"/>
      <w:outlineLvl w:val="8"/>
    </w:pPr>
    <w:rPr>
      <w:rFonts w:ascii="Arial" w:hAnsi="Arial"/>
      <w:b/>
      <w:kern w:val="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pPr>
      <w:tabs>
        <w:tab w:val="left" w:pos="284"/>
      </w:tabs>
      <w:ind w:left="900" w:right="522" w:hanging="900"/>
    </w:pPr>
    <w:rPr>
      <w:rFonts w:ascii="Arial" w:hAnsi="Arial"/>
    </w:rPr>
  </w:style>
  <w:style w:type="paragraph" w:styleId="BodyText3">
    <w:name w:val="Body Text 3"/>
    <w:basedOn w:val="Normal"/>
    <w:pPr>
      <w:tabs>
        <w:tab w:val="left" w:pos="7230"/>
      </w:tabs>
      <w:ind w:right="2223"/>
    </w:pPr>
    <w:rPr>
      <w:rFonts w:ascii="Arial" w:hAnsi="Arial"/>
      <w:kern w:val="0"/>
    </w:rPr>
  </w:style>
  <w:style w:type="paragraph" w:styleId="BodyText">
    <w:name w:val="Body Text"/>
    <w:basedOn w:val="Normal"/>
    <w:pPr>
      <w:ind w:right="209"/>
    </w:pPr>
    <w:rPr>
      <w:rFonts w:ascii="Arial" w:hAnsi="Arial"/>
      <w:kern w:val="0"/>
    </w:rPr>
  </w:style>
  <w:style w:type="paragraph" w:styleId="BodyTextIndent">
    <w:name w:val="Body Text Indent"/>
    <w:basedOn w:val="Normal"/>
    <w:pPr>
      <w:ind w:left="709" w:hanging="709"/>
      <w:jc w:val="left"/>
    </w:pPr>
    <w:rPr>
      <w:snapToGrid w:val="0"/>
      <w:color w:val="000000"/>
      <w:kern w:val="0"/>
      <w:sz w:val="23"/>
      <w:lang w:val="en-US"/>
    </w:rPr>
  </w:style>
  <w:style w:type="paragraph" w:styleId="Header">
    <w:name w:val="header"/>
    <w:basedOn w:val="Normal"/>
    <w:link w:val="HeaderChar"/>
    <w:uiPriority w:val="99"/>
    <w:pPr>
      <w:tabs>
        <w:tab w:val="center" w:pos="4320"/>
        <w:tab w:val="right" w:pos="8640"/>
      </w:tabs>
      <w:jc w:val="left"/>
    </w:pPr>
    <w:rPr>
      <w:kern w:val="0"/>
    </w:rPr>
  </w:style>
  <w:style w:type="paragraph" w:styleId="MessageHeader">
    <w:name w:val="Message Header"/>
    <w:basedOn w:val="BodyText"/>
    <w:pPr>
      <w:keepLines/>
      <w:tabs>
        <w:tab w:val="left" w:pos="3600"/>
        <w:tab w:val="left" w:pos="4680"/>
      </w:tabs>
      <w:spacing w:after="240"/>
      <w:ind w:left="1080" w:right="2880" w:hanging="1080"/>
      <w:jc w:val="left"/>
    </w:pPr>
    <w:rPr>
      <w:sz w:val="20"/>
      <w:lang w:val="en-US"/>
    </w:rPr>
  </w:style>
  <w:style w:type="paragraph" w:styleId="BodyText2">
    <w:name w:val="Body Text 2"/>
    <w:basedOn w:val="Normal"/>
    <w:pPr>
      <w:ind w:right="2272"/>
    </w:pPr>
    <w:rPr>
      <w:rFonts w:ascii="Arial" w:hAnsi="Arial"/>
      <w:kern w:val="0"/>
      <w:sz w:val="22"/>
    </w:rPr>
  </w:style>
  <w:style w:type="character" w:styleId="Hyperlink">
    <w:name w:val="Hyperlink"/>
    <w:rPr>
      <w:color w:val="0000FF"/>
      <w:u w:val="single"/>
    </w:rPr>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TOC3">
    <w:name w:val="toc 3"/>
    <w:basedOn w:val="Normal"/>
    <w:next w:val="Normal"/>
    <w:autoRedefine/>
    <w:semiHidden/>
    <w:pPr>
      <w:tabs>
        <w:tab w:val="right" w:leader="dot" w:pos="9017"/>
      </w:tabs>
      <w:ind w:left="709"/>
    </w:pPr>
    <w:rPr>
      <w:rFonts w:ascii="Arial" w:hAnsi="Arial"/>
      <w:noProof/>
    </w:r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odyTextIndent2">
    <w:name w:val="Body Text Indent 2"/>
    <w:basedOn w:val="Normal"/>
    <w:pPr>
      <w:tabs>
        <w:tab w:val="left" w:pos="426"/>
        <w:tab w:val="left" w:pos="1134"/>
      </w:tabs>
      <w:ind w:left="1134" w:hanging="992"/>
    </w:pPr>
    <w:rPr>
      <w:rFonts w:ascii="Arial" w:hAnsi="Arial"/>
      <w:sz w:val="22"/>
    </w:rPr>
  </w:style>
  <w:style w:type="paragraph" w:styleId="BodyTextIndent3">
    <w:name w:val="Body Text Indent 3"/>
    <w:basedOn w:val="Normal"/>
    <w:pPr>
      <w:ind w:left="284" w:hanging="284"/>
    </w:pPr>
    <w:rPr>
      <w:sz w:val="22"/>
    </w:rPr>
  </w:style>
  <w:style w:type="table" w:styleId="TableGrid">
    <w:name w:val="Table Grid"/>
    <w:basedOn w:val="TableNormal"/>
    <w:rsid w:val="008242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4F65D2"/>
    <w:rPr>
      <w:vertAlign w:val="superscript"/>
    </w:rPr>
  </w:style>
  <w:style w:type="paragraph" w:styleId="FootnoteText">
    <w:name w:val="footnote text"/>
    <w:basedOn w:val="Normal"/>
    <w:semiHidden/>
    <w:rsid w:val="00CC627C"/>
    <w:rPr>
      <w:sz w:val="20"/>
    </w:rPr>
  </w:style>
  <w:style w:type="paragraph" w:styleId="BalloonText">
    <w:name w:val="Balloon Text"/>
    <w:basedOn w:val="Normal"/>
    <w:semiHidden/>
    <w:rsid w:val="00E74926"/>
    <w:rPr>
      <w:rFonts w:ascii="Tahoma" w:hAnsi="Tahoma" w:cs="Tahoma"/>
      <w:sz w:val="16"/>
      <w:szCs w:val="16"/>
    </w:rPr>
  </w:style>
  <w:style w:type="paragraph" w:styleId="NormalWeb">
    <w:name w:val="Normal (Web)"/>
    <w:basedOn w:val="Normal"/>
    <w:rsid w:val="00A72777"/>
    <w:pPr>
      <w:spacing w:before="100" w:beforeAutospacing="1" w:after="100" w:afterAutospacing="1" w:line="360" w:lineRule="auto"/>
    </w:pPr>
    <w:rPr>
      <w:kern w:val="0"/>
      <w:szCs w:val="24"/>
      <w:lang w:eastAsia="en-GB"/>
    </w:rPr>
  </w:style>
  <w:style w:type="numbering" w:customStyle="1" w:styleId="Style3">
    <w:name w:val="Style3"/>
    <w:rsid w:val="00927C99"/>
    <w:pPr>
      <w:numPr>
        <w:numId w:val="21"/>
      </w:numPr>
    </w:pPr>
  </w:style>
  <w:style w:type="character" w:styleId="CommentReference">
    <w:name w:val="annotation reference"/>
    <w:uiPriority w:val="99"/>
    <w:semiHidden/>
    <w:unhideWhenUsed/>
    <w:rsid w:val="00CD1DF3"/>
    <w:rPr>
      <w:sz w:val="16"/>
      <w:szCs w:val="16"/>
    </w:rPr>
  </w:style>
  <w:style w:type="paragraph" w:styleId="CommentText">
    <w:name w:val="annotation text"/>
    <w:basedOn w:val="Normal"/>
    <w:link w:val="CommentTextChar"/>
    <w:uiPriority w:val="99"/>
    <w:semiHidden/>
    <w:unhideWhenUsed/>
    <w:rsid w:val="00CD1DF3"/>
    <w:rPr>
      <w:sz w:val="20"/>
    </w:rPr>
  </w:style>
  <w:style w:type="character" w:customStyle="1" w:styleId="CommentTextChar">
    <w:name w:val="Comment Text Char"/>
    <w:link w:val="CommentText"/>
    <w:uiPriority w:val="99"/>
    <w:semiHidden/>
    <w:rsid w:val="00CD1DF3"/>
    <w:rPr>
      <w:kern w:val="24"/>
      <w:lang w:eastAsia="en-US"/>
    </w:rPr>
  </w:style>
  <w:style w:type="paragraph" w:styleId="CommentSubject">
    <w:name w:val="annotation subject"/>
    <w:basedOn w:val="CommentText"/>
    <w:next w:val="CommentText"/>
    <w:link w:val="CommentSubjectChar"/>
    <w:uiPriority w:val="99"/>
    <w:semiHidden/>
    <w:unhideWhenUsed/>
    <w:rsid w:val="00CD1DF3"/>
    <w:rPr>
      <w:b/>
      <w:bCs/>
    </w:rPr>
  </w:style>
  <w:style w:type="character" w:customStyle="1" w:styleId="CommentSubjectChar">
    <w:name w:val="Comment Subject Char"/>
    <w:link w:val="CommentSubject"/>
    <w:uiPriority w:val="99"/>
    <w:semiHidden/>
    <w:rsid w:val="00CD1DF3"/>
    <w:rPr>
      <w:b/>
      <w:bCs/>
      <w:kern w:val="24"/>
      <w:lang w:eastAsia="en-US"/>
    </w:rPr>
  </w:style>
  <w:style w:type="paragraph" w:styleId="Revision">
    <w:name w:val="Revision"/>
    <w:hidden/>
    <w:uiPriority w:val="99"/>
    <w:semiHidden/>
    <w:rsid w:val="00413DEE"/>
    <w:rPr>
      <w:kern w:val="24"/>
      <w:sz w:val="24"/>
      <w:lang w:eastAsia="en-US"/>
    </w:rPr>
  </w:style>
  <w:style w:type="paragraph" w:styleId="ListParagraph">
    <w:name w:val="List Paragraph"/>
    <w:basedOn w:val="Normal"/>
    <w:uiPriority w:val="99"/>
    <w:qFormat/>
    <w:rsid w:val="00984A21"/>
    <w:pPr>
      <w:ind w:left="720"/>
      <w:contextualSpacing/>
    </w:pPr>
  </w:style>
  <w:style w:type="character" w:customStyle="1" w:styleId="HeaderChar">
    <w:name w:val="Header Char"/>
    <w:link w:val="Header"/>
    <w:uiPriority w:val="99"/>
    <w:rsid w:val="00854824"/>
    <w:rPr>
      <w:sz w:val="24"/>
      <w:lang w:eastAsia="en-US"/>
    </w:rPr>
  </w:style>
  <w:style w:type="character" w:customStyle="1" w:styleId="FooterChar">
    <w:name w:val="Footer Char"/>
    <w:link w:val="Footer"/>
    <w:uiPriority w:val="99"/>
    <w:rsid w:val="00854824"/>
    <w:rPr>
      <w:kern w:val="24"/>
      <w:sz w:val="24"/>
      <w:lang w:eastAsia="en-US"/>
    </w:rPr>
  </w:style>
  <w:style w:type="character" w:customStyle="1" w:styleId="Heading3Char">
    <w:name w:val="Heading 3 Char"/>
    <w:link w:val="Heading3"/>
    <w:rsid w:val="004365F7"/>
    <w:rPr>
      <w:b/>
      <w:sz w:val="24"/>
      <w:lang w:eastAsia="en-US"/>
    </w:rPr>
  </w:style>
  <w:style w:type="paragraph" w:customStyle="1" w:styleId="Default">
    <w:name w:val="Default"/>
    <w:rsid w:val="001977F0"/>
    <w:pPr>
      <w:autoSpaceDE w:val="0"/>
      <w:autoSpaceDN w:val="0"/>
      <w:adjustRightInd w:val="0"/>
    </w:pPr>
    <w:rPr>
      <w:rFonts w:eastAsiaTheme="minorHAnsi"/>
      <w:color w:val="000000"/>
      <w:sz w:val="24"/>
      <w:szCs w:val="24"/>
      <w:lang w:eastAsia="en-US"/>
    </w:rPr>
  </w:style>
  <w:style w:type="character" w:customStyle="1" w:styleId="Heading2Char">
    <w:name w:val="Heading 2 Char"/>
    <w:basedOn w:val="DefaultParagraphFont"/>
    <w:link w:val="Heading2"/>
    <w:rsid w:val="00EC56C6"/>
    <w:rPr>
      <w:rFonts w:ascii="Arial" w:hAnsi="Arial"/>
      <w:b/>
      <w:kern w:val="24"/>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7982028">
      <w:bodyDiv w:val="1"/>
      <w:marLeft w:val="0"/>
      <w:marRight w:val="0"/>
      <w:marTop w:val="0"/>
      <w:marBottom w:val="0"/>
      <w:divBdr>
        <w:top w:val="none" w:sz="0" w:space="0" w:color="auto"/>
        <w:left w:val="none" w:sz="0" w:space="0" w:color="auto"/>
        <w:bottom w:val="none" w:sz="0" w:space="0" w:color="auto"/>
        <w:right w:val="none" w:sz="0" w:space="0" w:color="auto"/>
      </w:divBdr>
    </w:div>
    <w:div w:id="1696035181">
      <w:bodyDiv w:val="1"/>
      <w:marLeft w:val="0"/>
      <w:marRight w:val="0"/>
      <w:marTop w:val="0"/>
      <w:marBottom w:val="0"/>
      <w:divBdr>
        <w:top w:val="none" w:sz="0" w:space="0" w:color="auto"/>
        <w:left w:val="none" w:sz="0" w:space="0" w:color="auto"/>
        <w:bottom w:val="none" w:sz="0" w:space="0" w:color="auto"/>
        <w:right w:val="none" w:sz="0" w:space="0" w:color="auto"/>
      </w:divBdr>
    </w:div>
    <w:div w:id="1903448251">
      <w:bodyDiv w:val="1"/>
      <w:marLeft w:val="0"/>
      <w:marRight w:val="0"/>
      <w:marTop w:val="0"/>
      <w:marBottom w:val="0"/>
      <w:divBdr>
        <w:top w:val="none" w:sz="0" w:space="0" w:color="auto"/>
        <w:left w:val="none" w:sz="0" w:space="0" w:color="auto"/>
        <w:bottom w:val="none" w:sz="0" w:space="0" w:color="auto"/>
        <w:right w:val="none" w:sz="0" w:space="0" w:color="auto"/>
      </w:divBdr>
    </w:div>
    <w:div w:id="1932008868">
      <w:bodyDiv w:val="1"/>
      <w:marLeft w:val="0"/>
      <w:marRight w:val="0"/>
      <w:marTop w:val="0"/>
      <w:marBottom w:val="0"/>
      <w:divBdr>
        <w:top w:val="none" w:sz="0" w:space="0" w:color="auto"/>
        <w:left w:val="none" w:sz="0" w:space="0" w:color="auto"/>
        <w:bottom w:val="none" w:sz="0" w:space="0" w:color="auto"/>
        <w:right w:val="none" w:sz="0" w:space="0" w:color="auto"/>
      </w:divBdr>
    </w:div>
    <w:div w:id="1936745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30</Pages>
  <Words>9236</Words>
  <Characters>52647</Characters>
  <Application>Microsoft Office Word</Application>
  <DocSecurity>0</DocSecurity>
  <Lines>438</Lines>
  <Paragraphs>123</Paragraphs>
  <ScaleCrop>false</ScaleCrop>
  <HeadingPairs>
    <vt:vector size="2" baseType="variant">
      <vt:variant>
        <vt:lpstr>Title</vt:lpstr>
      </vt:variant>
      <vt:variant>
        <vt:i4>1</vt:i4>
      </vt:variant>
    </vt:vector>
  </HeadingPairs>
  <TitlesOfParts>
    <vt:vector size="1" baseType="lpstr">
      <vt:lpstr>INVESTMENT SERVICES RULES FOR RETAIL COLLECTIVE INVESTMENT SCHEMES</vt:lpstr>
    </vt:vector>
  </TitlesOfParts>
  <Company>Malta Financial Services Authority</Company>
  <LinksUpToDate>false</LinksUpToDate>
  <CharactersWithSpaces>61760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INVESTMENT SERVICES RULES FOR RETAIL COLLECTIVE INVESTMENT SCHEMES</dc:title>
  <dc:creator>JAMES FARRUGIA</dc:creator>
  <cp:lastModifiedBy>Isabelle Agius</cp:lastModifiedBy>
  <cp:revision>10</cp:revision>
  <cp:lastPrinted>2016-04-15T06:43:00Z</cp:lastPrinted>
  <dcterms:created xsi:type="dcterms:W3CDTF">2016-04-13T08:35:00Z</dcterms:created>
  <dcterms:modified xsi:type="dcterms:W3CDTF">2016-12-27T10:18:00Z</dcterms:modified>
</cp:coreProperties>
</file>